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93E22F" w14:textId="4244F4FD" w:rsidR="00865D1C" w:rsidRPr="00341DC2" w:rsidRDefault="00865D1C" w:rsidP="0092091A">
      <w:pPr>
        <w:jc w:val="center"/>
        <w:rPr>
          <w:rFonts w:cs="Arial"/>
          <w:sz w:val="30"/>
          <w:szCs w:val="30"/>
        </w:rPr>
      </w:pPr>
    </w:p>
    <w:p w14:paraId="273001AD" w14:textId="302AFBEE" w:rsidR="00341DC2" w:rsidRPr="003F07ED" w:rsidRDefault="00000000" w:rsidP="00A40F6B">
      <w:pPr>
        <w:jc w:val="center"/>
        <w:rPr>
          <w:rFonts w:cs="Arial"/>
          <w:b/>
          <w:sz w:val="30"/>
          <w:szCs w:val="30"/>
        </w:rPr>
      </w:pPr>
      <w:sdt>
        <w:sdtPr>
          <w:rPr>
            <w:rFonts w:cs="Arial"/>
            <w:b/>
            <w:sz w:val="30"/>
            <w:szCs w:val="30"/>
          </w:rPr>
          <w:alias w:val="Titre "/>
          <w:tag w:val=""/>
          <w:id w:val="-1258057901"/>
          <w:placeholder>
            <w:docPart w:val="C4E7CC233AA146A7A0CC74229F19D9F9"/>
          </w:placeholder>
          <w:dataBinding w:prefixMappings="xmlns:ns0='http://purl.org/dc/elements/1.1/' xmlns:ns1='http://schemas.openxmlformats.org/package/2006/metadata/core-properties' " w:xpath="/ns1:coreProperties[1]/ns0:title[1]" w:storeItemID="{6C3C8BC8-F283-45AE-878A-BAB7291924A1}"/>
          <w:text/>
        </w:sdtPr>
        <w:sdtContent>
          <w:proofErr w:type="spellStart"/>
          <w:r w:rsidR="00BE3F2A" w:rsidRPr="00E72060">
            <w:rPr>
              <w:rFonts w:cs="Arial"/>
              <w:b/>
              <w:sz w:val="30"/>
              <w:szCs w:val="30"/>
            </w:rPr>
            <w:t>Prove</w:t>
          </w:r>
          <w:proofErr w:type="spellEnd"/>
          <w:r w:rsidR="00BE3F2A" w:rsidRPr="00E72060">
            <w:rPr>
              <w:rFonts w:cs="Arial"/>
              <w:b/>
              <w:sz w:val="30"/>
              <w:szCs w:val="30"/>
            </w:rPr>
            <w:t xml:space="preserve"> </w:t>
          </w:r>
          <w:proofErr w:type="spellStart"/>
          <w:r w:rsidR="00BE3F2A" w:rsidRPr="00E72060">
            <w:rPr>
              <w:rFonts w:cs="Arial"/>
              <w:b/>
              <w:sz w:val="30"/>
              <w:szCs w:val="30"/>
            </w:rPr>
            <w:t>Your</w:t>
          </w:r>
          <w:proofErr w:type="spellEnd"/>
          <w:r w:rsidR="00BE3F2A" w:rsidRPr="00E72060">
            <w:rPr>
              <w:rFonts w:cs="Arial"/>
              <w:b/>
              <w:sz w:val="30"/>
              <w:szCs w:val="30"/>
            </w:rPr>
            <w:t xml:space="preserve"> Social Innovation</w:t>
          </w:r>
        </w:sdtContent>
      </w:sdt>
      <w:r w:rsidR="00215691" w:rsidRPr="00E72060">
        <w:rPr>
          <w:rFonts w:cs="Arial"/>
          <w:b/>
          <w:sz w:val="30"/>
          <w:szCs w:val="30"/>
        </w:rPr>
        <w:t xml:space="preserve"> (</w:t>
      </w:r>
      <w:r w:rsidR="00A40F6B" w:rsidRPr="003F07ED">
        <w:rPr>
          <w:rFonts w:cs="Arial"/>
          <w:b/>
          <w:sz w:val="30"/>
          <w:szCs w:val="30"/>
        </w:rPr>
        <w:t>202</w:t>
      </w:r>
      <w:r w:rsidR="002C19C5">
        <w:rPr>
          <w:rFonts w:cs="Arial"/>
          <w:b/>
          <w:sz w:val="30"/>
          <w:szCs w:val="30"/>
        </w:rPr>
        <w:t>5</w:t>
      </w:r>
      <w:r w:rsidR="00215691" w:rsidRPr="007700F5">
        <w:rPr>
          <w:rFonts w:cs="Arial"/>
          <w:b/>
          <w:sz w:val="30"/>
          <w:szCs w:val="30"/>
        </w:rPr>
        <w:t>)</w:t>
      </w:r>
    </w:p>
    <w:p w14:paraId="70EA552E" w14:textId="77777777" w:rsidR="007760F9" w:rsidRPr="007700F5" w:rsidRDefault="007760F9" w:rsidP="00341DC2">
      <w:pPr>
        <w:jc w:val="center"/>
        <w:rPr>
          <w:rFonts w:cs="Arial"/>
          <w:bCs/>
          <w:sz w:val="30"/>
          <w:szCs w:val="30"/>
        </w:rPr>
      </w:pPr>
    </w:p>
    <w:p w14:paraId="26EF39F6" w14:textId="61906BCF" w:rsidR="00341DC2" w:rsidRPr="007700F5" w:rsidRDefault="00341DC2" w:rsidP="00341DC2">
      <w:pPr>
        <w:jc w:val="center"/>
        <w:rPr>
          <w:rFonts w:cs="Arial"/>
          <w:b/>
          <w:color w:val="FF0000"/>
          <w:sz w:val="30"/>
          <w:szCs w:val="30"/>
        </w:rPr>
      </w:pPr>
      <w:r w:rsidRPr="007760F9">
        <w:rPr>
          <w:rFonts w:cs="Arial"/>
          <w:b/>
          <w:color w:val="FF0000"/>
          <w:sz w:val="30"/>
          <w:szCs w:val="30"/>
        </w:rPr>
        <w:t>À introduire en version électronique (format DOC/ODT) à</w:t>
      </w:r>
      <w:r>
        <w:rPr>
          <w:rFonts w:cs="Arial"/>
          <w:b/>
          <w:sz w:val="30"/>
          <w:szCs w:val="30"/>
        </w:rPr>
        <w:t xml:space="preserve"> </w:t>
      </w:r>
      <w:hyperlink r:id="rId9" w:history="1">
        <w:r w:rsidR="007760F9" w:rsidRPr="007760F9">
          <w:rPr>
            <w:rStyle w:val="Lienhypertexte"/>
            <w:rFonts w:cs="Arial"/>
            <w:b/>
            <w:sz w:val="30"/>
            <w:szCs w:val="30"/>
          </w:rPr>
          <w:t>funding-request@innoviris.brussels</w:t>
        </w:r>
      </w:hyperlink>
      <w:r w:rsidR="003F07ED">
        <w:rPr>
          <w:rFonts w:cs="Arial"/>
          <w:b/>
          <w:sz w:val="30"/>
          <w:szCs w:val="30"/>
        </w:rPr>
        <w:t xml:space="preserve">, </w:t>
      </w:r>
      <w:hyperlink r:id="rId10" w:history="1">
        <w:r w:rsidR="007C03ED" w:rsidRPr="009812D5">
          <w:rPr>
            <w:rStyle w:val="Lienhypertexte"/>
            <w:rFonts w:cs="Arial"/>
            <w:b/>
            <w:sz w:val="30"/>
            <w:szCs w:val="30"/>
          </w:rPr>
          <w:t>mstokart@innoviris.brussels</w:t>
        </w:r>
      </w:hyperlink>
      <w:r w:rsidR="003F07ED" w:rsidRPr="003F07ED">
        <w:t xml:space="preserve"> </w:t>
      </w:r>
      <w:r w:rsidR="003F07ED" w:rsidRPr="003F07ED">
        <w:rPr>
          <w:b/>
          <w:bCs/>
          <w:sz w:val="30"/>
          <w:szCs w:val="30"/>
        </w:rPr>
        <w:t>e</w:t>
      </w:r>
      <w:r w:rsidR="003F07ED">
        <w:rPr>
          <w:b/>
          <w:bCs/>
          <w:sz w:val="30"/>
          <w:szCs w:val="30"/>
        </w:rPr>
        <w:t>t</w:t>
      </w:r>
      <w:r w:rsidR="003F07ED" w:rsidRPr="003F07ED">
        <w:rPr>
          <w:b/>
          <w:bCs/>
          <w:sz w:val="30"/>
          <w:szCs w:val="30"/>
        </w:rPr>
        <w:t xml:space="preserve"> </w:t>
      </w:r>
      <w:hyperlink r:id="rId11" w:history="1">
        <w:r w:rsidR="003F07ED" w:rsidRPr="003F07ED">
          <w:rPr>
            <w:rStyle w:val="Lienhypertexte"/>
            <w:b/>
            <w:bCs/>
            <w:sz w:val="30"/>
            <w:szCs w:val="30"/>
          </w:rPr>
          <w:t>nvautrin@innoviris.brussels</w:t>
        </w:r>
      </w:hyperlink>
      <w:r w:rsidR="003F07ED" w:rsidRPr="003F07ED">
        <w:rPr>
          <w:b/>
          <w:bCs/>
          <w:sz w:val="30"/>
          <w:szCs w:val="30"/>
        </w:rPr>
        <w:t xml:space="preserve"> </w:t>
      </w:r>
      <w:r w:rsidR="003F07ED" w:rsidRPr="003F07ED">
        <w:rPr>
          <w:rFonts w:cs="Arial"/>
          <w:b/>
          <w:sz w:val="30"/>
          <w:szCs w:val="30"/>
        </w:rPr>
        <w:t xml:space="preserve"> </w:t>
      </w:r>
    </w:p>
    <w:p w14:paraId="3BB34433" w14:textId="77777777" w:rsidR="007760F9" w:rsidRPr="007700F5" w:rsidRDefault="007760F9" w:rsidP="00341DC2">
      <w:pPr>
        <w:jc w:val="center"/>
        <w:rPr>
          <w:rFonts w:cs="Arial"/>
          <w:bCs/>
          <w:sz w:val="30"/>
          <w:szCs w:val="30"/>
        </w:rPr>
      </w:pPr>
    </w:p>
    <w:sdt>
      <w:sdtPr>
        <w:rPr>
          <w:rFonts w:cs="Arial"/>
          <w:b/>
          <w:sz w:val="30"/>
          <w:szCs w:val="30"/>
        </w:rPr>
        <w:alias w:val="Société"/>
        <w:tag w:val=""/>
        <w:id w:val="-1596625867"/>
        <w:placeholder>
          <w:docPart w:val="7F775B39385C488DB58189C57E97B191"/>
        </w:placeholder>
        <w:dataBinding w:prefixMappings="xmlns:ns0='http://schemas.openxmlformats.org/officeDocument/2006/extended-properties' " w:xpath="/ns0:Properties[1]/ns0:Company[1]" w:storeItemID="{6668398D-A668-4E3E-A5EB-62B293D839F1}"/>
        <w:text/>
      </w:sdtPr>
      <w:sdtContent>
        <w:p w14:paraId="64DEE42E" w14:textId="4D886C06" w:rsidR="0092091A" w:rsidRPr="00341DC2" w:rsidRDefault="00DF14B0" w:rsidP="0092091A">
          <w:pPr>
            <w:jc w:val="center"/>
            <w:rPr>
              <w:rFonts w:cs="Arial"/>
              <w:sz w:val="30"/>
              <w:szCs w:val="30"/>
            </w:rPr>
          </w:pPr>
          <w:r w:rsidRPr="00341DC2">
            <w:rPr>
              <w:rFonts w:cs="Arial"/>
              <w:b/>
              <w:sz w:val="30"/>
              <w:szCs w:val="30"/>
            </w:rPr>
            <w:t>Nom de l’entreprise</w:t>
          </w:r>
        </w:p>
      </w:sdtContent>
    </w:sdt>
    <w:p w14:paraId="5B514C34" w14:textId="6E0B287D" w:rsidR="0092091A" w:rsidRPr="00341DC2" w:rsidRDefault="0092091A" w:rsidP="0092091A">
      <w:pPr>
        <w:jc w:val="center"/>
        <w:rPr>
          <w:rFonts w:cs="Arial"/>
          <w:sz w:val="30"/>
          <w:szCs w:val="30"/>
        </w:rPr>
      </w:pPr>
    </w:p>
    <w:sdt>
      <w:sdtPr>
        <w:rPr>
          <w:rFonts w:cs="Arial"/>
          <w:i/>
          <w:sz w:val="30"/>
          <w:szCs w:val="30"/>
        </w:rPr>
        <w:alias w:val="Résumé"/>
        <w:tag w:val=""/>
        <w:id w:val="-1364975937"/>
        <w:placeholder>
          <w:docPart w:val="076E1A3FD8BA48CC89A4025B49BAF6E5"/>
        </w:placeholder>
        <w:dataBinding w:prefixMappings="xmlns:ns0='http://schemas.microsoft.com/office/2006/coverPageProps' " w:xpath="/ns0:CoverPageProperties[1]/ns0:Abstract[1]" w:storeItemID="{55AF091B-3C7A-41E3-B477-F2FDAA23CFDA}"/>
        <w:text/>
      </w:sdtPr>
      <w:sdtContent>
        <w:p w14:paraId="717822B7" w14:textId="017321C0" w:rsidR="00341DC2" w:rsidRDefault="00341DC2" w:rsidP="00341DC2">
          <w:pPr>
            <w:jc w:val="center"/>
            <w:rPr>
              <w:rFonts w:cs="Arial"/>
              <w:i/>
              <w:sz w:val="30"/>
              <w:szCs w:val="30"/>
            </w:rPr>
          </w:pPr>
          <w:r w:rsidRPr="00341DC2">
            <w:rPr>
              <w:rFonts w:cs="Arial"/>
              <w:i/>
              <w:sz w:val="30"/>
              <w:szCs w:val="30"/>
            </w:rPr>
            <w:t>Titre du projet</w:t>
          </w:r>
        </w:p>
      </w:sdtContent>
    </w:sdt>
    <w:p w14:paraId="679E7764" w14:textId="67D9479E" w:rsidR="00341DC2" w:rsidRPr="007760F9" w:rsidRDefault="00341DC2" w:rsidP="000C7F9A">
      <w:pPr>
        <w:rPr>
          <w:rFonts w:cs="Arial"/>
          <w:iCs/>
          <w:sz w:val="30"/>
          <w:szCs w:val="30"/>
        </w:rPr>
      </w:pPr>
    </w:p>
    <w:tbl>
      <w:tblPr>
        <w:tblStyle w:val="Tableausimple1"/>
        <w:tblW w:w="0" w:type="auto"/>
        <w:tblLook w:val="04A0" w:firstRow="1" w:lastRow="0" w:firstColumn="1" w:lastColumn="0" w:noHBand="0" w:noVBand="1"/>
      </w:tblPr>
      <w:tblGrid>
        <w:gridCol w:w="4530"/>
        <w:gridCol w:w="4530"/>
      </w:tblGrid>
      <w:tr w:rsidR="00DF6DCF" w14:paraId="772C446A" w14:textId="77777777" w:rsidTr="003A21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258F365F" w14:textId="143863BC" w:rsidR="00DF6DCF" w:rsidRPr="00341DC2" w:rsidRDefault="001D7C22" w:rsidP="00341DC2">
            <w:pPr>
              <w:rPr>
                <w:rFonts w:cs="Arial"/>
                <w:b w:val="0"/>
                <w:bCs w:val="0"/>
                <w:iCs/>
                <w:sz w:val="24"/>
                <w:szCs w:val="24"/>
              </w:rPr>
            </w:pPr>
            <w:r>
              <w:rPr>
                <w:rFonts w:cs="Arial"/>
                <w:b w:val="0"/>
                <w:bCs w:val="0"/>
                <w:iCs/>
                <w:sz w:val="24"/>
                <w:szCs w:val="24"/>
              </w:rPr>
              <w:t xml:space="preserve">Domaine </w:t>
            </w:r>
            <w:r w:rsidR="00DF6DCF">
              <w:rPr>
                <w:rFonts w:cs="Arial"/>
                <w:b w:val="0"/>
                <w:bCs w:val="0"/>
                <w:iCs/>
                <w:sz w:val="24"/>
                <w:szCs w:val="24"/>
              </w:rPr>
              <w:t>d’activité</w:t>
            </w:r>
          </w:p>
        </w:tc>
        <w:tc>
          <w:tcPr>
            <w:tcW w:w="0" w:type="dxa"/>
            <w:vAlign w:val="center"/>
          </w:tcPr>
          <w:p w14:paraId="0225975C" w14:textId="5256D340" w:rsidR="00DF6DCF" w:rsidRPr="003A2128" w:rsidRDefault="00E01CA6" w:rsidP="00F31873">
            <w:pPr>
              <w:jc w:val="center"/>
              <w:cnfStyle w:val="100000000000" w:firstRow="1" w:lastRow="0" w:firstColumn="0" w:lastColumn="0" w:oddVBand="0" w:evenVBand="0" w:oddHBand="0" w:evenHBand="0" w:firstRowFirstColumn="0" w:firstRowLastColumn="0" w:lastRowFirstColumn="0" w:lastRowLastColumn="0"/>
              <w:rPr>
                <w:rFonts w:cs="Arial"/>
                <w:b w:val="0"/>
                <w:bCs w:val="0"/>
                <w:iCs/>
                <w:sz w:val="16"/>
                <w:szCs w:val="16"/>
              </w:rPr>
            </w:pPr>
            <w:r>
              <w:rPr>
                <w:rFonts w:cs="Arial"/>
                <w:b w:val="0"/>
                <w:bCs w:val="0"/>
                <w:i/>
                <w:sz w:val="14"/>
                <w:szCs w:val="14"/>
              </w:rPr>
              <w:t xml:space="preserve">Sélectionner un domaine </w:t>
            </w:r>
            <w:r w:rsidR="002A49D0">
              <w:rPr>
                <w:rFonts w:cs="Arial"/>
                <w:b w:val="0"/>
                <w:bCs w:val="0"/>
                <w:i/>
                <w:sz w:val="14"/>
                <w:szCs w:val="14"/>
              </w:rPr>
              <w:t>dans le</w:t>
            </w:r>
            <w:r w:rsidR="002B0985">
              <w:rPr>
                <w:rFonts w:cs="Arial"/>
                <w:b w:val="0"/>
                <w:bCs w:val="0"/>
                <w:i/>
                <w:sz w:val="14"/>
                <w:szCs w:val="14"/>
              </w:rPr>
              <w:t xml:space="preserve"> point</w:t>
            </w:r>
            <w:r w:rsidR="00F31873" w:rsidRPr="003A2128">
              <w:rPr>
                <w:rFonts w:cs="Arial"/>
                <w:i/>
                <w:sz w:val="14"/>
                <w:szCs w:val="14"/>
              </w:rPr>
              <w:t xml:space="preserve"> A.2. </w:t>
            </w:r>
            <w:r w:rsidR="002A49D0">
              <w:rPr>
                <w:rFonts w:cs="Arial"/>
                <w:b w:val="0"/>
                <w:bCs w:val="0"/>
                <w:i/>
                <w:sz w:val="14"/>
                <w:szCs w:val="14"/>
              </w:rPr>
              <w:t>D</w:t>
            </w:r>
            <w:r w:rsidR="00F31873" w:rsidRPr="003A2128">
              <w:rPr>
                <w:rFonts w:cs="Arial"/>
                <w:i/>
                <w:sz w:val="14"/>
                <w:szCs w:val="14"/>
              </w:rPr>
              <w:t>éfinition du projet</w:t>
            </w:r>
          </w:p>
        </w:tc>
      </w:tr>
      <w:tr w:rsidR="00341DC2" w14:paraId="5AE0A1C8" w14:textId="77777777" w:rsidTr="002811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23609E18" w14:textId="204F99F3" w:rsidR="00341DC2" w:rsidRPr="00341DC2" w:rsidRDefault="00341DC2" w:rsidP="00341DC2">
            <w:pPr>
              <w:rPr>
                <w:rFonts w:cs="Arial"/>
                <w:b w:val="0"/>
                <w:bCs w:val="0"/>
                <w:iCs/>
                <w:sz w:val="24"/>
                <w:szCs w:val="24"/>
              </w:rPr>
            </w:pPr>
            <w:r w:rsidRPr="00341DC2">
              <w:rPr>
                <w:rFonts w:cs="Arial"/>
                <w:b w:val="0"/>
                <w:bCs w:val="0"/>
                <w:iCs/>
                <w:sz w:val="24"/>
                <w:szCs w:val="24"/>
              </w:rPr>
              <w:t>Date</w:t>
            </w:r>
            <w:r>
              <w:rPr>
                <w:rFonts w:cs="Arial"/>
                <w:b w:val="0"/>
                <w:bCs w:val="0"/>
                <w:iCs/>
                <w:sz w:val="24"/>
                <w:szCs w:val="24"/>
              </w:rPr>
              <w:t xml:space="preserve"> de début d</w:t>
            </w:r>
            <w:r w:rsidR="00DF6DCF">
              <w:rPr>
                <w:rFonts w:cs="Arial"/>
                <w:b w:val="0"/>
                <w:bCs w:val="0"/>
                <w:iCs/>
                <w:sz w:val="24"/>
                <w:szCs w:val="24"/>
              </w:rPr>
              <w:t>u</w:t>
            </w:r>
            <w:r>
              <w:rPr>
                <w:rFonts w:cs="Arial"/>
                <w:b w:val="0"/>
                <w:bCs w:val="0"/>
                <w:iCs/>
                <w:sz w:val="24"/>
                <w:szCs w:val="24"/>
              </w:rPr>
              <w:t xml:space="preserve"> projet</w:t>
            </w:r>
          </w:p>
        </w:tc>
        <w:tc>
          <w:tcPr>
            <w:tcW w:w="4530" w:type="dxa"/>
          </w:tcPr>
          <w:p w14:paraId="4C9DC021" w14:textId="48E5F4C4" w:rsidR="00341DC2" w:rsidRPr="00DF6DCF" w:rsidRDefault="00341DC2" w:rsidP="00341DC2">
            <w:pPr>
              <w:jc w:val="center"/>
              <w:cnfStyle w:val="000000100000" w:firstRow="0" w:lastRow="0" w:firstColumn="0" w:lastColumn="0" w:oddVBand="0" w:evenVBand="0" w:oddHBand="1" w:evenHBand="0" w:firstRowFirstColumn="0" w:firstRowLastColumn="0" w:lastRowFirstColumn="0" w:lastRowLastColumn="0"/>
              <w:rPr>
                <w:rFonts w:cs="Arial"/>
                <w:iCs/>
                <w:sz w:val="24"/>
                <w:szCs w:val="24"/>
              </w:rPr>
            </w:pPr>
            <w:r w:rsidRPr="00DF6DCF">
              <w:rPr>
                <w:rFonts w:cs="Arial"/>
                <w:iCs/>
                <w:sz w:val="24"/>
                <w:szCs w:val="24"/>
              </w:rPr>
              <w:t>JJ/MM/AAAA</w:t>
            </w:r>
          </w:p>
        </w:tc>
      </w:tr>
      <w:tr w:rsidR="00341DC2" w14:paraId="7FE1624C" w14:textId="77777777" w:rsidTr="002811FA">
        <w:tc>
          <w:tcPr>
            <w:cnfStyle w:val="001000000000" w:firstRow="0" w:lastRow="0" w:firstColumn="1" w:lastColumn="0" w:oddVBand="0" w:evenVBand="0" w:oddHBand="0" w:evenHBand="0" w:firstRowFirstColumn="0" w:firstRowLastColumn="0" w:lastRowFirstColumn="0" w:lastRowLastColumn="0"/>
            <w:tcW w:w="4530" w:type="dxa"/>
          </w:tcPr>
          <w:p w14:paraId="76AB4FCB" w14:textId="3A1985EC" w:rsidR="00341DC2" w:rsidRPr="00341DC2" w:rsidRDefault="00341DC2" w:rsidP="00341DC2">
            <w:pPr>
              <w:rPr>
                <w:rFonts w:cs="Arial"/>
                <w:b w:val="0"/>
                <w:bCs w:val="0"/>
                <w:iCs/>
                <w:sz w:val="24"/>
                <w:szCs w:val="24"/>
              </w:rPr>
            </w:pPr>
            <w:r>
              <w:rPr>
                <w:rFonts w:cs="Arial"/>
                <w:b w:val="0"/>
                <w:bCs w:val="0"/>
                <w:iCs/>
                <w:sz w:val="24"/>
                <w:szCs w:val="24"/>
              </w:rPr>
              <w:t>Durée du projet</w:t>
            </w:r>
          </w:p>
        </w:tc>
        <w:tc>
          <w:tcPr>
            <w:tcW w:w="4530" w:type="dxa"/>
          </w:tcPr>
          <w:p w14:paraId="25210C4B" w14:textId="784F6E31" w:rsidR="00341DC2" w:rsidRPr="00341DC2" w:rsidRDefault="00341DC2" w:rsidP="00341DC2">
            <w:pPr>
              <w:jc w:val="center"/>
              <w:cnfStyle w:val="000000000000" w:firstRow="0" w:lastRow="0" w:firstColumn="0" w:lastColumn="0" w:oddVBand="0" w:evenVBand="0" w:oddHBand="0" w:evenHBand="0" w:firstRowFirstColumn="0" w:firstRowLastColumn="0" w:lastRowFirstColumn="0" w:lastRowLastColumn="0"/>
              <w:rPr>
                <w:rFonts w:cs="Arial"/>
                <w:iCs/>
                <w:sz w:val="24"/>
                <w:szCs w:val="24"/>
              </w:rPr>
            </w:pPr>
            <w:r>
              <w:rPr>
                <w:rFonts w:cs="Arial"/>
                <w:iCs/>
                <w:sz w:val="24"/>
                <w:szCs w:val="24"/>
              </w:rPr>
              <w:t>XX Mois</w:t>
            </w:r>
          </w:p>
        </w:tc>
      </w:tr>
      <w:tr w:rsidR="00341DC2" w14:paraId="77DF3D59" w14:textId="77777777" w:rsidTr="002811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048501A3" w14:textId="06158C44" w:rsidR="00341DC2" w:rsidRPr="00341DC2" w:rsidRDefault="00341DC2" w:rsidP="00341DC2">
            <w:pPr>
              <w:rPr>
                <w:rFonts w:cs="Arial"/>
                <w:b w:val="0"/>
                <w:bCs w:val="0"/>
                <w:iCs/>
                <w:sz w:val="24"/>
                <w:szCs w:val="24"/>
              </w:rPr>
            </w:pPr>
            <w:r>
              <w:rPr>
                <w:rFonts w:cs="Arial"/>
                <w:b w:val="0"/>
                <w:bCs w:val="0"/>
                <w:iCs/>
                <w:sz w:val="24"/>
                <w:szCs w:val="24"/>
              </w:rPr>
              <w:t>Montant du budget total</w:t>
            </w:r>
          </w:p>
        </w:tc>
        <w:tc>
          <w:tcPr>
            <w:tcW w:w="4530" w:type="dxa"/>
          </w:tcPr>
          <w:p w14:paraId="7D9C7FC9" w14:textId="71D23FD1" w:rsidR="00341DC2" w:rsidRPr="00341DC2" w:rsidRDefault="00341DC2" w:rsidP="00341DC2">
            <w:pPr>
              <w:jc w:val="center"/>
              <w:cnfStyle w:val="000000100000" w:firstRow="0" w:lastRow="0" w:firstColumn="0" w:lastColumn="0" w:oddVBand="0" w:evenVBand="0" w:oddHBand="1" w:evenHBand="0" w:firstRowFirstColumn="0" w:firstRowLastColumn="0" w:lastRowFirstColumn="0" w:lastRowLastColumn="0"/>
              <w:rPr>
                <w:rFonts w:cs="Arial"/>
                <w:iCs/>
                <w:sz w:val="24"/>
                <w:szCs w:val="24"/>
              </w:rPr>
            </w:pPr>
            <w:r>
              <w:rPr>
                <w:rFonts w:cs="Arial"/>
                <w:iCs/>
                <w:sz w:val="24"/>
                <w:szCs w:val="24"/>
              </w:rPr>
              <w:t>XXXX</w:t>
            </w:r>
            <w:r w:rsidRPr="00341DC2">
              <w:rPr>
                <w:rFonts w:cs="Arial"/>
                <w:iCs/>
                <w:sz w:val="24"/>
                <w:szCs w:val="24"/>
              </w:rPr>
              <w:t>€</w:t>
            </w:r>
          </w:p>
        </w:tc>
      </w:tr>
    </w:tbl>
    <w:p w14:paraId="23AB9820" w14:textId="6CE697BD" w:rsidR="00341DC2" w:rsidRDefault="00341DC2" w:rsidP="0065417F">
      <w:pPr>
        <w:rPr>
          <w:rFonts w:cs="Arial"/>
          <w:iCs/>
          <w:sz w:val="30"/>
          <w:szCs w:val="30"/>
        </w:rPr>
      </w:pPr>
    </w:p>
    <w:p w14:paraId="6E59C1AF" w14:textId="37ABAEF2" w:rsidR="00110480" w:rsidRPr="00CD5CA6" w:rsidRDefault="00110480" w:rsidP="00CD5CA6">
      <w:pPr>
        <w:rPr>
          <w:rFonts w:cs="Arial"/>
          <w:iCs/>
          <w:color w:val="FF0000"/>
          <w:szCs w:val="20"/>
        </w:rPr>
      </w:pPr>
    </w:p>
    <w:p w14:paraId="748AFD9F" w14:textId="3844E5AE" w:rsidR="0065417F" w:rsidRPr="0065417F" w:rsidRDefault="0065417F" w:rsidP="0065417F">
      <w:pPr>
        <w:rPr>
          <w:rFonts w:cs="Arial"/>
          <w:iCs/>
          <w:color w:val="FF0000"/>
          <w:sz w:val="24"/>
          <w:szCs w:val="24"/>
        </w:rPr>
      </w:pPr>
      <w:r>
        <w:rPr>
          <w:rFonts w:cs="Arial"/>
          <w:iCs/>
          <w:color w:val="FF0000"/>
          <w:sz w:val="24"/>
          <w:szCs w:val="24"/>
        </w:rPr>
        <w:br w:type="page"/>
      </w:r>
    </w:p>
    <w:p w14:paraId="16C0FD18" w14:textId="5C2A6270" w:rsidR="00195DB5" w:rsidRDefault="004060F4">
      <w:pPr>
        <w:pStyle w:val="TM1"/>
        <w:rPr>
          <w:rFonts w:asciiTheme="minorHAnsi" w:eastAsiaTheme="minorEastAsia" w:hAnsiTheme="minorHAnsi"/>
          <w:b w:val="0"/>
          <w:noProof/>
          <w:sz w:val="22"/>
          <w:lang w:eastAsia="fr-BE"/>
        </w:rPr>
      </w:pPr>
      <w:r>
        <w:rPr>
          <w:rFonts w:cs="Arial"/>
          <w:iCs/>
          <w:color w:val="FF0000"/>
          <w:sz w:val="30"/>
          <w:szCs w:val="30"/>
        </w:rPr>
        <w:lastRenderedPageBreak/>
        <w:fldChar w:fldCharType="begin"/>
      </w:r>
      <w:r>
        <w:rPr>
          <w:rFonts w:cs="Arial"/>
          <w:iCs/>
          <w:color w:val="FF0000"/>
          <w:sz w:val="30"/>
          <w:szCs w:val="30"/>
        </w:rPr>
        <w:instrText xml:space="preserve"> TOC \o "1-3" \h \z \u </w:instrText>
      </w:r>
      <w:r>
        <w:rPr>
          <w:rFonts w:cs="Arial"/>
          <w:iCs/>
          <w:color w:val="FF0000"/>
          <w:sz w:val="30"/>
          <w:szCs w:val="30"/>
        </w:rPr>
        <w:fldChar w:fldCharType="separate"/>
      </w:r>
      <w:hyperlink w:anchor="_Toc80701340" w:history="1">
        <w:r w:rsidR="00195DB5" w:rsidRPr="00F4651D">
          <w:rPr>
            <w:rStyle w:val="Lienhypertexte"/>
            <w:noProof/>
          </w:rPr>
          <w:t>Règlement</w:t>
        </w:r>
        <w:r w:rsidR="00195DB5">
          <w:rPr>
            <w:noProof/>
            <w:webHidden/>
          </w:rPr>
          <w:tab/>
        </w:r>
        <w:r w:rsidR="00195DB5">
          <w:rPr>
            <w:noProof/>
            <w:webHidden/>
          </w:rPr>
          <w:fldChar w:fldCharType="begin"/>
        </w:r>
        <w:r w:rsidR="00195DB5">
          <w:rPr>
            <w:noProof/>
            <w:webHidden/>
          </w:rPr>
          <w:instrText xml:space="preserve"> PAGEREF _Toc80701340 \h </w:instrText>
        </w:r>
        <w:r w:rsidR="00195DB5">
          <w:rPr>
            <w:noProof/>
            <w:webHidden/>
          </w:rPr>
        </w:r>
        <w:r w:rsidR="00195DB5">
          <w:rPr>
            <w:noProof/>
            <w:webHidden/>
          </w:rPr>
          <w:fldChar w:fldCharType="separate"/>
        </w:r>
        <w:r w:rsidR="00195DB5">
          <w:rPr>
            <w:noProof/>
            <w:webHidden/>
          </w:rPr>
          <w:t>3</w:t>
        </w:r>
        <w:r w:rsidR="00195DB5">
          <w:rPr>
            <w:noProof/>
            <w:webHidden/>
          </w:rPr>
          <w:fldChar w:fldCharType="end"/>
        </w:r>
      </w:hyperlink>
    </w:p>
    <w:p w14:paraId="04BA3366" w14:textId="0DE64C75" w:rsidR="00195DB5" w:rsidRDefault="00000000">
      <w:pPr>
        <w:pStyle w:val="TM1"/>
        <w:tabs>
          <w:tab w:val="left" w:pos="1100"/>
        </w:tabs>
        <w:rPr>
          <w:rFonts w:asciiTheme="minorHAnsi" w:eastAsiaTheme="minorEastAsia" w:hAnsiTheme="minorHAnsi"/>
          <w:b w:val="0"/>
          <w:noProof/>
          <w:sz w:val="22"/>
          <w:lang w:eastAsia="fr-BE"/>
        </w:rPr>
      </w:pPr>
      <w:hyperlink w:anchor="_Toc80701341" w:history="1">
        <w:r w:rsidR="00195DB5" w:rsidRPr="00F4651D">
          <w:rPr>
            <w:rStyle w:val="Lienhypertexte"/>
            <w:bCs/>
            <w:noProof/>
          </w:rPr>
          <w:t>Partie A.</w:t>
        </w:r>
        <w:r w:rsidR="00195DB5">
          <w:rPr>
            <w:rFonts w:asciiTheme="minorHAnsi" w:eastAsiaTheme="minorEastAsia" w:hAnsiTheme="minorHAnsi"/>
            <w:b w:val="0"/>
            <w:noProof/>
            <w:sz w:val="22"/>
            <w:lang w:eastAsia="fr-BE"/>
          </w:rPr>
          <w:tab/>
        </w:r>
        <w:r w:rsidR="00195DB5" w:rsidRPr="00F4651D">
          <w:rPr>
            <w:rStyle w:val="Lienhypertexte"/>
            <w:noProof/>
          </w:rPr>
          <w:t>Fiche Synthétique</w:t>
        </w:r>
        <w:r w:rsidR="00195DB5">
          <w:rPr>
            <w:noProof/>
            <w:webHidden/>
          </w:rPr>
          <w:tab/>
        </w:r>
        <w:r w:rsidR="00195DB5">
          <w:rPr>
            <w:noProof/>
            <w:webHidden/>
          </w:rPr>
          <w:fldChar w:fldCharType="begin"/>
        </w:r>
        <w:r w:rsidR="00195DB5">
          <w:rPr>
            <w:noProof/>
            <w:webHidden/>
          </w:rPr>
          <w:instrText xml:space="preserve"> PAGEREF _Toc80701341 \h </w:instrText>
        </w:r>
        <w:r w:rsidR="00195DB5">
          <w:rPr>
            <w:noProof/>
            <w:webHidden/>
          </w:rPr>
        </w:r>
        <w:r w:rsidR="00195DB5">
          <w:rPr>
            <w:noProof/>
            <w:webHidden/>
          </w:rPr>
          <w:fldChar w:fldCharType="separate"/>
        </w:r>
        <w:r w:rsidR="00195DB5">
          <w:rPr>
            <w:noProof/>
            <w:webHidden/>
          </w:rPr>
          <w:t>9</w:t>
        </w:r>
        <w:r w:rsidR="00195DB5">
          <w:rPr>
            <w:noProof/>
            <w:webHidden/>
          </w:rPr>
          <w:fldChar w:fldCharType="end"/>
        </w:r>
      </w:hyperlink>
    </w:p>
    <w:p w14:paraId="765293F0" w14:textId="2989BF88" w:rsidR="00195DB5" w:rsidRDefault="00000000">
      <w:pPr>
        <w:pStyle w:val="TM2"/>
        <w:rPr>
          <w:rFonts w:asciiTheme="minorHAnsi" w:eastAsiaTheme="minorEastAsia" w:hAnsiTheme="minorHAnsi"/>
          <w:noProof/>
          <w:sz w:val="22"/>
          <w:lang w:eastAsia="fr-BE"/>
        </w:rPr>
      </w:pPr>
      <w:hyperlink w:anchor="_Toc80701342" w:history="1">
        <w:r w:rsidR="00195DB5" w:rsidRPr="00F4651D">
          <w:rPr>
            <w:rStyle w:val="Lienhypertexte"/>
            <w:rFonts w:cs="Arial"/>
            <w:bCs/>
            <w:noProof/>
            <w:lang w:val="fr-FR"/>
          </w:rPr>
          <w:t>A.1.</w:t>
        </w:r>
        <w:r w:rsidR="00195DB5">
          <w:rPr>
            <w:rFonts w:asciiTheme="minorHAnsi" w:eastAsiaTheme="minorEastAsia" w:hAnsiTheme="minorHAnsi"/>
            <w:noProof/>
            <w:sz w:val="22"/>
            <w:lang w:eastAsia="fr-BE"/>
          </w:rPr>
          <w:tab/>
        </w:r>
        <w:r w:rsidR="00195DB5" w:rsidRPr="00F4651D">
          <w:rPr>
            <w:rStyle w:val="Lienhypertexte"/>
            <w:noProof/>
          </w:rPr>
          <w:t>Identités</w:t>
        </w:r>
        <w:r w:rsidR="00195DB5">
          <w:rPr>
            <w:noProof/>
            <w:webHidden/>
          </w:rPr>
          <w:tab/>
        </w:r>
        <w:r w:rsidR="00195DB5">
          <w:rPr>
            <w:noProof/>
            <w:webHidden/>
          </w:rPr>
          <w:fldChar w:fldCharType="begin"/>
        </w:r>
        <w:r w:rsidR="00195DB5">
          <w:rPr>
            <w:noProof/>
            <w:webHidden/>
          </w:rPr>
          <w:instrText xml:space="preserve"> PAGEREF _Toc80701342 \h </w:instrText>
        </w:r>
        <w:r w:rsidR="00195DB5">
          <w:rPr>
            <w:noProof/>
            <w:webHidden/>
          </w:rPr>
        </w:r>
        <w:r w:rsidR="00195DB5">
          <w:rPr>
            <w:noProof/>
            <w:webHidden/>
          </w:rPr>
          <w:fldChar w:fldCharType="separate"/>
        </w:r>
        <w:r w:rsidR="00195DB5">
          <w:rPr>
            <w:noProof/>
            <w:webHidden/>
          </w:rPr>
          <w:t>10</w:t>
        </w:r>
        <w:r w:rsidR="00195DB5">
          <w:rPr>
            <w:noProof/>
            <w:webHidden/>
          </w:rPr>
          <w:fldChar w:fldCharType="end"/>
        </w:r>
      </w:hyperlink>
    </w:p>
    <w:p w14:paraId="59024DC1" w14:textId="759F69F8" w:rsidR="00195DB5" w:rsidRDefault="00000000">
      <w:pPr>
        <w:pStyle w:val="TM2"/>
        <w:rPr>
          <w:rFonts w:asciiTheme="minorHAnsi" w:eastAsiaTheme="minorEastAsia" w:hAnsiTheme="minorHAnsi"/>
          <w:noProof/>
          <w:sz w:val="22"/>
          <w:lang w:eastAsia="fr-BE"/>
        </w:rPr>
      </w:pPr>
      <w:hyperlink w:anchor="_Toc80701343" w:history="1">
        <w:r w:rsidR="00195DB5" w:rsidRPr="00F4651D">
          <w:rPr>
            <w:rStyle w:val="Lienhypertexte"/>
            <w:bCs/>
            <w:noProof/>
          </w:rPr>
          <w:t>A.1.1</w:t>
        </w:r>
        <w:r w:rsidR="00195DB5">
          <w:rPr>
            <w:rFonts w:asciiTheme="minorHAnsi" w:eastAsiaTheme="minorEastAsia" w:hAnsiTheme="minorHAnsi"/>
            <w:noProof/>
            <w:sz w:val="22"/>
            <w:lang w:eastAsia="fr-BE"/>
          </w:rPr>
          <w:tab/>
        </w:r>
        <w:r w:rsidR="00195DB5" w:rsidRPr="00F4651D">
          <w:rPr>
            <w:rStyle w:val="Lienhypertexte"/>
            <w:noProof/>
          </w:rPr>
          <w:t>Personnes physiques</w:t>
        </w:r>
        <w:r w:rsidR="00195DB5">
          <w:rPr>
            <w:noProof/>
            <w:webHidden/>
          </w:rPr>
          <w:tab/>
        </w:r>
        <w:r w:rsidR="00195DB5">
          <w:rPr>
            <w:noProof/>
            <w:webHidden/>
          </w:rPr>
          <w:fldChar w:fldCharType="begin"/>
        </w:r>
        <w:r w:rsidR="00195DB5">
          <w:rPr>
            <w:noProof/>
            <w:webHidden/>
          </w:rPr>
          <w:instrText xml:space="preserve"> PAGEREF _Toc80701343 \h </w:instrText>
        </w:r>
        <w:r w:rsidR="00195DB5">
          <w:rPr>
            <w:noProof/>
            <w:webHidden/>
          </w:rPr>
        </w:r>
        <w:r w:rsidR="00195DB5">
          <w:rPr>
            <w:noProof/>
            <w:webHidden/>
          </w:rPr>
          <w:fldChar w:fldCharType="separate"/>
        </w:r>
        <w:r w:rsidR="00195DB5">
          <w:rPr>
            <w:noProof/>
            <w:webHidden/>
          </w:rPr>
          <w:t>10</w:t>
        </w:r>
        <w:r w:rsidR="00195DB5">
          <w:rPr>
            <w:noProof/>
            <w:webHidden/>
          </w:rPr>
          <w:fldChar w:fldCharType="end"/>
        </w:r>
      </w:hyperlink>
    </w:p>
    <w:p w14:paraId="486DD0C9" w14:textId="591F4B58" w:rsidR="00195DB5" w:rsidRDefault="00000000">
      <w:pPr>
        <w:pStyle w:val="TM2"/>
        <w:rPr>
          <w:rFonts w:asciiTheme="minorHAnsi" w:eastAsiaTheme="minorEastAsia" w:hAnsiTheme="minorHAnsi"/>
          <w:noProof/>
          <w:sz w:val="22"/>
          <w:lang w:eastAsia="fr-BE"/>
        </w:rPr>
      </w:pPr>
      <w:hyperlink w:anchor="_Toc80701344" w:history="1">
        <w:r w:rsidR="00195DB5" w:rsidRPr="00F4651D">
          <w:rPr>
            <w:rStyle w:val="Lienhypertexte"/>
            <w:bCs/>
            <w:noProof/>
          </w:rPr>
          <w:t>A.1.2</w:t>
        </w:r>
        <w:r w:rsidR="00195DB5">
          <w:rPr>
            <w:rFonts w:asciiTheme="minorHAnsi" w:eastAsiaTheme="minorEastAsia" w:hAnsiTheme="minorHAnsi"/>
            <w:noProof/>
            <w:sz w:val="22"/>
            <w:lang w:eastAsia="fr-BE"/>
          </w:rPr>
          <w:tab/>
        </w:r>
        <w:r w:rsidR="00195DB5" w:rsidRPr="00F4651D">
          <w:rPr>
            <w:rStyle w:val="Lienhypertexte"/>
            <w:noProof/>
          </w:rPr>
          <w:t>Entités</w:t>
        </w:r>
        <w:r w:rsidR="00195DB5">
          <w:rPr>
            <w:noProof/>
            <w:webHidden/>
          </w:rPr>
          <w:tab/>
        </w:r>
        <w:r w:rsidR="00195DB5">
          <w:rPr>
            <w:noProof/>
            <w:webHidden/>
          </w:rPr>
          <w:fldChar w:fldCharType="begin"/>
        </w:r>
        <w:r w:rsidR="00195DB5">
          <w:rPr>
            <w:noProof/>
            <w:webHidden/>
          </w:rPr>
          <w:instrText xml:space="preserve"> PAGEREF _Toc80701344 \h </w:instrText>
        </w:r>
        <w:r w:rsidR="00195DB5">
          <w:rPr>
            <w:noProof/>
            <w:webHidden/>
          </w:rPr>
        </w:r>
        <w:r w:rsidR="00195DB5">
          <w:rPr>
            <w:noProof/>
            <w:webHidden/>
          </w:rPr>
          <w:fldChar w:fldCharType="separate"/>
        </w:r>
        <w:r w:rsidR="00195DB5">
          <w:rPr>
            <w:noProof/>
            <w:webHidden/>
          </w:rPr>
          <w:t>11</w:t>
        </w:r>
        <w:r w:rsidR="00195DB5">
          <w:rPr>
            <w:noProof/>
            <w:webHidden/>
          </w:rPr>
          <w:fldChar w:fldCharType="end"/>
        </w:r>
      </w:hyperlink>
    </w:p>
    <w:p w14:paraId="37EF8989" w14:textId="401A9C7F" w:rsidR="00195DB5" w:rsidRDefault="00000000">
      <w:pPr>
        <w:pStyle w:val="TM2"/>
        <w:rPr>
          <w:rFonts w:asciiTheme="minorHAnsi" w:eastAsiaTheme="minorEastAsia" w:hAnsiTheme="minorHAnsi"/>
          <w:noProof/>
          <w:sz w:val="22"/>
          <w:lang w:eastAsia="fr-BE"/>
        </w:rPr>
      </w:pPr>
      <w:hyperlink w:anchor="_Toc80701345" w:history="1">
        <w:r w:rsidR="00195DB5" w:rsidRPr="00F4651D">
          <w:rPr>
            <w:rStyle w:val="Lienhypertexte"/>
            <w:rFonts w:cs="Arial"/>
            <w:bCs/>
            <w:noProof/>
            <w:lang w:val="fr-FR"/>
          </w:rPr>
          <w:t>A.2.</w:t>
        </w:r>
        <w:r w:rsidR="00195DB5">
          <w:rPr>
            <w:rFonts w:asciiTheme="minorHAnsi" w:eastAsiaTheme="minorEastAsia" w:hAnsiTheme="minorHAnsi"/>
            <w:noProof/>
            <w:sz w:val="22"/>
            <w:lang w:eastAsia="fr-BE"/>
          </w:rPr>
          <w:tab/>
        </w:r>
        <w:r w:rsidR="00195DB5" w:rsidRPr="00F4651D">
          <w:rPr>
            <w:rStyle w:val="Lienhypertexte"/>
            <w:noProof/>
          </w:rPr>
          <w:t>Définition du projet</w:t>
        </w:r>
        <w:r w:rsidR="00195DB5">
          <w:rPr>
            <w:noProof/>
            <w:webHidden/>
          </w:rPr>
          <w:tab/>
        </w:r>
        <w:r w:rsidR="00195DB5">
          <w:rPr>
            <w:noProof/>
            <w:webHidden/>
          </w:rPr>
          <w:fldChar w:fldCharType="begin"/>
        </w:r>
        <w:r w:rsidR="00195DB5">
          <w:rPr>
            <w:noProof/>
            <w:webHidden/>
          </w:rPr>
          <w:instrText xml:space="preserve"> PAGEREF _Toc80701345 \h </w:instrText>
        </w:r>
        <w:r w:rsidR="00195DB5">
          <w:rPr>
            <w:noProof/>
            <w:webHidden/>
          </w:rPr>
        </w:r>
        <w:r w:rsidR="00195DB5">
          <w:rPr>
            <w:noProof/>
            <w:webHidden/>
          </w:rPr>
          <w:fldChar w:fldCharType="separate"/>
        </w:r>
        <w:r w:rsidR="00195DB5">
          <w:rPr>
            <w:noProof/>
            <w:webHidden/>
          </w:rPr>
          <w:t>12</w:t>
        </w:r>
        <w:r w:rsidR="00195DB5">
          <w:rPr>
            <w:noProof/>
            <w:webHidden/>
          </w:rPr>
          <w:fldChar w:fldCharType="end"/>
        </w:r>
      </w:hyperlink>
    </w:p>
    <w:p w14:paraId="7B7C106D" w14:textId="3D19E5BC" w:rsidR="00195DB5" w:rsidRDefault="00000000">
      <w:pPr>
        <w:pStyle w:val="TM2"/>
        <w:rPr>
          <w:rFonts w:asciiTheme="minorHAnsi" w:eastAsiaTheme="minorEastAsia" w:hAnsiTheme="minorHAnsi"/>
          <w:noProof/>
          <w:sz w:val="22"/>
          <w:lang w:eastAsia="fr-BE"/>
        </w:rPr>
      </w:pPr>
      <w:hyperlink w:anchor="_Toc80701346" w:history="1">
        <w:r w:rsidR="00195DB5" w:rsidRPr="00F4651D">
          <w:rPr>
            <w:rStyle w:val="Lienhypertexte"/>
            <w:rFonts w:cs="Arial"/>
            <w:bCs/>
            <w:noProof/>
            <w:lang w:val="fr-FR"/>
          </w:rPr>
          <w:t>A.3.</w:t>
        </w:r>
        <w:r w:rsidR="00195DB5">
          <w:rPr>
            <w:rFonts w:asciiTheme="minorHAnsi" w:eastAsiaTheme="minorEastAsia" w:hAnsiTheme="minorHAnsi"/>
            <w:noProof/>
            <w:sz w:val="22"/>
            <w:lang w:eastAsia="fr-BE"/>
          </w:rPr>
          <w:tab/>
        </w:r>
        <w:r w:rsidR="00195DB5" w:rsidRPr="00F4651D">
          <w:rPr>
            <w:rStyle w:val="Lienhypertexte"/>
            <w:noProof/>
          </w:rPr>
          <w:t>Date de début et durée du projet</w:t>
        </w:r>
        <w:r w:rsidR="00195DB5">
          <w:rPr>
            <w:noProof/>
            <w:webHidden/>
          </w:rPr>
          <w:tab/>
        </w:r>
        <w:r w:rsidR="00195DB5">
          <w:rPr>
            <w:noProof/>
            <w:webHidden/>
          </w:rPr>
          <w:fldChar w:fldCharType="begin"/>
        </w:r>
        <w:r w:rsidR="00195DB5">
          <w:rPr>
            <w:noProof/>
            <w:webHidden/>
          </w:rPr>
          <w:instrText xml:space="preserve"> PAGEREF _Toc80701346 \h </w:instrText>
        </w:r>
        <w:r w:rsidR="00195DB5">
          <w:rPr>
            <w:noProof/>
            <w:webHidden/>
          </w:rPr>
        </w:r>
        <w:r w:rsidR="00195DB5">
          <w:rPr>
            <w:noProof/>
            <w:webHidden/>
          </w:rPr>
          <w:fldChar w:fldCharType="separate"/>
        </w:r>
        <w:r w:rsidR="00195DB5">
          <w:rPr>
            <w:noProof/>
            <w:webHidden/>
          </w:rPr>
          <w:t>12</w:t>
        </w:r>
        <w:r w:rsidR="00195DB5">
          <w:rPr>
            <w:noProof/>
            <w:webHidden/>
          </w:rPr>
          <w:fldChar w:fldCharType="end"/>
        </w:r>
      </w:hyperlink>
    </w:p>
    <w:p w14:paraId="618F269F" w14:textId="6B37150B" w:rsidR="00195DB5" w:rsidRDefault="00000000">
      <w:pPr>
        <w:pStyle w:val="TM1"/>
        <w:tabs>
          <w:tab w:val="left" w:pos="1100"/>
        </w:tabs>
        <w:rPr>
          <w:rFonts w:asciiTheme="minorHAnsi" w:eastAsiaTheme="minorEastAsia" w:hAnsiTheme="minorHAnsi"/>
          <w:b w:val="0"/>
          <w:noProof/>
          <w:sz w:val="22"/>
          <w:lang w:eastAsia="fr-BE"/>
        </w:rPr>
      </w:pPr>
      <w:hyperlink w:anchor="_Toc80701347" w:history="1">
        <w:r w:rsidR="00195DB5" w:rsidRPr="00F4651D">
          <w:rPr>
            <w:rStyle w:val="Lienhypertexte"/>
            <w:bCs/>
            <w:noProof/>
          </w:rPr>
          <w:t>Partie B.</w:t>
        </w:r>
        <w:r w:rsidR="00195DB5">
          <w:rPr>
            <w:rFonts w:asciiTheme="minorHAnsi" w:eastAsiaTheme="minorEastAsia" w:hAnsiTheme="minorHAnsi"/>
            <w:b w:val="0"/>
            <w:noProof/>
            <w:sz w:val="22"/>
            <w:lang w:eastAsia="fr-BE"/>
          </w:rPr>
          <w:tab/>
        </w:r>
        <w:r w:rsidR="00195DB5" w:rsidRPr="00F4651D">
          <w:rPr>
            <w:rStyle w:val="Lienhypertexte"/>
            <w:noProof/>
          </w:rPr>
          <w:t>Présentation de l’entreprise</w:t>
        </w:r>
        <w:r w:rsidR="00195DB5">
          <w:rPr>
            <w:noProof/>
            <w:webHidden/>
          </w:rPr>
          <w:tab/>
        </w:r>
        <w:r w:rsidR="00195DB5">
          <w:rPr>
            <w:noProof/>
            <w:webHidden/>
          </w:rPr>
          <w:fldChar w:fldCharType="begin"/>
        </w:r>
        <w:r w:rsidR="00195DB5">
          <w:rPr>
            <w:noProof/>
            <w:webHidden/>
          </w:rPr>
          <w:instrText xml:space="preserve"> PAGEREF _Toc80701347 \h </w:instrText>
        </w:r>
        <w:r w:rsidR="00195DB5">
          <w:rPr>
            <w:noProof/>
            <w:webHidden/>
          </w:rPr>
        </w:r>
        <w:r w:rsidR="00195DB5">
          <w:rPr>
            <w:noProof/>
            <w:webHidden/>
          </w:rPr>
          <w:fldChar w:fldCharType="separate"/>
        </w:r>
        <w:r w:rsidR="00195DB5">
          <w:rPr>
            <w:noProof/>
            <w:webHidden/>
          </w:rPr>
          <w:t>13</w:t>
        </w:r>
        <w:r w:rsidR="00195DB5">
          <w:rPr>
            <w:noProof/>
            <w:webHidden/>
          </w:rPr>
          <w:fldChar w:fldCharType="end"/>
        </w:r>
      </w:hyperlink>
    </w:p>
    <w:p w14:paraId="4BC999DF" w14:textId="77828ECA" w:rsidR="00195DB5" w:rsidRDefault="00000000">
      <w:pPr>
        <w:pStyle w:val="TM2"/>
        <w:rPr>
          <w:rFonts w:asciiTheme="minorHAnsi" w:eastAsiaTheme="minorEastAsia" w:hAnsiTheme="minorHAnsi"/>
          <w:noProof/>
          <w:sz w:val="22"/>
          <w:lang w:eastAsia="fr-BE"/>
        </w:rPr>
      </w:pPr>
      <w:hyperlink w:anchor="_Toc80701348" w:history="1">
        <w:r w:rsidR="00195DB5" w:rsidRPr="00F4651D">
          <w:rPr>
            <w:rStyle w:val="Lienhypertexte"/>
            <w:rFonts w:cs="Arial"/>
            <w:bCs/>
            <w:noProof/>
            <w:lang w:val="fr-FR"/>
          </w:rPr>
          <w:t>B.1.</w:t>
        </w:r>
        <w:r w:rsidR="00195DB5">
          <w:rPr>
            <w:rFonts w:asciiTheme="minorHAnsi" w:eastAsiaTheme="minorEastAsia" w:hAnsiTheme="minorHAnsi"/>
            <w:noProof/>
            <w:sz w:val="22"/>
            <w:lang w:eastAsia="fr-BE"/>
          </w:rPr>
          <w:tab/>
        </w:r>
        <w:r w:rsidR="00195DB5" w:rsidRPr="00F4651D">
          <w:rPr>
            <w:rStyle w:val="Lienhypertexte"/>
            <w:noProof/>
          </w:rPr>
          <w:t>Historique des activités</w:t>
        </w:r>
        <w:r w:rsidR="00195DB5">
          <w:rPr>
            <w:noProof/>
            <w:webHidden/>
          </w:rPr>
          <w:tab/>
        </w:r>
        <w:r w:rsidR="00195DB5">
          <w:rPr>
            <w:noProof/>
            <w:webHidden/>
          </w:rPr>
          <w:fldChar w:fldCharType="begin"/>
        </w:r>
        <w:r w:rsidR="00195DB5">
          <w:rPr>
            <w:noProof/>
            <w:webHidden/>
          </w:rPr>
          <w:instrText xml:space="preserve"> PAGEREF _Toc80701348 \h </w:instrText>
        </w:r>
        <w:r w:rsidR="00195DB5">
          <w:rPr>
            <w:noProof/>
            <w:webHidden/>
          </w:rPr>
        </w:r>
        <w:r w:rsidR="00195DB5">
          <w:rPr>
            <w:noProof/>
            <w:webHidden/>
          </w:rPr>
          <w:fldChar w:fldCharType="separate"/>
        </w:r>
        <w:r w:rsidR="00195DB5">
          <w:rPr>
            <w:noProof/>
            <w:webHidden/>
          </w:rPr>
          <w:t>14</w:t>
        </w:r>
        <w:r w:rsidR="00195DB5">
          <w:rPr>
            <w:noProof/>
            <w:webHidden/>
          </w:rPr>
          <w:fldChar w:fldCharType="end"/>
        </w:r>
      </w:hyperlink>
    </w:p>
    <w:p w14:paraId="1020E05F" w14:textId="12B0DCA7" w:rsidR="00195DB5" w:rsidRDefault="00000000">
      <w:pPr>
        <w:pStyle w:val="TM2"/>
        <w:rPr>
          <w:rFonts w:asciiTheme="minorHAnsi" w:eastAsiaTheme="minorEastAsia" w:hAnsiTheme="minorHAnsi"/>
          <w:noProof/>
          <w:sz w:val="22"/>
          <w:lang w:eastAsia="fr-BE"/>
        </w:rPr>
      </w:pPr>
      <w:hyperlink w:anchor="_Toc80701349" w:history="1">
        <w:r w:rsidR="00195DB5" w:rsidRPr="00F4651D">
          <w:rPr>
            <w:rStyle w:val="Lienhypertexte"/>
            <w:bCs/>
            <w:noProof/>
          </w:rPr>
          <w:t>B.1.1</w:t>
        </w:r>
        <w:r w:rsidR="00195DB5">
          <w:rPr>
            <w:rFonts w:asciiTheme="minorHAnsi" w:eastAsiaTheme="minorEastAsia" w:hAnsiTheme="minorHAnsi"/>
            <w:noProof/>
            <w:sz w:val="22"/>
            <w:lang w:eastAsia="fr-BE"/>
          </w:rPr>
          <w:tab/>
        </w:r>
        <w:r w:rsidR="00195DB5" w:rsidRPr="00F4651D">
          <w:rPr>
            <w:rStyle w:val="Lienhypertexte"/>
            <w:noProof/>
          </w:rPr>
          <w:t>De l’entreprise</w:t>
        </w:r>
        <w:r w:rsidR="00195DB5">
          <w:rPr>
            <w:noProof/>
            <w:webHidden/>
          </w:rPr>
          <w:tab/>
        </w:r>
        <w:r w:rsidR="00195DB5">
          <w:rPr>
            <w:noProof/>
            <w:webHidden/>
          </w:rPr>
          <w:fldChar w:fldCharType="begin"/>
        </w:r>
        <w:r w:rsidR="00195DB5">
          <w:rPr>
            <w:noProof/>
            <w:webHidden/>
          </w:rPr>
          <w:instrText xml:space="preserve"> PAGEREF _Toc80701349 \h </w:instrText>
        </w:r>
        <w:r w:rsidR="00195DB5">
          <w:rPr>
            <w:noProof/>
            <w:webHidden/>
          </w:rPr>
        </w:r>
        <w:r w:rsidR="00195DB5">
          <w:rPr>
            <w:noProof/>
            <w:webHidden/>
          </w:rPr>
          <w:fldChar w:fldCharType="separate"/>
        </w:r>
        <w:r w:rsidR="00195DB5">
          <w:rPr>
            <w:noProof/>
            <w:webHidden/>
          </w:rPr>
          <w:t>14</w:t>
        </w:r>
        <w:r w:rsidR="00195DB5">
          <w:rPr>
            <w:noProof/>
            <w:webHidden/>
          </w:rPr>
          <w:fldChar w:fldCharType="end"/>
        </w:r>
      </w:hyperlink>
    </w:p>
    <w:p w14:paraId="584C669D" w14:textId="58020BC4" w:rsidR="00195DB5" w:rsidRDefault="00000000">
      <w:pPr>
        <w:pStyle w:val="TM2"/>
        <w:rPr>
          <w:rFonts w:asciiTheme="minorHAnsi" w:eastAsiaTheme="minorEastAsia" w:hAnsiTheme="minorHAnsi"/>
          <w:noProof/>
          <w:sz w:val="22"/>
          <w:lang w:eastAsia="fr-BE"/>
        </w:rPr>
      </w:pPr>
      <w:hyperlink w:anchor="_Toc80701350" w:history="1">
        <w:r w:rsidR="00195DB5" w:rsidRPr="00F4651D">
          <w:rPr>
            <w:rStyle w:val="Lienhypertexte"/>
            <w:bCs/>
            <w:noProof/>
          </w:rPr>
          <w:t>B.1.2</w:t>
        </w:r>
        <w:r w:rsidR="00195DB5">
          <w:rPr>
            <w:rFonts w:asciiTheme="minorHAnsi" w:eastAsiaTheme="minorEastAsia" w:hAnsiTheme="minorHAnsi"/>
            <w:noProof/>
            <w:sz w:val="22"/>
            <w:lang w:eastAsia="fr-BE"/>
          </w:rPr>
          <w:tab/>
        </w:r>
        <w:r w:rsidR="00195DB5" w:rsidRPr="00F4651D">
          <w:rPr>
            <w:rStyle w:val="Lienhypertexte"/>
            <w:noProof/>
          </w:rPr>
          <w:t>Entreprise à caractère social et démocratique</w:t>
        </w:r>
        <w:r w:rsidR="00195DB5">
          <w:rPr>
            <w:noProof/>
            <w:webHidden/>
          </w:rPr>
          <w:tab/>
        </w:r>
        <w:r w:rsidR="00195DB5">
          <w:rPr>
            <w:noProof/>
            <w:webHidden/>
          </w:rPr>
          <w:fldChar w:fldCharType="begin"/>
        </w:r>
        <w:r w:rsidR="00195DB5">
          <w:rPr>
            <w:noProof/>
            <w:webHidden/>
          </w:rPr>
          <w:instrText xml:space="preserve"> PAGEREF _Toc80701350 \h </w:instrText>
        </w:r>
        <w:r w:rsidR="00195DB5">
          <w:rPr>
            <w:noProof/>
            <w:webHidden/>
          </w:rPr>
        </w:r>
        <w:r w:rsidR="00195DB5">
          <w:rPr>
            <w:noProof/>
            <w:webHidden/>
          </w:rPr>
          <w:fldChar w:fldCharType="separate"/>
        </w:r>
        <w:r w:rsidR="00195DB5">
          <w:rPr>
            <w:noProof/>
            <w:webHidden/>
          </w:rPr>
          <w:t>14</w:t>
        </w:r>
        <w:r w:rsidR="00195DB5">
          <w:rPr>
            <w:noProof/>
            <w:webHidden/>
          </w:rPr>
          <w:fldChar w:fldCharType="end"/>
        </w:r>
      </w:hyperlink>
    </w:p>
    <w:p w14:paraId="06098788" w14:textId="5D185CC4" w:rsidR="00195DB5" w:rsidRDefault="00000000">
      <w:pPr>
        <w:pStyle w:val="TM2"/>
        <w:rPr>
          <w:rFonts w:asciiTheme="minorHAnsi" w:eastAsiaTheme="minorEastAsia" w:hAnsiTheme="minorHAnsi"/>
          <w:noProof/>
          <w:sz w:val="22"/>
          <w:lang w:eastAsia="fr-BE"/>
        </w:rPr>
      </w:pPr>
      <w:hyperlink w:anchor="_Toc80701351" w:history="1">
        <w:r w:rsidR="00195DB5" w:rsidRPr="00F4651D">
          <w:rPr>
            <w:rStyle w:val="Lienhypertexte"/>
            <w:rFonts w:cs="Arial"/>
            <w:bCs/>
            <w:noProof/>
            <w:lang w:val="fr-FR"/>
          </w:rPr>
          <w:t>B.2.</w:t>
        </w:r>
        <w:r w:rsidR="00195DB5">
          <w:rPr>
            <w:rFonts w:asciiTheme="minorHAnsi" w:eastAsiaTheme="minorEastAsia" w:hAnsiTheme="minorHAnsi"/>
            <w:noProof/>
            <w:sz w:val="22"/>
            <w:lang w:eastAsia="fr-BE"/>
          </w:rPr>
          <w:tab/>
        </w:r>
        <w:r w:rsidR="00195DB5" w:rsidRPr="00F4651D">
          <w:rPr>
            <w:rStyle w:val="Lienhypertexte"/>
            <w:noProof/>
          </w:rPr>
          <w:t>Composition du capital social</w:t>
        </w:r>
        <w:r w:rsidR="00195DB5">
          <w:rPr>
            <w:noProof/>
            <w:webHidden/>
          </w:rPr>
          <w:tab/>
        </w:r>
        <w:r w:rsidR="00195DB5">
          <w:rPr>
            <w:noProof/>
            <w:webHidden/>
          </w:rPr>
          <w:fldChar w:fldCharType="begin"/>
        </w:r>
        <w:r w:rsidR="00195DB5">
          <w:rPr>
            <w:noProof/>
            <w:webHidden/>
          </w:rPr>
          <w:instrText xml:space="preserve"> PAGEREF _Toc80701351 \h </w:instrText>
        </w:r>
        <w:r w:rsidR="00195DB5">
          <w:rPr>
            <w:noProof/>
            <w:webHidden/>
          </w:rPr>
        </w:r>
        <w:r w:rsidR="00195DB5">
          <w:rPr>
            <w:noProof/>
            <w:webHidden/>
          </w:rPr>
          <w:fldChar w:fldCharType="separate"/>
        </w:r>
        <w:r w:rsidR="00195DB5">
          <w:rPr>
            <w:noProof/>
            <w:webHidden/>
          </w:rPr>
          <w:t>14</w:t>
        </w:r>
        <w:r w:rsidR="00195DB5">
          <w:rPr>
            <w:noProof/>
            <w:webHidden/>
          </w:rPr>
          <w:fldChar w:fldCharType="end"/>
        </w:r>
      </w:hyperlink>
    </w:p>
    <w:p w14:paraId="36A10E80" w14:textId="0E1CA250" w:rsidR="00195DB5" w:rsidRDefault="00000000">
      <w:pPr>
        <w:pStyle w:val="TM2"/>
        <w:rPr>
          <w:rFonts w:asciiTheme="minorHAnsi" w:eastAsiaTheme="minorEastAsia" w:hAnsiTheme="minorHAnsi"/>
          <w:noProof/>
          <w:sz w:val="22"/>
          <w:lang w:eastAsia="fr-BE"/>
        </w:rPr>
      </w:pPr>
      <w:hyperlink w:anchor="_Toc80701352" w:history="1">
        <w:r w:rsidR="00195DB5" w:rsidRPr="00F4651D">
          <w:rPr>
            <w:rStyle w:val="Lienhypertexte"/>
            <w:rFonts w:cs="Arial"/>
            <w:bCs/>
            <w:noProof/>
            <w:lang w:val="fr-FR"/>
          </w:rPr>
          <w:t>B.3.</w:t>
        </w:r>
        <w:r w:rsidR="00195DB5">
          <w:rPr>
            <w:rFonts w:asciiTheme="minorHAnsi" w:eastAsiaTheme="minorEastAsia" w:hAnsiTheme="minorHAnsi"/>
            <w:noProof/>
            <w:sz w:val="22"/>
            <w:lang w:eastAsia="fr-BE"/>
          </w:rPr>
          <w:tab/>
        </w:r>
        <w:r w:rsidR="00195DB5" w:rsidRPr="00F4651D">
          <w:rPr>
            <w:rStyle w:val="Lienhypertexte"/>
            <w:noProof/>
          </w:rPr>
          <w:t>Taille de l’entreprise</w:t>
        </w:r>
        <w:r w:rsidR="00195DB5">
          <w:rPr>
            <w:noProof/>
            <w:webHidden/>
          </w:rPr>
          <w:tab/>
        </w:r>
        <w:r w:rsidR="00195DB5">
          <w:rPr>
            <w:noProof/>
            <w:webHidden/>
          </w:rPr>
          <w:fldChar w:fldCharType="begin"/>
        </w:r>
        <w:r w:rsidR="00195DB5">
          <w:rPr>
            <w:noProof/>
            <w:webHidden/>
          </w:rPr>
          <w:instrText xml:space="preserve"> PAGEREF _Toc80701352 \h </w:instrText>
        </w:r>
        <w:r w:rsidR="00195DB5">
          <w:rPr>
            <w:noProof/>
            <w:webHidden/>
          </w:rPr>
        </w:r>
        <w:r w:rsidR="00195DB5">
          <w:rPr>
            <w:noProof/>
            <w:webHidden/>
          </w:rPr>
          <w:fldChar w:fldCharType="separate"/>
        </w:r>
        <w:r w:rsidR="00195DB5">
          <w:rPr>
            <w:noProof/>
            <w:webHidden/>
          </w:rPr>
          <w:t>15</w:t>
        </w:r>
        <w:r w:rsidR="00195DB5">
          <w:rPr>
            <w:noProof/>
            <w:webHidden/>
          </w:rPr>
          <w:fldChar w:fldCharType="end"/>
        </w:r>
      </w:hyperlink>
    </w:p>
    <w:p w14:paraId="5BB610C7" w14:textId="7CC9A691" w:rsidR="00195DB5" w:rsidRDefault="00000000">
      <w:pPr>
        <w:pStyle w:val="TM2"/>
        <w:rPr>
          <w:rFonts w:asciiTheme="minorHAnsi" w:eastAsiaTheme="minorEastAsia" w:hAnsiTheme="minorHAnsi"/>
          <w:noProof/>
          <w:sz w:val="22"/>
          <w:lang w:eastAsia="fr-BE"/>
        </w:rPr>
      </w:pPr>
      <w:hyperlink w:anchor="_Toc80701353" w:history="1">
        <w:r w:rsidR="00195DB5" w:rsidRPr="00F4651D">
          <w:rPr>
            <w:rStyle w:val="Lienhypertexte"/>
            <w:rFonts w:cs="Arial"/>
            <w:bCs/>
            <w:noProof/>
            <w:lang w:val="fr-FR"/>
          </w:rPr>
          <w:t>B.4.</w:t>
        </w:r>
        <w:r w:rsidR="00195DB5">
          <w:rPr>
            <w:rFonts w:asciiTheme="minorHAnsi" w:eastAsiaTheme="minorEastAsia" w:hAnsiTheme="minorHAnsi"/>
            <w:noProof/>
            <w:sz w:val="22"/>
            <w:lang w:eastAsia="fr-BE"/>
          </w:rPr>
          <w:tab/>
        </w:r>
        <w:r w:rsidR="00195DB5" w:rsidRPr="00F4651D">
          <w:rPr>
            <w:rStyle w:val="Lienhypertexte"/>
            <w:noProof/>
          </w:rPr>
          <w:t>Données financières</w:t>
        </w:r>
        <w:r w:rsidR="00195DB5">
          <w:rPr>
            <w:noProof/>
            <w:webHidden/>
          </w:rPr>
          <w:tab/>
        </w:r>
        <w:r w:rsidR="00195DB5">
          <w:rPr>
            <w:noProof/>
            <w:webHidden/>
          </w:rPr>
          <w:fldChar w:fldCharType="begin"/>
        </w:r>
        <w:r w:rsidR="00195DB5">
          <w:rPr>
            <w:noProof/>
            <w:webHidden/>
          </w:rPr>
          <w:instrText xml:space="preserve"> PAGEREF _Toc80701353 \h </w:instrText>
        </w:r>
        <w:r w:rsidR="00195DB5">
          <w:rPr>
            <w:noProof/>
            <w:webHidden/>
          </w:rPr>
        </w:r>
        <w:r w:rsidR="00195DB5">
          <w:rPr>
            <w:noProof/>
            <w:webHidden/>
          </w:rPr>
          <w:fldChar w:fldCharType="separate"/>
        </w:r>
        <w:r w:rsidR="00195DB5">
          <w:rPr>
            <w:noProof/>
            <w:webHidden/>
          </w:rPr>
          <w:t>15</w:t>
        </w:r>
        <w:r w:rsidR="00195DB5">
          <w:rPr>
            <w:noProof/>
            <w:webHidden/>
          </w:rPr>
          <w:fldChar w:fldCharType="end"/>
        </w:r>
      </w:hyperlink>
    </w:p>
    <w:p w14:paraId="72AE78AF" w14:textId="0C36CCD9" w:rsidR="00195DB5" w:rsidRDefault="00000000">
      <w:pPr>
        <w:pStyle w:val="TM2"/>
        <w:rPr>
          <w:rFonts w:asciiTheme="minorHAnsi" w:eastAsiaTheme="minorEastAsia" w:hAnsiTheme="minorHAnsi"/>
          <w:noProof/>
          <w:sz w:val="22"/>
          <w:lang w:eastAsia="fr-BE"/>
        </w:rPr>
      </w:pPr>
      <w:hyperlink w:anchor="_Toc80701354" w:history="1">
        <w:r w:rsidR="00195DB5" w:rsidRPr="00F4651D">
          <w:rPr>
            <w:rStyle w:val="Lienhypertexte"/>
            <w:rFonts w:cs="Arial"/>
            <w:bCs/>
            <w:noProof/>
            <w:lang w:val="fr-FR"/>
          </w:rPr>
          <w:t>B.5.</w:t>
        </w:r>
        <w:r w:rsidR="00195DB5">
          <w:rPr>
            <w:rFonts w:asciiTheme="minorHAnsi" w:eastAsiaTheme="minorEastAsia" w:hAnsiTheme="minorHAnsi"/>
            <w:noProof/>
            <w:sz w:val="22"/>
            <w:lang w:eastAsia="fr-BE"/>
          </w:rPr>
          <w:tab/>
        </w:r>
        <w:r w:rsidR="00195DB5" w:rsidRPr="00F4651D">
          <w:rPr>
            <w:rStyle w:val="Lienhypertexte"/>
            <w:noProof/>
          </w:rPr>
          <w:t>Aides financières antérieures des pouvoirs publics</w:t>
        </w:r>
        <w:r w:rsidR="00195DB5">
          <w:rPr>
            <w:noProof/>
            <w:webHidden/>
          </w:rPr>
          <w:tab/>
        </w:r>
        <w:r w:rsidR="00195DB5">
          <w:rPr>
            <w:noProof/>
            <w:webHidden/>
          </w:rPr>
          <w:fldChar w:fldCharType="begin"/>
        </w:r>
        <w:r w:rsidR="00195DB5">
          <w:rPr>
            <w:noProof/>
            <w:webHidden/>
          </w:rPr>
          <w:instrText xml:space="preserve"> PAGEREF _Toc80701354 \h </w:instrText>
        </w:r>
        <w:r w:rsidR="00195DB5">
          <w:rPr>
            <w:noProof/>
            <w:webHidden/>
          </w:rPr>
        </w:r>
        <w:r w:rsidR="00195DB5">
          <w:rPr>
            <w:noProof/>
            <w:webHidden/>
          </w:rPr>
          <w:fldChar w:fldCharType="separate"/>
        </w:r>
        <w:r w:rsidR="00195DB5">
          <w:rPr>
            <w:noProof/>
            <w:webHidden/>
          </w:rPr>
          <w:t>16</w:t>
        </w:r>
        <w:r w:rsidR="00195DB5">
          <w:rPr>
            <w:noProof/>
            <w:webHidden/>
          </w:rPr>
          <w:fldChar w:fldCharType="end"/>
        </w:r>
      </w:hyperlink>
    </w:p>
    <w:p w14:paraId="2A58BBF9" w14:textId="6C1B5738" w:rsidR="00195DB5" w:rsidRDefault="00000000">
      <w:pPr>
        <w:pStyle w:val="TM2"/>
        <w:rPr>
          <w:rFonts w:asciiTheme="minorHAnsi" w:eastAsiaTheme="minorEastAsia" w:hAnsiTheme="minorHAnsi"/>
          <w:noProof/>
          <w:sz w:val="22"/>
          <w:lang w:eastAsia="fr-BE"/>
        </w:rPr>
      </w:pPr>
      <w:hyperlink w:anchor="_Toc80701355" w:history="1">
        <w:r w:rsidR="00195DB5" w:rsidRPr="00F4651D">
          <w:rPr>
            <w:rStyle w:val="Lienhypertexte"/>
            <w:bCs/>
            <w:noProof/>
          </w:rPr>
          <w:t>B.5.1</w:t>
        </w:r>
        <w:r w:rsidR="00195DB5">
          <w:rPr>
            <w:rFonts w:asciiTheme="minorHAnsi" w:eastAsiaTheme="minorEastAsia" w:hAnsiTheme="minorHAnsi"/>
            <w:noProof/>
            <w:sz w:val="22"/>
            <w:lang w:eastAsia="fr-BE"/>
          </w:rPr>
          <w:tab/>
        </w:r>
        <w:r w:rsidR="00195DB5" w:rsidRPr="00F4651D">
          <w:rPr>
            <w:rStyle w:val="Lienhypertexte"/>
            <w:noProof/>
          </w:rPr>
          <w:t>RBC</w:t>
        </w:r>
        <w:r w:rsidR="00195DB5">
          <w:rPr>
            <w:noProof/>
            <w:webHidden/>
          </w:rPr>
          <w:tab/>
        </w:r>
        <w:r w:rsidR="00195DB5">
          <w:rPr>
            <w:noProof/>
            <w:webHidden/>
          </w:rPr>
          <w:fldChar w:fldCharType="begin"/>
        </w:r>
        <w:r w:rsidR="00195DB5">
          <w:rPr>
            <w:noProof/>
            <w:webHidden/>
          </w:rPr>
          <w:instrText xml:space="preserve"> PAGEREF _Toc80701355 \h </w:instrText>
        </w:r>
        <w:r w:rsidR="00195DB5">
          <w:rPr>
            <w:noProof/>
            <w:webHidden/>
          </w:rPr>
        </w:r>
        <w:r w:rsidR="00195DB5">
          <w:rPr>
            <w:noProof/>
            <w:webHidden/>
          </w:rPr>
          <w:fldChar w:fldCharType="separate"/>
        </w:r>
        <w:r w:rsidR="00195DB5">
          <w:rPr>
            <w:noProof/>
            <w:webHidden/>
          </w:rPr>
          <w:t>16</w:t>
        </w:r>
        <w:r w:rsidR="00195DB5">
          <w:rPr>
            <w:noProof/>
            <w:webHidden/>
          </w:rPr>
          <w:fldChar w:fldCharType="end"/>
        </w:r>
      </w:hyperlink>
    </w:p>
    <w:p w14:paraId="2930169A" w14:textId="70C65465" w:rsidR="00195DB5" w:rsidRDefault="00000000">
      <w:pPr>
        <w:pStyle w:val="TM2"/>
        <w:rPr>
          <w:rFonts w:asciiTheme="minorHAnsi" w:eastAsiaTheme="minorEastAsia" w:hAnsiTheme="minorHAnsi"/>
          <w:noProof/>
          <w:sz w:val="22"/>
          <w:lang w:eastAsia="fr-BE"/>
        </w:rPr>
      </w:pPr>
      <w:hyperlink w:anchor="_Toc80701356" w:history="1">
        <w:r w:rsidR="00195DB5" w:rsidRPr="00F4651D">
          <w:rPr>
            <w:rStyle w:val="Lienhypertexte"/>
            <w:rFonts w:eastAsia="Times New Roman"/>
            <w:bCs/>
            <w:noProof/>
            <w:lang w:eastAsia="fr-BE"/>
          </w:rPr>
          <w:t>B.5.2</w:t>
        </w:r>
        <w:r w:rsidR="00195DB5">
          <w:rPr>
            <w:rFonts w:asciiTheme="minorHAnsi" w:eastAsiaTheme="minorEastAsia" w:hAnsiTheme="minorHAnsi"/>
            <w:noProof/>
            <w:sz w:val="22"/>
            <w:lang w:eastAsia="fr-BE"/>
          </w:rPr>
          <w:tab/>
        </w:r>
        <w:r w:rsidR="00195DB5" w:rsidRPr="00F4651D">
          <w:rPr>
            <w:rStyle w:val="Lienhypertexte"/>
            <w:rFonts w:eastAsia="Times New Roman"/>
            <w:noProof/>
            <w:lang w:eastAsia="fr-BE"/>
          </w:rPr>
          <w:t>Autres régions / aides fédérales</w:t>
        </w:r>
        <w:r w:rsidR="00195DB5">
          <w:rPr>
            <w:noProof/>
            <w:webHidden/>
          </w:rPr>
          <w:tab/>
        </w:r>
        <w:r w:rsidR="00195DB5">
          <w:rPr>
            <w:noProof/>
            <w:webHidden/>
          </w:rPr>
          <w:fldChar w:fldCharType="begin"/>
        </w:r>
        <w:r w:rsidR="00195DB5">
          <w:rPr>
            <w:noProof/>
            <w:webHidden/>
          </w:rPr>
          <w:instrText xml:space="preserve"> PAGEREF _Toc80701356 \h </w:instrText>
        </w:r>
        <w:r w:rsidR="00195DB5">
          <w:rPr>
            <w:noProof/>
            <w:webHidden/>
          </w:rPr>
        </w:r>
        <w:r w:rsidR="00195DB5">
          <w:rPr>
            <w:noProof/>
            <w:webHidden/>
          </w:rPr>
          <w:fldChar w:fldCharType="separate"/>
        </w:r>
        <w:r w:rsidR="00195DB5">
          <w:rPr>
            <w:noProof/>
            <w:webHidden/>
          </w:rPr>
          <w:t>16</w:t>
        </w:r>
        <w:r w:rsidR="00195DB5">
          <w:rPr>
            <w:noProof/>
            <w:webHidden/>
          </w:rPr>
          <w:fldChar w:fldCharType="end"/>
        </w:r>
      </w:hyperlink>
    </w:p>
    <w:p w14:paraId="34DFCEF0" w14:textId="07638A07" w:rsidR="00195DB5" w:rsidRDefault="00000000">
      <w:pPr>
        <w:pStyle w:val="TM2"/>
        <w:rPr>
          <w:rFonts w:asciiTheme="minorHAnsi" w:eastAsiaTheme="minorEastAsia" w:hAnsiTheme="minorHAnsi"/>
          <w:noProof/>
          <w:sz w:val="22"/>
          <w:lang w:eastAsia="fr-BE"/>
        </w:rPr>
      </w:pPr>
      <w:hyperlink w:anchor="_Toc80701357" w:history="1">
        <w:r w:rsidR="00195DB5" w:rsidRPr="00F4651D">
          <w:rPr>
            <w:rStyle w:val="Lienhypertexte"/>
            <w:rFonts w:cs="Arial"/>
            <w:bCs/>
            <w:noProof/>
          </w:rPr>
          <w:t>B.5.3</w:t>
        </w:r>
        <w:r w:rsidR="00195DB5">
          <w:rPr>
            <w:rFonts w:asciiTheme="minorHAnsi" w:eastAsiaTheme="minorEastAsia" w:hAnsiTheme="minorHAnsi"/>
            <w:noProof/>
            <w:sz w:val="22"/>
            <w:lang w:eastAsia="fr-BE"/>
          </w:rPr>
          <w:tab/>
        </w:r>
        <w:r w:rsidR="00195DB5" w:rsidRPr="00F4651D">
          <w:rPr>
            <w:rStyle w:val="Lienhypertexte"/>
            <w:noProof/>
          </w:rPr>
          <w:t>EU</w:t>
        </w:r>
        <w:r w:rsidR="00195DB5">
          <w:rPr>
            <w:noProof/>
            <w:webHidden/>
          </w:rPr>
          <w:tab/>
        </w:r>
        <w:r w:rsidR="00195DB5">
          <w:rPr>
            <w:noProof/>
            <w:webHidden/>
          </w:rPr>
          <w:fldChar w:fldCharType="begin"/>
        </w:r>
        <w:r w:rsidR="00195DB5">
          <w:rPr>
            <w:noProof/>
            <w:webHidden/>
          </w:rPr>
          <w:instrText xml:space="preserve"> PAGEREF _Toc80701357 \h </w:instrText>
        </w:r>
        <w:r w:rsidR="00195DB5">
          <w:rPr>
            <w:noProof/>
            <w:webHidden/>
          </w:rPr>
        </w:r>
        <w:r w:rsidR="00195DB5">
          <w:rPr>
            <w:noProof/>
            <w:webHidden/>
          </w:rPr>
          <w:fldChar w:fldCharType="separate"/>
        </w:r>
        <w:r w:rsidR="00195DB5">
          <w:rPr>
            <w:noProof/>
            <w:webHidden/>
          </w:rPr>
          <w:t>16</w:t>
        </w:r>
        <w:r w:rsidR="00195DB5">
          <w:rPr>
            <w:noProof/>
            <w:webHidden/>
          </w:rPr>
          <w:fldChar w:fldCharType="end"/>
        </w:r>
      </w:hyperlink>
    </w:p>
    <w:p w14:paraId="0912A17C" w14:textId="4F1A96F8" w:rsidR="00195DB5" w:rsidRDefault="00000000">
      <w:pPr>
        <w:pStyle w:val="TM1"/>
        <w:tabs>
          <w:tab w:val="left" w:pos="1100"/>
        </w:tabs>
        <w:rPr>
          <w:rFonts w:asciiTheme="minorHAnsi" w:eastAsiaTheme="minorEastAsia" w:hAnsiTheme="minorHAnsi"/>
          <w:b w:val="0"/>
          <w:noProof/>
          <w:sz w:val="22"/>
          <w:lang w:eastAsia="fr-BE"/>
        </w:rPr>
      </w:pPr>
      <w:hyperlink w:anchor="_Toc80701358" w:history="1">
        <w:r w:rsidR="00195DB5" w:rsidRPr="00F4651D">
          <w:rPr>
            <w:rStyle w:val="Lienhypertexte"/>
            <w:bCs/>
            <w:noProof/>
          </w:rPr>
          <w:t>Partie C.</w:t>
        </w:r>
        <w:r w:rsidR="00195DB5">
          <w:rPr>
            <w:rFonts w:asciiTheme="minorHAnsi" w:eastAsiaTheme="minorEastAsia" w:hAnsiTheme="minorHAnsi"/>
            <w:b w:val="0"/>
            <w:noProof/>
            <w:sz w:val="22"/>
            <w:lang w:eastAsia="fr-BE"/>
          </w:rPr>
          <w:tab/>
        </w:r>
        <w:r w:rsidR="00195DB5" w:rsidRPr="00F4651D">
          <w:rPr>
            <w:rStyle w:val="Lienhypertexte"/>
            <w:noProof/>
          </w:rPr>
          <w:t>Présentation du projet</w:t>
        </w:r>
        <w:r w:rsidR="00195DB5">
          <w:rPr>
            <w:noProof/>
            <w:webHidden/>
          </w:rPr>
          <w:tab/>
        </w:r>
        <w:r w:rsidR="00195DB5">
          <w:rPr>
            <w:noProof/>
            <w:webHidden/>
          </w:rPr>
          <w:fldChar w:fldCharType="begin"/>
        </w:r>
        <w:r w:rsidR="00195DB5">
          <w:rPr>
            <w:noProof/>
            <w:webHidden/>
          </w:rPr>
          <w:instrText xml:space="preserve"> PAGEREF _Toc80701358 \h </w:instrText>
        </w:r>
        <w:r w:rsidR="00195DB5">
          <w:rPr>
            <w:noProof/>
            <w:webHidden/>
          </w:rPr>
        </w:r>
        <w:r w:rsidR="00195DB5">
          <w:rPr>
            <w:noProof/>
            <w:webHidden/>
          </w:rPr>
          <w:fldChar w:fldCharType="separate"/>
        </w:r>
        <w:r w:rsidR="00195DB5">
          <w:rPr>
            <w:noProof/>
            <w:webHidden/>
          </w:rPr>
          <w:t>17</w:t>
        </w:r>
        <w:r w:rsidR="00195DB5">
          <w:rPr>
            <w:noProof/>
            <w:webHidden/>
          </w:rPr>
          <w:fldChar w:fldCharType="end"/>
        </w:r>
      </w:hyperlink>
    </w:p>
    <w:p w14:paraId="2AC9D2C9" w14:textId="2B4631EA" w:rsidR="00195DB5" w:rsidRDefault="00000000">
      <w:pPr>
        <w:pStyle w:val="TM2"/>
        <w:rPr>
          <w:rFonts w:asciiTheme="minorHAnsi" w:eastAsiaTheme="minorEastAsia" w:hAnsiTheme="minorHAnsi"/>
          <w:noProof/>
          <w:sz w:val="22"/>
          <w:lang w:eastAsia="fr-BE"/>
        </w:rPr>
      </w:pPr>
      <w:hyperlink w:anchor="_Toc80701359" w:history="1">
        <w:r w:rsidR="00195DB5" w:rsidRPr="00F4651D">
          <w:rPr>
            <w:rStyle w:val="Lienhypertexte"/>
            <w:rFonts w:cs="Arial"/>
            <w:bCs/>
            <w:noProof/>
            <w:lang w:val="fr-FR"/>
          </w:rPr>
          <w:t>C.1.</w:t>
        </w:r>
        <w:r w:rsidR="00195DB5">
          <w:rPr>
            <w:rFonts w:asciiTheme="minorHAnsi" w:eastAsiaTheme="minorEastAsia" w:hAnsiTheme="minorHAnsi"/>
            <w:noProof/>
            <w:sz w:val="22"/>
            <w:lang w:eastAsia="fr-BE"/>
          </w:rPr>
          <w:tab/>
        </w:r>
        <w:r w:rsidR="00195DB5" w:rsidRPr="00F4651D">
          <w:rPr>
            <w:rStyle w:val="Lienhypertexte"/>
            <w:noProof/>
          </w:rPr>
          <w:t>Présentation du projet</w:t>
        </w:r>
        <w:r w:rsidR="00195DB5">
          <w:rPr>
            <w:noProof/>
            <w:webHidden/>
          </w:rPr>
          <w:tab/>
        </w:r>
        <w:r w:rsidR="00195DB5">
          <w:rPr>
            <w:noProof/>
            <w:webHidden/>
          </w:rPr>
          <w:fldChar w:fldCharType="begin"/>
        </w:r>
        <w:r w:rsidR="00195DB5">
          <w:rPr>
            <w:noProof/>
            <w:webHidden/>
          </w:rPr>
          <w:instrText xml:space="preserve"> PAGEREF _Toc80701359 \h </w:instrText>
        </w:r>
        <w:r w:rsidR="00195DB5">
          <w:rPr>
            <w:noProof/>
            <w:webHidden/>
          </w:rPr>
        </w:r>
        <w:r w:rsidR="00195DB5">
          <w:rPr>
            <w:noProof/>
            <w:webHidden/>
          </w:rPr>
          <w:fldChar w:fldCharType="separate"/>
        </w:r>
        <w:r w:rsidR="00195DB5">
          <w:rPr>
            <w:noProof/>
            <w:webHidden/>
          </w:rPr>
          <w:t>18</w:t>
        </w:r>
        <w:r w:rsidR="00195DB5">
          <w:rPr>
            <w:noProof/>
            <w:webHidden/>
          </w:rPr>
          <w:fldChar w:fldCharType="end"/>
        </w:r>
      </w:hyperlink>
    </w:p>
    <w:p w14:paraId="1BA84077" w14:textId="2BCAA5B0" w:rsidR="00195DB5" w:rsidRDefault="00000000">
      <w:pPr>
        <w:pStyle w:val="TM2"/>
        <w:rPr>
          <w:rFonts w:asciiTheme="minorHAnsi" w:eastAsiaTheme="minorEastAsia" w:hAnsiTheme="minorHAnsi"/>
          <w:noProof/>
          <w:sz w:val="22"/>
          <w:lang w:eastAsia="fr-BE"/>
        </w:rPr>
      </w:pPr>
      <w:hyperlink w:anchor="_Toc80701360" w:history="1">
        <w:r w:rsidR="00195DB5" w:rsidRPr="00F4651D">
          <w:rPr>
            <w:rStyle w:val="Lienhypertexte"/>
            <w:bCs/>
            <w:noProof/>
          </w:rPr>
          <w:t>C.1.1</w:t>
        </w:r>
        <w:r w:rsidR="00195DB5">
          <w:rPr>
            <w:rFonts w:asciiTheme="minorHAnsi" w:eastAsiaTheme="minorEastAsia" w:hAnsiTheme="minorHAnsi"/>
            <w:noProof/>
            <w:sz w:val="22"/>
            <w:lang w:eastAsia="fr-BE"/>
          </w:rPr>
          <w:tab/>
        </w:r>
        <w:r w:rsidR="00195DB5" w:rsidRPr="00F4651D">
          <w:rPr>
            <w:rStyle w:val="Lienhypertexte"/>
            <w:noProof/>
          </w:rPr>
          <w:t>Origine et contexte du projet de développement du produit/procédé/service socialement innovant</w:t>
        </w:r>
        <w:r w:rsidR="00195DB5">
          <w:rPr>
            <w:noProof/>
            <w:webHidden/>
          </w:rPr>
          <w:tab/>
        </w:r>
        <w:r w:rsidR="00195DB5">
          <w:rPr>
            <w:noProof/>
            <w:webHidden/>
          </w:rPr>
          <w:fldChar w:fldCharType="begin"/>
        </w:r>
        <w:r w:rsidR="00195DB5">
          <w:rPr>
            <w:noProof/>
            <w:webHidden/>
          </w:rPr>
          <w:instrText xml:space="preserve"> PAGEREF _Toc80701360 \h </w:instrText>
        </w:r>
        <w:r w:rsidR="00195DB5">
          <w:rPr>
            <w:noProof/>
            <w:webHidden/>
          </w:rPr>
        </w:r>
        <w:r w:rsidR="00195DB5">
          <w:rPr>
            <w:noProof/>
            <w:webHidden/>
          </w:rPr>
          <w:fldChar w:fldCharType="separate"/>
        </w:r>
        <w:r w:rsidR="00195DB5">
          <w:rPr>
            <w:noProof/>
            <w:webHidden/>
          </w:rPr>
          <w:t>18</w:t>
        </w:r>
        <w:r w:rsidR="00195DB5">
          <w:rPr>
            <w:noProof/>
            <w:webHidden/>
          </w:rPr>
          <w:fldChar w:fldCharType="end"/>
        </w:r>
      </w:hyperlink>
    </w:p>
    <w:p w14:paraId="20BDC7BC" w14:textId="4128FDA8" w:rsidR="00195DB5" w:rsidRDefault="00000000">
      <w:pPr>
        <w:pStyle w:val="TM2"/>
        <w:rPr>
          <w:rFonts w:asciiTheme="minorHAnsi" w:eastAsiaTheme="minorEastAsia" w:hAnsiTheme="minorHAnsi"/>
          <w:noProof/>
          <w:sz w:val="22"/>
          <w:lang w:eastAsia="fr-BE"/>
        </w:rPr>
      </w:pPr>
      <w:hyperlink w:anchor="_Toc80701361" w:history="1">
        <w:r w:rsidR="00195DB5" w:rsidRPr="00F4651D">
          <w:rPr>
            <w:rStyle w:val="Lienhypertexte"/>
            <w:bCs/>
            <w:noProof/>
          </w:rPr>
          <w:t>C.1.2</w:t>
        </w:r>
        <w:r w:rsidR="00195DB5">
          <w:rPr>
            <w:rFonts w:asciiTheme="minorHAnsi" w:eastAsiaTheme="minorEastAsia" w:hAnsiTheme="minorHAnsi"/>
            <w:noProof/>
            <w:sz w:val="22"/>
            <w:lang w:eastAsia="fr-BE"/>
          </w:rPr>
          <w:tab/>
        </w:r>
        <w:r w:rsidR="00195DB5" w:rsidRPr="00F4651D">
          <w:rPr>
            <w:rStyle w:val="Lienhypertexte"/>
            <w:noProof/>
          </w:rPr>
          <w:t>Positionnement technologique et stratégique</w:t>
        </w:r>
        <w:r w:rsidR="00195DB5">
          <w:rPr>
            <w:noProof/>
            <w:webHidden/>
          </w:rPr>
          <w:tab/>
        </w:r>
        <w:r w:rsidR="00195DB5">
          <w:rPr>
            <w:noProof/>
            <w:webHidden/>
          </w:rPr>
          <w:fldChar w:fldCharType="begin"/>
        </w:r>
        <w:r w:rsidR="00195DB5">
          <w:rPr>
            <w:noProof/>
            <w:webHidden/>
          </w:rPr>
          <w:instrText xml:space="preserve"> PAGEREF _Toc80701361 \h </w:instrText>
        </w:r>
        <w:r w:rsidR="00195DB5">
          <w:rPr>
            <w:noProof/>
            <w:webHidden/>
          </w:rPr>
        </w:r>
        <w:r w:rsidR="00195DB5">
          <w:rPr>
            <w:noProof/>
            <w:webHidden/>
          </w:rPr>
          <w:fldChar w:fldCharType="separate"/>
        </w:r>
        <w:r w:rsidR="00195DB5">
          <w:rPr>
            <w:noProof/>
            <w:webHidden/>
          </w:rPr>
          <w:t>18</w:t>
        </w:r>
        <w:r w:rsidR="00195DB5">
          <w:rPr>
            <w:noProof/>
            <w:webHidden/>
          </w:rPr>
          <w:fldChar w:fldCharType="end"/>
        </w:r>
      </w:hyperlink>
    </w:p>
    <w:p w14:paraId="2BA43B1C" w14:textId="22103216" w:rsidR="00195DB5" w:rsidRDefault="00000000">
      <w:pPr>
        <w:pStyle w:val="TM2"/>
        <w:rPr>
          <w:rFonts w:asciiTheme="minorHAnsi" w:eastAsiaTheme="minorEastAsia" w:hAnsiTheme="minorHAnsi"/>
          <w:noProof/>
          <w:sz w:val="22"/>
          <w:lang w:eastAsia="fr-BE"/>
        </w:rPr>
      </w:pPr>
      <w:hyperlink w:anchor="_Toc80701362" w:history="1">
        <w:r w:rsidR="00195DB5" w:rsidRPr="00F4651D">
          <w:rPr>
            <w:rStyle w:val="Lienhypertexte"/>
            <w:bCs/>
            <w:noProof/>
          </w:rPr>
          <w:t>C.1.3</w:t>
        </w:r>
        <w:r w:rsidR="00195DB5">
          <w:rPr>
            <w:rFonts w:asciiTheme="minorHAnsi" w:eastAsiaTheme="minorEastAsia" w:hAnsiTheme="minorHAnsi"/>
            <w:noProof/>
            <w:sz w:val="22"/>
            <w:lang w:eastAsia="fr-BE"/>
          </w:rPr>
          <w:tab/>
        </w:r>
        <w:r w:rsidR="00195DB5" w:rsidRPr="00F4651D">
          <w:rPr>
            <w:rStyle w:val="Lienhypertexte"/>
            <w:noProof/>
          </w:rPr>
          <w:t>Mise en œuvre du projet</w:t>
        </w:r>
        <w:r w:rsidR="00195DB5">
          <w:rPr>
            <w:noProof/>
            <w:webHidden/>
          </w:rPr>
          <w:tab/>
        </w:r>
        <w:r w:rsidR="00195DB5">
          <w:rPr>
            <w:noProof/>
            <w:webHidden/>
          </w:rPr>
          <w:fldChar w:fldCharType="begin"/>
        </w:r>
        <w:r w:rsidR="00195DB5">
          <w:rPr>
            <w:noProof/>
            <w:webHidden/>
          </w:rPr>
          <w:instrText xml:space="preserve"> PAGEREF _Toc80701362 \h </w:instrText>
        </w:r>
        <w:r w:rsidR="00195DB5">
          <w:rPr>
            <w:noProof/>
            <w:webHidden/>
          </w:rPr>
        </w:r>
        <w:r w:rsidR="00195DB5">
          <w:rPr>
            <w:noProof/>
            <w:webHidden/>
          </w:rPr>
          <w:fldChar w:fldCharType="separate"/>
        </w:r>
        <w:r w:rsidR="00195DB5">
          <w:rPr>
            <w:noProof/>
            <w:webHidden/>
          </w:rPr>
          <w:t>18</w:t>
        </w:r>
        <w:r w:rsidR="00195DB5">
          <w:rPr>
            <w:noProof/>
            <w:webHidden/>
          </w:rPr>
          <w:fldChar w:fldCharType="end"/>
        </w:r>
      </w:hyperlink>
    </w:p>
    <w:p w14:paraId="567C6368" w14:textId="4EEE597C" w:rsidR="00195DB5" w:rsidRDefault="00000000">
      <w:pPr>
        <w:pStyle w:val="TM2"/>
        <w:rPr>
          <w:rFonts w:asciiTheme="minorHAnsi" w:eastAsiaTheme="minorEastAsia" w:hAnsiTheme="minorHAnsi"/>
          <w:noProof/>
          <w:sz w:val="22"/>
          <w:lang w:eastAsia="fr-BE"/>
        </w:rPr>
      </w:pPr>
      <w:hyperlink w:anchor="_Toc80701363" w:history="1">
        <w:r w:rsidR="00195DB5" w:rsidRPr="00F4651D">
          <w:rPr>
            <w:rStyle w:val="Lienhypertexte"/>
            <w:bCs/>
            <w:noProof/>
          </w:rPr>
          <w:t>C.1.4</w:t>
        </w:r>
        <w:r w:rsidR="00195DB5">
          <w:rPr>
            <w:rFonts w:asciiTheme="minorHAnsi" w:eastAsiaTheme="minorEastAsia" w:hAnsiTheme="minorHAnsi"/>
            <w:noProof/>
            <w:sz w:val="22"/>
            <w:lang w:eastAsia="fr-BE"/>
          </w:rPr>
          <w:tab/>
        </w:r>
        <w:r w:rsidR="00195DB5" w:rsidRPr="00F4651D">
          <w:rPr>
            <w:rStyle w:val="Lienhypertexte"/>
            <w:noProof/>
          </w:rPr>
          <w:t>Description du projet pouvant être utilisée pour une présentation sur le site internet d’Innoviris ou dans un communiqué de presse</w:t>
        </w:r>
        <w:r w:rsidR="00195DB5">
          <w:rPr>
            <w:noProof/>
            <w:webHidden/>
          </w:rPr>
          <w:tab/>
        </w:r>
        <w:r w:rsidR="00195DB5">
          <w:rPr>
            <w:noProof/>
            <w:webHidden/>
          </w:rPr>
          <w:fldChar w:fldCharType="begin"/>
        </w:r>
        <w:r w:rsidR="00195DB5">
          <w:rPr>
            <w:noProof/>
            <w:webHidden/>
          </w:rPr>
          <w:instrText xml:space="preserve"> PAGEREF _Toc80701363 \h </w:instrText>
        </w:r>
        <w:r w:rsidR="00195DB5">
          <w:rPr>
            <w:noProof/>
            <w:webHidden/>
          </w:rPr>
        </w:r>
        <w:r w:rsidR="00195DB5">
          <w:rPr>
            <w:noProof/>
            <w:webHidden/>
          </w:rPr>
          <w:fldChar w:fldCharType="separate"/>
        </w:r>
        <w:r w:rsidR="00195DB5">
          <w:rPr>
            <w:noProof/>
            <w:webHidden/>
          </w:rPr>
          <w:t>18</w:t>
        </w:r>
        <w:r w:rsidR="00195DB5">
          <w:rPr>
            <w:noProof/>
            <w:webHidden/>
          </w:rPr>
          <w:fldChar w:fldCharType="end"/>
        </w:r>
      </w:hyperlink>
    </w:p>
    <w:p w14:paraId="7CFE7C7F" w14:textId="5DAC7062" w:rsidR="00195DB5" w:rsidRDefault="00000000">
      <w:pPr>
        <w:pStyle w:val="TM2"/>
        <w:rPr>
          <w:rFonts w:asciiTheme="minorHAnsi" w:eastAsiaTheme="minorEastAsia" w:hAnsiTheme="minorHAnsi"/>
          <w:noProof/>
          <w:sz w:val="22"/>
          <w:lang w:eastAsia="fr-BE"/>
        </w:rPr>
      </w:pPr>
      <w:hyperlink w:anchor="_Toc80701364" w:history="1">
        <w:r w:rsidR="00195DB5" w:rsidRPr="00F4651D">
          <w:rPr>
            <w:rStyle w:val="Lienhypertexte"/>
            <w:rFonts w:cs="Arial"/>
            <w:bCs/>
            <w:noProof/>
            <w:lang w:val="fr-FR"/>
          </w:rPr>
          <w:t>C.2.</w:t>
        </w:r>
        <w:r w:rsidR="00195DB5">
          <w:rPr>
            <w:rFonts w:asciiTheme="minorHAnsi" w:eastAsiaTheme="minorEastAsia" w:hAnsiTheme="minorHAnsi"/>
            <w:noProof/>
            <w:sz w:val="22"/>
            <w:lang w:eastAsia="fr-BE"/>
          </w:rPr>
          <w:tab/>
        </w:r>
        <w:r w:rsidR="00195DB5" w:rsidRPr="00F4651D">
          <w:rPr>
            <w:rStyle w:val="Lienhypertexte"/>
            <w:noProof/>
          </w:rPr>
          <w:t>Respect du cadre légal couvrant les projets innovants</w:t>
        </w:r>
        <w:r w:rsidR="00195DB5">
          <w:rPr>
            <w:noProof/>
            <w:webHidden/>
          </w:rPr>
          <w:tab/>
        </w:r>
        <w:r w:rsidR="00195DB5">
          <w:rPr>
            <w:noProof/>
            <w:webHidden/>
          </w:rPr>
          <w:fldChar w:fldCharType="begin"/>
        </w:r>
        <w:r w:rsidR="00195DB5">
          <w:rPr>
            <w:noProof/>
            <w:webHidden/>
          </w:rPr>
          <w:instrText xml:space="preserve"> PAGEREF _Toc80701364 \h </w:instrText>
        </w:r>
        <w:r w:rsidR="00195DB5">
          <w:rPr>
            <w:noProof/>
            <w:webHidden/>
          </w:rPr>
        </w:r>
        <w:r w:rsidR="00195DB5">
          <w:rPr>
            <w:noProof/>
            <w:webHidden/>
          </w:rPr>
          <w:fldChar w:fldCharType="separate"/>
        </w:r>
        <w:r w:rsidR="00195DB5">
          <w:rPr>
            <w:noProof/>
            <w:webHidden/>
          </w:rPr>
          <w:t>19</w:t>
        </w:r>
        <w:r w:rsidR="00195DB5">
          <w:rPr>
            <w:noProof/>
            <w:webHidden/>
          </w:rPr>
          <w:fldChar w:fldCharType="end"/>
        </w:r>
      </w:hyperlink>
    </w:p>
    <w:p w14:paraId="49FB0DAC" w14:textId="26D30672" w:rsidR="00195DB5" w:rsidRDefault="00000000">
      <w:pPr>
        <w:pStyle w:val="TM2"/>
        <w:rPr>
          <w:rFonts w:asciiTheme="minorHAnsi" w:eastAsiaTheme="minorEastAsia" w:hAnsiTheme="minorHAnsi"/>
          <w:noProof/>
          <w:sz w:val="22"/>
          <w:lang w:eastAsia="fr-BE"/>
        </w:rPr>
      </w:pPr>
      <w:hyperlink w:anchor="_Toc80701365" w:history="1">
        <w:r w:rsidR="00195DB5" w:rsidRPr="00F4651D">
          <w:rPr>
            <w:rStyle w:val="Lienhypertexte"/>
            <w:rFonts w:cs="Arial"/>
            <w:bCs/>
            <w:noProof/>
            <w:lang w:val="fr-FR"/>
          </w:rPr>
          <w:t>C.3.</w:t>
        </w:r>
        <w:r w:rsidR="00195DB5">
          <w:rPr>
            <w:rFonts w:asciiTheme="minorHAnsi" w:eastAsiaTheme="minorEastAsia" w:hAnsiTheme="minorHAnsi"/>
            <w:noProof/>
            <w:sz w:val="22"/>
            <w:lang w:eastAsia="fr-BE"/>
          </w:rPr>
          <w:tab/>
        </w:r>
        <w:r w:rsidR="00195DB5" w:rsidRPr="00F4651D">
          <w:rPr>
            <w:rStyle w:val="Lienhypertexte"/>
            <w:noProof/>
          </w:rPr>
          <w:t>Programme de travail détaillé lié au prototypage et la validation</w:t>
        </w:r>
        <w:r w:rsidR="00195DB5">
          <w:rPr>
            <w:noProof/>
            <w:webHidden/>
          </w:rPr>
          <w:tab/>
        </w:r>
        <w:r w:rsidR="00195DB5">
          <w:rPr>
            <w:noProof/>
            <w:webHidden/>
          </w:rPr>
          <w:fldChar w:fldCharType="begin"/>
        </w:r>
        <w:r w:rsidR="00195DB5">
          <w:rPr>
            <w:noProof/>
            <w:webHidden/>
          </w:rPr>
          <w:instrText xml:space="preserve"> PAGEREF _Toc80701365 \h </w:instrText>
        </w:r>
        <w:r w:rsidR="00195DB5">
          <w:rPr>
            <w:noProof/>
            <w:webHidden/>
          </w:rPr>
        </w:r>
        <w:r w:rsidR="00195DB5">
          <w:rPr>
            <w:noProof/>
            <w:webHidden/>
          </w:rPr>
          <w:fldChar w:fldCharType="separate"/>
        </w:r>
        <w:r w:rsidR="00195DB5">
          <w:rPr>
            <w:noProof/>
            <w:webHidden/>
          </w:rPr>
          <w:t>20</w:t>
        </w:r>
        <w:r w:rsidR="00195DB5">
          <w:rPr>
            <w:noProof/>
            <w:webHidden/>
          </w:rPr>
          <w:fldChar w:fldCharType="end"/>
        </w:r>
      </w:hyperlink>
    </w:p>
    <w:p w14:paraId="3F484AF0" w14:textId="6636BFF9" w:rsidR="00195DB5" w:rsidRDefault="00000000">
      <w:pPr>
        <w:pStyle w:val="TM2"/>
        <w:rPr>
          <w:rFonts w:asciiTheme="minorHAnsi" w:eastAsiaTheme="minorEastAsia" w:hAnsiTheme="minorHAnsi"/>
          <w:noProof/>
          <w:sz w:val="22"/>
          <w:lang w:eastAsia="fr-BE"/>
        </w:rPr>
      </w:pPr>
      <w:hyperlink w:anchor="_Toc80701366" w:history="1">
        <w:r w:rsidR="00195DB5" w:rsidRPr="00F4651D">
          <w:rPr>
            <w:rStyle w:val="Lienhypertexte"/>
            <w:rFonts w:eastAsia="Arial" w:cs="Arial"/>
            <w:bCs/>
            <w:noProof/>
            <w:lang w:val="fr-FR"/>
          </w:rPr>
          <w:t>C.4.</w:t>
        </w:r>
        <w:r w:rsidR="00195DB5">
          <w:rPr>
            <w:rFonts w:asciiTheme="minorHAnsi" w:eastAsiaTheme="minorEastAsia" w:hAnsiTheme="minorHAnsi"/>
            <w:noProof/>
            <w:sz w:val="22"/>
            <w:lang w:eastAsia="fr-BE"/>
          </w:rPr>
          <w:tab/>
        </w:r>
        <w:r w:rsidR="00195DB5" w:rsidRPr="00F4651D">
          <w:rPr>
            <w:rStyle w:val="Lienhypertexte"/>
            <w:rFonts w:eastAsia="Arial"/>
            <w:noProof/>
          </w:rPr>
          <w:t>Budget</w:t>
        </w:r>
        <w:r w:rsidR="00195DB5">
          <w:rPr>
            <w:noProof/>
            <w:webHidden/>
          </w:rPr>
          <w:tab/>
        </w:r>
        <w:r w:rsidR="00195DB5">
          <w:rPr>
            <w:noProof/>
            <w:webHidden/>
          </w:rPr>
          <w:fldChar w:fldCharType="begin"/>
        </w:r>
        <w:r w:rsidR="00195DB5">
          <w:rPr>
            <w:noProof/>
            <w:webHidden/>
          </w:rPr>
          <w:instrText xml:space="preserve"> PAGEREF _Toc80701366 \h </w:instrText>
        </w:r>
        <w:r w:rsidR="00195DB5">
          <w:rPr>
            <w:noProof/>
            <w:webHidden/>
          </w:rPr>
        </w:r>
        <w:r w:rsidR="00195DB5">
          <w:rPr>
            <w:noProof/>
            <w:webHidden/>
          </w:rPr>
          <w:fldChar w:fldCharType="separate"/>
        </w:r>
        <w:r w:rsidR="00195DB5">
          <w:rPr>
            <w:noProof/>
            <w:webHidden/>
          </w:rPr>
          <w:t>21</w:t>
        </w:r>
        <w:r w:rsidR="00195DB5">
          <w:rPr>
            <w:noProof/>
            <w:webHidden/>
          </w:rPr>
          <w:fldChar w:fldCharType="end"/>
        </w:r>
      </w:hyperlink>
    </w:p>
    <w:p w14:paraId="536FAFA7" w14:textId="229F4677" w:rsidR="00195DB5" w:rsidRDefault="00000000">
      <w:pPr>
        <w:pStyle w:val="TM1"/>
        <w:tabs>
          <w:tab w:val="left" w:pos="1100"/>
        </w:tabs>
        <w:rPr>
          <w:rFonts w:asciiTheme="minorHAnsi" w:eastAsiaTheme="minorEastAsia" w:hAnsiTheme="minorHAnsi"/>
          <w:b w:val="0"/>
          <w:noProof/>
          <w:sz w:val="22"/>
          <w:lang w:eastAsia="fr-BE"/>
        </w:rPr>
      </w:pPr>
      <w:hyperlink w:anchor="_Toc80701367" w:history="1">
        <w:r w:rsidR="00195DB5" w:rsidRPr="00F4651D">
          <w:rPr>
            <w:rStyle w:val="Lienhypertexte"/>
            <w:bCs/>
            <w:noProof/>
          </w:rPr>
          <w:t>Partie D.</w:t>
        </w:r>
        <w:r w:rsidR="00195DB5">
          <w:rPr>
            <w:rFonts w:asciiTheme="minorHAnsi" w:eastAsiaTheme="minorEastAsia" w:hAnsiTheme="minorHAnsi"/>
            <w:b w:val="0"/>
            <w:noProof/>
            <w:sz w:val="22"/>
            <w:lang w:eastAsia="fr-BE"/>
          </w:rPr>
          <w:tab/>
        </w:r>
        <w:r w:rsidR="00195DB5" w:rsidRPr="00F4651D">
          <w:rPr>
            <w:rStyle w:val="Lienhypertexte"/>
            <w:noProof/>
          </w:rPr>
          <w:t>Valorisation du projet</w:t>
        </w:r>
        <w:r w:rsidR="00195DB5">
          <w:rPr>
            <w:noProof/>
            <w:webHidden/>
          </w:rPr>
          <w:tab/>
        </w:r>
        <w:r w:rsidR="00195DB5">
          <w:rPr>
            <w:noProof/>
            <w:webHidden/>
          </w:rPr>
          <w:fldChar w:fldCharType="begin"/>
        </w:r>
        <w:r w:rsidR="00195DB5">
          <w:rPr>
            <w:noProof/>
            <w:webHidden/>
          </w:rPr>
          <w:instrText xml:space="preserve"> PAGEREF _Toc80701367 \h </w:instrText>
        </w:r>
        <w:r w:rsidR="00195DB5">
          <w:rPr>
            <w:noProof/>
            <w:webHidden/>
          </w:rPr>
        </w:r>
        <w:r w:rsidR="00195DB5">
          <w:rPr>
            <w:noProof/>
            <w:webHidden/>
          </w:rPr>
          <w:fldChar w:fldCharType="separate"/>
        </w:r>
        <w:r w:rsidR="00195DB5">
          <w:rPr>
            <w:noProof/>
            <w:webHidden/>
          </w:rPr>
          <w:t>24</w:t>
        </w:r>
        <w:r w:rsidR="00195DB5">
          <w:rPr>
            <w:noProof/>
            <w:webHidden/>
          </w:rPr>
          <w:fldChar w:fldCharType="end"/>
        </w:r>
      </w:hyperlink>
    </w:p>
    <w:p w14:paraId="7EB28B08" w14:textId="1D85DD09" w:rsidR="00195DB5" w:rsidRDefault="00000000">
      <w:pPr>
        <w:pStyle w:val="TM2"/>
        <w:rPr>
          <w:rFonts w:asciiTheme="minorHAnsi" w:eastAsiaTheme="minorEastAsia" w:hAnsiTheme="minorHAnsi"/>
          <w:noProof/>
          <w:sz w:val="22"/>
          <w:lang w:eastAsia="fr-BE"/>
        </w:rPr>
      </w:pPr>
      <w:hyperlink w:anchor="_Toc80701368" w:history="1">
        <w:r w:rsidR="00195DB5" w:rsidRPr="00F4651D">
          <w:rPr>
            <w:rStyle w:val="Lienhypertexte"/>
            <w:rFonts w:cs="Arial"/>
            <w:bCs/>
            <w:noProof/>
            <w:lang w:val="fr-FR"/>
          </w:rPr>
          <w:t>D.1.</w:t>
        </w:r>
        <w:r w:rsidR="00195DB5">
          <w:rPr>
            <w:rFonts w:asciiTheme="minorHAnsi" w:eastAsiaTheme="minorEastAsia" w:hAnsiTheme="minorHAnsi"/>
            <w:noProof/>
            <w:sz w:val="22"/>
            <w:lang w:eastAsia="fr-BE"/>
          </w:rPr>
          <w:tab/>
        </w:r>
        <w:r w:rsidR="00195DB5" w:rsidRPr="00F4651D">
          <w:rPr>
            <w:rStyle w:val="Lienhypertexte"/>
            <w:noProof/>
          </w:rPr>
          <w:t>Potentiel de création de valeur</w:t>
        </w:r>
        <w:r w:rsidR="00195DB5">
          <w:rPr>
            <w:noProof/>
            <w:webHidden/>
          </w:rPr>
          <w:tab/>
        </w:r>
        <w:r w:rsidR="00195DB5">
          <w:rPr>
            <w:noProof/>
            <w:webHidden/>
          </w:rPr>
          <w:fldChar w:fldCharType="begin"/>
        </w:r>
        <w:r w:rsidR="00195DB5">
          <w:rPr>
            <w:noProof/>
            <w:webHidden/>
          </w:rPr>
          <w:instrText xml:space="preserve"> PAGEREF _Toc80701368 \h </w:instrText>
        </w:r>
        <w:r w:rsidR="00195DB5">
          <w:rPr>
            <w:noProof/>
            <w:webHidden/>
          </w:rPr>
        </w:r>
        <w:r w:rsidR="00195DB5">
          <w:rPr>
            <w:noProof/>
            <w:webHidden/>
          </w:rPr>
          <w:fldChar w:fldCharType="separate"/>
        </w:r>
        <w:r w:rsidR="00195DB5">
          <w:rPr>
            <w:noProof/>
            <w:webHidden/>
          </w:rPr>
          <w:t>25</w:t>
        </w:r>
        <w:r w:rsidR="00195DB5">
          <w:rPr>
            <w:noProof/>
            <w:webHidden/>
          </w:rPr>
          <w:fldChar w:fldCharType="end"/>
        </w:r>
      </w:hyperlink>
    </w:p>
    <w:p w14:paraId="228CAB4B" w14:textId="5D6065DA" w:rsidR="00195DB5" w:rsidRDefault="00000000">
      <w:pPr>
        <w:pStyle w:val="TM2"/>
        <w:rPr>
          <w:rFonts w:asciiTheme="minorHAnsi" w:eastAsiaTheme="minorEastAsia" w:hAnsiTheme="minorHAnsi"/>
          <w:noProof/>
          <w:sz w:val="22"/>
          <w:lang w:eastAsia="fr-BE"/>
        </w:rPr>
      </w:pPr>
      <w:hyperlink w:anchor="_Toc80701369" w:history="1">
        <w:r w:rsidR="00195DB5" w:rsidRPr="00F4651D">
          <w:rPr>
            <w:rStyle w:val="Lienhypertexte"/>
            <w:rFonts w:cs="Arial"/>
            <w:bCs/>
            <w:noProof/>
            <w:lang w:val="fr-FR"/>
          </w:rPr>
          <w:t>D.2.</w:t>
        </w:r>
        <w:r w:rsidR="00195DB5">
          <w:rPr>
            <w:rFonts w:asciiTheme="minorHAnsi" w:eastAsiaTheme="minorEastAsia" w:hAnsiTheme="minorHAnsi"/>
            <w:noProof/>
            <w:sz w:val="22"/>
            <w:lang w:eastAsia="fr-BE"/>
          </w:rPr>
          <w:tab/>
        </w:r>
        <w:r w:rsidR="00195DB5" w:rsidRPr="00F4651D">
          <w:rPr>
            <w:rStyle w:val="Lienhypertexte"/>
            <w:noProof/>
          </w:rPr>
          <w:t>Business Plan/Business model</w:t>
        </w:r>
        <w:r w:rsidR="00195DB5">
          <w:rPr>
            <w:noProof/>
            <w:webHidden/>
          </w:rPr>
          <w:tab/>
        </w:r>
        <w:r w:rsidR="00195DB5">
          <w:rPr>
            <w:noProof/>
            <w:webHidden/>
          </w:rPr>
          <w:fldChar w:fldCharType="begin"/>
        </w:r>
        <w:r w:rsidR="00195DB5">
          <w:rPr>
            <w:noProof/>
            <w:webHidden/>
          </w:rPr>
          <w:instrText xml:space="preserve"> PAGEREF _Toc80701369 \h </w:instrText>
        </w:r>
        <w:r w:rsidR="00195DB5">
          <w:rPr>
            <w:noProof/>
            <w:webHidden/>
          </w:rPr>
        </w:r>
        <w:r w:rsidR="00195DB5">
          <w:rPr>
            <w:noProof/>
            <w:webHidden/>
          </w:rPr>
          <w:fldChar w:fldCharType="separate"/>
        </w:r>
        <w:r w:rsidR="00195DB5">
          <w:rPr>
            <w:noProof/>
            <w:webHidden/>
          </w:rPr>
          <w:t>25</w:t>
        </w:r>
        <w:r w:rsidR="00195DB5">
          <w:rPr>
            <w:noProof/>
            <w:webHidden/>
          </w:rPr>
          <w:fldChar w:fldCharType="end"/>
        </w:r>
      </w:hyperlink>
    </w:p>
    <w:p w14:paraId="0994199E" w14:textId="073E1704" w:rsidR="00195DB5" w:rsidRDefault="00000000">
      <w:pPr>
        <w:pStyle w:val="TM2"/>
        <w:rPr>
          <w:rFonts w:asciiTheme="minorHAnsi" w:eastAsiaTheme="minorEastAsia" w:hAnsiTheme="minorHAnsi"/>
          <w:noProof/>
          <w:sz w:val="22"/>
          <w:lang w:eastAsia="fr-BE"/>
        </w:rPr>
      </w:pPr>
      <w:hyperlink w:anchor="_Toc80701370" w:history="1">
        <w:r w:rsidR="00195DB5" w:rsidRPr="00F4651D">
          <w:rPr>
            <w:rStyle w:val="Lienhypertexte"/>
            <w:rFonts w:cs="Arial"/>
            <w:bCs/>
            <w:noProof/>
            <w:lang w:val="fr-FR"/>
          </w:rPr>
          <w:t>D.3.</w:t>
        </w:r>
        <w:r w:rsidR="00195DB5">
          <w:rPr>
            <w:rFonts w:asciiTheme="minorHAnsi" w:eastAsiaTheme="minorEastAsia" w:hAnsiTheme="minorHAnsi"/>
            <w:noProof/>
            <w:sz w:val="22"/>
            <w:lang w:eastAsia="fr-BE"/>
          </w:rPr>
          <w:tab/>
        </w:r>
        <w:r w:rsidR="00195DB5" w:rsidRPr="00F4651D">
          <w:rPr>
            <w:rStyle w:val="Lienhypertexte"/>
            <w:noProof/>
          </w:rPr>
          <w:t>Plan financier</w:t>
        </w:r>
        <w:r w:rsidR="00195DB5">
          <w:rPr>
            <w:noProof/>
            <w:webHidden/>
          </w:rPr>
          <w:tab/>
        </w:r>
        <w:r w:rsidR="00195DB5">
          <w:rPr>
            <w:noProof/>
            <w:webHidden/>
          </w:rPr>
          <w:fldChar w:fldCharType="begin"/>
        </w:r>
        <w:r w:rsidR="00195DB5">
          <w:rPr>
            <w:noProof/>
            <w:webHidden/>
          </w:rPr>
          <w:instrText xml:space="preserve"> PAGEREF _Toc80701370 \h </w:instrText>
        </w:r>
        <w:r w:rsidR="00195DB5">
          <w:rPr>
            <w:noProof/>
            <w:webHidden/>
          </w:rPr>
        </w:r>
        <w:r w:rsidR="00195DB5">
          <w:rPr>
            <w:noProof/>
            <w:webHidden/>
          </w:rPr>
          <w:fldChar w:fldCharType="separate"/>
        </w:r>
        <w:r w:rsidR="00195DB5">
          <w:rPr>
            <w:noProof/>
            <w:webHidden/>
          </w:rPr>
          <w:t>25</w:t>
        </w:r>
        <w:r w:rsidR="00195DB5">
          <w:rPr>
            <w:noProof/>
            <w:webHidden/>
          </w:rPr>
          <w:fldChar w:fldCharType="end"/>
        </w:r>
      </w:hyperlink>
    </w:p>
    <w:p w14:paraId="11A76CD0" w14:textId="41F087F9" w:rsidR="00195DB5" w:rsidRDefault="00000000">
      <w:pPr>
        <w:pStyle w:val="TM2"/>
        <w:rPr>
          <w:rFonts w:asciiTheme="minorHAnsi" w:eastAsiaTheme="minorEastAsia" w:hAnsiTheme="minorHAnsi"/>
          <w:noProof/>
          <w:sz w:val="22"/>
          <w:lang w:eastAsia="fr-BE"/>
        </w:rPr>
      </w:pPr>
      <w:hyperlink w:anchor="_Toc80701371" w:history="1">
        <w:r w:rsidR="00195DB5" w:rsidRPr="00F4651D">
          <w:rPr>
            <w:rStyle w:val="Lienhypertexte"/>
            <w:rFonts w:cs="Arial"/>
            <w:bCs/>
            <w:noProof/>
            <w:lang w:val="fr-FR"/>
          </w:rPr>
          <w:t>D.4.</w:t>
        </w:r>
        <w:r w:rsidR="00195DB5">
          <w:rPr>
            <w:rFonts w:asciiTheme="minorHAnsi" w:eastAsiaTheme="minorEastAsia" w:hAnsiTheme="minorHAnsi"/>
            <w:noProof/>
            <w:sz w:val="22"/>
            <w:lang w:eastAsia="fr-BE"/>
          </w:rPr>
          <w:tab/>
        </w:r>
        <w:r w:rsidR="00195DB5" w:rsidRPr="00F4651D">
          <w:rPr>
            <w:rStyle w:val="Lienhypertexte"/>
            <w:noProof/>
          </w:rPr>
          <w:t>Valorisation du projet en RBC</w:t>
        </w:r>
        <w:r w:rsidR="00195DB5">
          <w:rPr>
            <w:noProof/>
            <w:webHidden/>
          </w:rPr>
          <w:tab/>
        </w:r>
        <w:r w:rsidR="00195DB5">
          <w:rPr>
            <w:noProof/>
            <w:webHidden/>
          </w:rPr>
          <w:fldChar w:fldCharType="begin"/>
        </w:r>
        <w:r w:rsidR="00195DB5">
          <w:rPr>
            <w:noProof/>
            <w:webHidden/>
          </w:rPr>
          <w:instrText xml:space="preserve"> PAGEREF _Toc80701371 \h </w:instrText>
        </w:r>
        <w:r w:rsidR="00195DB5">
          <w:rPr>
            <w:noProof/>
            <w:webHidden/>
          </w:rPr>
        </w:r>
        <w:r w:rsidR="00195DB5">
          <w:rPr>
            <w:noProof/>
            <w:webHidden/>
          </w:rPr>
          <w:fldChar w:fldCharType="separate"/>
        </w:r>
        <w:r w:rsidR="00195DB5">
          <w:rPr>
            <w:noProof/>
            <w:webHidden/>
          </w:rPr>
          <w:t>25</w:t>
        </w:r>
        <w:r w:rsidR="00195DB5">
          <w:rPr>
            <w:noProof/>
            <w:webHidden/>
          </w:rPr>
          <w:fldChar w:fldCharType="end"/>
        </w:r>
      </w:hyperlink>
    </w:p>
    <w:p w14:paraId="5F0613B2" w14:textId="0DEE878E" w:rsidR="00195DB5" w:rsidRDefault="00000000">
      <w:pPr>
        <w:pStyle w:val="TM1"/>
        <w:tabs>
          <w:tab w:val="left" w:pos="1100"/>
        </w:tabs>
        <w:rPr>
          <w:rFonts w:asciiTheme="minorHAnsi" w:eastAsiaTheme="minorEastAsia" w:hAnsiTheme="minorHAnsi"/>
          <w:b w:val="0"/>
          <w:noProof/>
          <w:sz w:val="22"/>
          <w:lang w:eastAsia="fr-BE"/>
        </w:rPr>
      </w:pPr>
      <w:hyperlink w:anchor="_Toc80701372" w:history="1">
        <w:r w:rsidR="00195DB5" w:rsidRPr="00F4651D">
          <w:rPr>
            <w:rStyle w:val="Lienhypertexte"/>
            <w:bCs/>
            <w:noProof/>
          </w:rPr>
          <w:t>Partie E.</w:t>
        </w:r>
        <w:r w:rsidR="00195DB5">
          <w:rPr>
            <w:rFonts w:asciiTheme="minorHAnsi" w:eastAsiaTheme="minorEastAsia" w:hAnsiTheme="minorHAnsi"/>
            <w:b w:val="0"/>
            <w:noProof/>
            <w:sz w:val="22"/>
            <w:lang w:eastAsia="fr-BE"/>
          </w:rPr>
          <w:tab/>
        </w:r>
        <w:r w:rsidR="00195DB5" w:rsidRPr="00F4651D">
          <w:rPr>
            <w:rStyle w:val="Lienhypertexte"/>
            <w:noProof/>
          </w:rPr>
          <w:t>Test d’égalité des chances</w:t>
        </w:r>
        <w:r w:rsidR="00195DB5">
          <w:rPr>
            <w:noProof/>
            <w:webHidden/>
          </w:rPr>
          <w:tab/>
        </w:r>
        <w:r w:rsidR="00195DB5">
          <w:rPr>
            <w:noProof/>
            <w:webHidden/>
          </w:rPr>
          <w:fldChar w:fldCharType="begin"/>
        </w:r>
        <w:r w:rsidR="00195DB5">
          <w:rPr>
            <w:noProof/>
            <w:webHidden/>
          </w:rPr>
          <w:instrText xml:space="preserve"> PAGEREF _Toc80701372 \h </w:instrText>
        </w:r>
        <w:r w:rsidR="00195DB5">
          <w:rPr>
            <w:noProof/>
            <w:webHidden/>
          </w:rPr>
        </w:r>
        <w:r w:rsidR="00195DB5">
          <w:rPr>
            <w:noProof/>
            <w:webHidden/>
          </w:rPr>
          <w:fldChar w:fldCharType="separate"/>
        </w:r>
        <w:r w:rsidR="00195DB5">
          <w:rPr>
            <w:noProof/>
            <w:webHidden/>
          </w:rPr>
          <w:t>27</w:t>
        </w:r>
        <w:r w:rsidR="00195DB5">
          <w:rPr>
            <w:noProof/>
            <w:webHidden/>
          </w:rPr>
          <w:fldChar w:fldCharType="end"/>
        </w:r>
      </w:hyperlink>
    </w:p>
    <w:p w14:paraId="072E6CFB" w14:textId="3C1FF350" w:rsidR="00195DB5" w:rsidRDefault="00000000">
      <w:pPr>
        <w:pStyle w:val="TM2"/>
        <w:rPr>
          <w:rFonts w:asciiTheme="minorHAnsi" w:eastAsiaTheme="minorEastAsia" w:hAnsiTheme="minorHAnsi"/>
          <w:noProof/>
          <w:sz w:val="22"/>
          <w:lang w:eastAsia="fr-BE"/>
        </w:rPr>
      </w:pPr>
      <w:hyperlink w:anchor="_Toc80701373" w:history="1">
        <w:r w:rsidR="00195DB5" w:rsidRPr="00F4651D">
          <w:rPr>
            <w:rStyle w:val="Lienhypertexte"/>
            <w:rFonts w:cs="Arial"/>
            <w:bCs/>
            <w:noProof/>
            <w:lang w:val="fr-FR"/>
          </w:rPr>
          <w:t>E.1.</w:t>
        </w:r>
        <w:r w:rsidR="00195DB5">
          <w:rPr>
            <w:rFonts w:asciiTheme="minorHAnsi" w:eastAsiaTheme="minorEastAsia" w:hAnsiTheme="minorHAnsi"/>
            <w:noProof/>
            <w:sz w:val="22"/>
            <w:lang w:eastAsia="fr-BE"/>
          </w:rPr>
          <w:tab/>
        </w:r>
        <w:r w:rsidR="00195DB5" w:rsidRPr="00F4651D">
          <w:rPr>
            <w:rStyle w:val="Lienhypertexte"/>
            <w:noProof/>
          </w:rPr>
          <w:t>Test d’égalité des chances</w:t>
        </w:r>
        <w:r w:rsidR="00195DB5">
          <w:rPr>
            <w:noProof/>
            <w:webHidden/>
          </w:rPr>
          <w:tab/>
        </w:r>
        <w:r w:rsidR="00195DB5">
          <w:rPr>
            <w:noProof/>
            <w:webHidden/>
          </w:rPr>
          <w:fldChar w:fldCharType="begin"/>
        </w:r>
        <w:r w:rsidR="00195DB5">
          <w:rPr>
            <w:noProof/>
            <w:webHidden/>
          </w:rPr>
          <w:instrText xml:space="preserve"> PAGEREF _Toc80701373 \h </w:instrText>
        </w:r>
        <w:r w:rsidR="00195DB5">
          <w:rPr>
            <w:noProof/>
            <w:webHidden/>
          </w:rPr>
        </w:r>
        <w:r w:rsidR="00195DB5">
          <w:rPr>
            <w:noProof/>
            <w:webHidden/>
          </w:rPr>
          <w:fldChar w:fldCharType="separate"/>
        </w:r>
        <w:r w:rsidR="00195DB5">
          <w:rPr>
            <w:noProof/>
            <w:webHidden/>
          </w:rPr>
          <w:t>28</w:t>
        </w:r>
        <w:r w:rsidR="00195DB5">
          <w:rPr>
            <w:noProof/>
            <w:webHidden/>
          </w:rPr>
          <w:fldChar w:fldCharType="end"/>
        </w:r>
      </w:hyperlink>
    </w:p>
    <w:p w14:paraId="1B17A071" w14:textId="3A12379F" w:rsidR="00195DB5" w:rsidRDefault="00000000">
      <w:pPr>
        <w:pStyle w:val="TM2"/>
        <w:rPr>
          <w:rFonts w:asciiTheme="minorHAnsi" w:eastAsiaTheme="minorEastAsia" w:hAnsiTheme="minorHAnsi"/>
          <w:noProof/>
          <w:sz w:val="22"/>
          <w:lang w:eastAsia="fr-BE"/>
        </w:rPr>
      </w:pPr>
      <w:hyperlink w:anchor="_Toc80701374" w:history="1">
        <w:r w:rsidR="00195DB5" w:rsidRPr="00F4651D">
          <w:rPr>
            <w:rStyle w:val="Lienhypertexte"/>
            <w:rFonts w:cs="Arial"/>
            <w:bCs/>
            <w:noProof/>
            <w:lang w:val="fr-FR"/>
          </w:rPr>
          <w:t>E.2.</w:t>
        </w:r>
        <w:r w:rsidR="00195DB5">
          <w:rPr>
            <w:rFonts w:asciiTheme="minorHAnsi" w:eastAsiaTheme="minorEastAsia" w:hAnsiTheme="minorHAnsi"/>
            <w:noProof/>
            <w:sz w:val="22"/>
            <w:lang w:eastAsia="fr-BE"/>
          </w:rPr>
          <w:tab/>
        </w:r>
        <w:r w:rsidR="00195DB5" w:rsidRPr="00F4651D">
          <w:rPr>
            <w:rStyle w:val="Lienhypertexte"/>
            <w:noProof/>
          </w:rPr>
          <w:t>Impact du projet sur l’un (ou plusieurs) des critères suivants</w:t>
        </w:r>
        <w:r w:rsidR="00195DB5">
          <w:rPr>
            <w:noProof/>
            <w:webHidden/>
          </w:rPr>
          <w:tab/>
        </w:r>
        <w:r w:rsidR="00195DB5">
          <w:rPr>
            <w:noProof/>
            <w:webHidden/>
          </w:rPr>
          <w:fldChar w:fldCharType="begin"/>
        </w:r>
        <w:r w:rsidR="00195DB5">
          <w:rPr>
            <w:noProof/>
            <w:webHidden/>
          </w:rPr>
          <w:instrText xml:space="preserve"> PAGEREF _Toc80701374 \h </w:instrText>
        </w:r>
        <w:r w:rsidR="00195DB5">
          <w:rPr>
            <w:noProof/>
            <w:webHidden/>
          </w:rPr>
        </w:r>
        <w:r w:rsidR="00195DB5">
          <w:rPr>
            <w:noProof/>
            <w:webHidden/>
          </w:rPr>
          <w:fldChar w:fldCharType="separate"/>
        </w:r>
        <w:r w:rsidR="00195DB5">
          <w:rPr>
            <w:noProof/>
            <w:webHidden/>
          </w:rPr>
          <w:t>28</w:t>
        </w:r>
        <w:r w:rsidR="00195DB5">
          <w:rPr>
            <w:noProof/>
            <w:webHidden/>
          </w:rPr>
          <w:fldChar w:fldCharType="end"/>
        </w:r>
      </w:hyperlink>
    </w:p>
    <w:p w14:paraId="7472DEEC" w14:textId="31D373C8" w:rsidR="00195DB5" w:rsidRDefault="00000000">
      <w:pPr>
        <w:pStyle w:val="TM2"/>
        <w:rPr>
          <w:rFonts w:asciiTheme="minorHAnsi" w:eastAsiaTheme="minorEastAsia" w:hAnsiTheme="minorHAnsi"/>
          <w:noProof/>
          <w:sz w:val="22"/>
          <w:lang w:eastAsia="fr-BE"/>
        </w:rPr>
      </w:pPr>
      <w:hyperlink w:anchor="_Toc80701375" w:history="1">
        <w:r w:rsidR="00195DB5" w:rsidRPr="00F4651D">
          <w:rPr>
            <w:rStyle w:val="Lienhypertexte"/>
            <w:rFonts w:cs="Arial"/>
            <w:bCs/>
            <w:noProof/>
            <w:lang w:val="fr-FR"/>
          </w:rPr>
          <w:t>E.3.</w:t>
        </w:r>
        <w:r w:rsidR="00195DB5">
          <w:rPr>
            <w:rFonts w:asciiTheme="minorHAnsi" w:eastAsiaTheme="minorEastAsia" w:hAnsiTheme="minorHAnsi"/>
            <w:noProof/>
            <w:sz w:val="22"/>
            <w:lang w:eastAsia="fr-BE"/>
          </w:rPr>
          <w:tab/>
        </w:r>
        <w:r w:rsidR="00195DB5" w:rsidRPr="00F4651D">
          <w:rPr>
            <w:rStyle w:val="Lienhypertexte"/>
            <w:noProof/>
          </w:rPr>
          <w:t>Evaluation de l’impact du projet sur ces critères</w:t>
        </w:r>
        <w:r w:rsidR="00195DB5">
          <w:rPr>
            <w:noProof/>
            <w:webHidden/>
          </w:rPr>
          <w:tab/>
        </w:r>
        <w:r w:rsidR="00195DB5">
          <w:rPr>
            <w:noProof/>
            <w:webHidden/>
          </w:rPr>
          <w:fldChar w:fldCharType="begin"/>
        </w:r>
        <w:r w:rsidR="00195DB5">
          <w:rPr>
            <w:noProof/>
            <w:webHidden/>
          </w:rPr>
          <w:instrText xml:space="preserve"> PAGEREF _Toc80701375 \h </w:instrText>
        </w:r>
        <w:r w:rsidR="00195DB5">
          <w:rPr>
            <w:noProof/>
            <w:webHidden/>
          </w:rPr>
        </w:r>
        <w:r w:rsidR="00195DB5">
          <w:rPr>
            <w:noProof/>
            <w:webHidden/>
          </w:rPr>
          <w:fldChar w:fldCharType="separate"/>
        </w:r>
        <w:r w:rsidR="00195DB5">
          <w:rPr>
            <w:noProof/>
            <w:webHidden/>
          </w:rPr>
          <w:t>28</w:t>
        </w:r>
        <w:r w:rsidR="00195DB5">
          <w:rPr>
            <w:noProof/>
            <w:webHidden/>
          </w:rPr>
          <w:fldChar w:fldCharType="end"/>
        </w:r>
      </w:hyperlink>
    </w:p>
    <w:p w14:paraId="75DEF5B3" w14:textId="35E35A6A" w:rsidR="00195DB5" w:rsidRDefault="00000000">
      <w:pPr>
        <w:pStyle w:val="TM2"/>
        <w:rPr>
          <w:rFonts w:asciiTheme="minorHAnsi" w:eastAsiaTheme="minorEastAsia" w:hAnsiTheme="minorHAnsi"/>
          <w:noProof/>
          <w:sz w:val="22"/>
          <w:lang w:eastAsia="fr-BE"/>
        </w:rPr>
      </w:pPr>
      <w:hyperlink w:anchor="_Toc80701376" w:history="1">
        <w:r w:rsidR="00195DB5" w:rsidRPr="00F4651D">
          <w:rPr>
            <w:rStyle w:val="Lienhypertexte"/>
            <w:rFonts w:cs="Arial"/>
            <w:bCs/>
            <w:noProof/>
            <w:lang w:val="fr-FR"/>
          </w:rPr>
          <w:t>E.4.</w:t>
        </w:r>
        <w:r w:rsidR="00195DB5">
          <w:rPr>
            <w:rFonts w:asciiTheme="minorHAnsi" w:eastAsiaTheme="minorEastAsia" w:hAnsiTheme="minorHAnsi"/>
            <w:noProof/>
            <w:sz w:val="22"/>
            <w:lang w:eastAsia="fr-BE"/>
          </w:rPr>
          <w:tab/>
        </w:r>
        <w:r w:rsidR="00195DB5" w:rsidRPr="00F4651D">
          <w:rPr>
            <w:rStyle w:val="Lienhypertexte"/>
            <w:noProof/>
          </w:rPr>
          <w:t>Critères non sélectionnés</w:t>
        </w:r>
        <w:r w:rsidR="00195DB5">
          <w:rPr>
            <w:noProof/>
            <w:webHidden/>
          </w:rPr>
          <w:tab/>
        </w:r>
        <w:r w:rsidR="00195DB5">
          <w:rPr>
            <w:noProof/>
            <w:webHidden/>
          </w:rPr>
          <w:fldChar w:fldCharType="begin"/>
        </w:r>
        <w:r w:rsidR="00195DB5">
          <w:rPr>
            <w:noProof/>
            <w:webHidden/>
          </w:rPr>
          <w:instrText xml:space="preserve"> PAGEREF _Toc80701376 \h </w:instrText>
        </w:r>
        <w:r w:rsidR="00195DB5">
          <w:rPr>
            <w:noProof/>
            <w:webHidden/>
          </w:rPr>
        </w:r>
        <w:r w:rsidR="00195DB5">
          <w:rPr>
            <w:noProof/>
            <w:webHidden/>
          </w:rPr>
          <w:fldChar w:fldCharType="separate"/>
        </w:r>
        <w:r w:rsidR="00195DB5">
          <w:rPr>
            <w:noProof/>
            <w:webHidden/>
          </w:rPr>
          <w:t>29</w:t>
        </w:r>
        <w:r w:rsidR="00195DB5">
          <w:rPr>
            <w:noProof/>
            <w:webHidden/>
          </w:rPr>
          <w:fldChar w:fldCharType="end"/>
        </w:r>
      </w:hyperlink>
    </w:p>
    <w:p w14:paraId="0584B883" w14:textId="374343ED" w:rsidR="00195DB5" w:rsidRDefault="00000000">
      <w:pPr>
        <w:pStyle w:val="TM1"/>
        <w:tabs>
          <w:tab w:val="left" w:pos="1100"/>
        </w:tabs>
        <w:rPr>
          <w:rFonts w:asciiTheme="minorHAnsi" w:eastAsiaTheme="minorEastAsia" w:hAnsiTheme="minorHAnsi"/>
          <w:b w:val="0"/>
          <w:noProof/>
          <w:sz w:val="22"/>
          <w:lang w:eastAsia="fr-BE"/>
        </w:rPr>
      </w:pPr>
      <w:hyperlink w:anchor="_Toc80701377" w:history="1">
        <w:r w:rsidR="00195DB5" w:rsidRPr="00F4651D">
          <w:rPr>
            <w:rStyle w:val="Lienhypertexte"/>
            <w:bCs/>
            <w:noProof/>
          </w:rPr>
          <w:t>Partie F.</w:t>
        </w:r>
        <w:r w:rsidR="00195DB5">
          <w:rPr>
            <w:rFonts w:asciiTheme="minorHAnsi" w:eastAsiaTheme="minorEastAsia" w:hAnsiTheme="minorHAnsi"/>
            <w:b w:val="0"/>
            <w:noProof/>
            <w:sz w:val="22"/>
            <w:lang w:eastAsia="fr-BE"/>
          </w:rPr>
          <w:tab/>
        </w:r>
        <w:r w:rsidR="00195DB5" w:rsidRPr="00F4651D">
          <w:rPr>
            <w:rStyle w:val="Lienhypertexte"/>
            <w:noProof/>
          </w:rPr>
          <w:t>Annexes et signatures</w:t>
        </w:r>
        <w:r w:rsidR="00195DB5">
          <w:rPr>
            <w:noProof/>
            <w:webHidden/>
          </w:rPr>
          <w:tab/>
        </w:r>
        <w:r w:rsidR="00195DB5">
          <w:rPr>
            <w:noProof/>
            <w:webHidden/>
          </w:rPr>
          <w:fldChar w:fldCharType="begin"/>
        </w:r>
        <w:r w:rsidR="00195DB5">
          <w:rPr>
            <w:noProof/>
            <w:webHidden/>
          </w:rPr>
          <w:instrText xml:space="preserve"> PAGEREF _Toc80701377 \h </w:instrText>
        </w:r>
        <w:r w:rsidR="00195DB5">
          <w:rPr>
            <w:noProof/>
            <w:webHidden/>
          </w:rPr>
        </w:r>
        <w:r w:rsidR="00195DB5">
          <w:rPr>
            <w:noProof/>
            <w:webHidden/>
          </w:rPr>
          <w:fldChar w:fldCharType="separate"/>
        </w:r>
        <w:r w:rsidR="00195DB5">
          <w:rPr>
            <w:noProof/>
            <w:webHidden/>
          </w:rPr>
          <w:t>30</w:t>
        </w:r>
        <w:r w:rsidR="00195DB5">
          <w:rPr>
            <w:noProof/>
            <w:webHidden/>
          </w:rPr>
          <w:fldChar w:fldCharType="end"/>
        </w:r>
      </w:hyperlink>
    </w:p>
    <w:p w14:paraId="4FA71D08" w14:textId="55FB9A21" w:rsidR="00195DB5" w:rsidRDefault="00000000">
      <w:pPr>
        <w:pStyle w:val="TM2"/>
        <w:rPr>
          <w:rFonts w:asciiTheme="minorHAnsi" w:eastAsiaTheme="minorEastAsia" w:hAnsiTheme="minorHAnsi"/>
          <w:noProof/>
          <w:sz w:val="22"/>
          <w:lang w:eastAsia="fr-BE"/>
        </w:rPr>
      </w:pPr>
      <w:hyperlink w:anchor="_Toc80701378" w:history="1">
        <w:r w:rsidR="00195DB5" w:rsidRPr="00F4651D">
          <w:rPr>
            <w:rStyle w:val="Lienhypertexte"/>
            <w:rFonts w:cs="Arial"/>
            <w:bCs/>
            <w:noProof/>
            <w:lang w:val="fr-FR"/>
          </w:rPr>
          <w:t>F.1.</w:t>
        </w:r>
        <w:r w:rsidR="00195DB5">
          <w:rPr>
            <w:rFonts w:asciiTheme="minorHAnsi" w:eastAsiaTheme="minorEastAsia" w:hAnsiTheme="minorHAnsi"/>
            <w:noProof/>
            <w:sz w:val="22"/>
            <w:lang w:eastAsia="fr-BE"/>
          </w:rPr>
          <w:tab/>
        </w:r>
        <w:r w:rsidR="00195DB5" w:rsidRPr="00F4651D">
          <w:rPr>
            <w:rStyle w:val="Lienhypertexte"/>
            <w:noProof/>
          </w:rPr>
          <w:t>Récapitulatif des annexes à fournir</w:t>
        </w:r>
        <w:r w:rsidR="00195DB5">
          <w:rPr>
            <w:noProof/>
            <w:webHidden/>
          </w:rPr>
          <w:tab/>
        </w:r>
        <w:r w:rsidR="00195DB5">
          <w:rPr>
            <w:noProof/>
            <w:webHidden/>
          </w:rPr>
          <w:fldChar w:fldCharType="begin"/>
        </w:r>
        <w:r w:rsidR="00195DB5">
          <w:rPr>
            <w:noProof/>
            <w:webHidden/>
          </w:rPr>
          <w:instrText xml:space="preserve"> PAGEREF _Toc80701378 \h </w:instrText>
        </w:r>
        <w:r w:rsidR="00195DB5">
          <w:rPr>
            <w:noProof/>
            <w:webHidden/>
          </w:rPr>
        </w:r>
        <w:r w:rsidR="00195DB5">
          <w:rPr>
            <w:noProof/>
            <w:webHidden/>
          </w:rPr>
          <w:fldChar w:fldCharType="separate"/>
        </w:r>
        <w:r w:rsidR="00195DB5">
          <w:rPr>
            <w:noProof/>
            <w:webHidden/>
          </w:rPr>
          <w:t>31</w:t>
        </w:r>
        <w:r w:rsidR="00195DB5">
          <w:rPr>
            <w:noProof/>
            <w:webHidden/>
          </w:rPr>
          <w:fldChar w:fldCharType="end"/>
        </w:r>
      </w:hyperlink>
    </w:p>
    <w:p w14:paraId="59119286" w14:textId="15835CEF" w:rsidR="00195DB5" w:rsidRDefault="00000000">
      <w:pPr>
        <w:pStyle w:val="TM2"/>
        <w:rPr>
          <w:rFonts w:asciiTheme="minorHAnsi" w:eastAsiaTheme="minorEastAsia" w:hAnsiTheme="minorHAnsi"/>
          <w:noProof/>
          <w:sz w:val="22"/>
          <w:lang w:eastAsia="fr-BE"/>
        </w:rPr>
      </w:pPr>
      <w:hyperlink w:anchor="_Toc80701379" w:history="1">
        <w:r w:rsidR="00195DB5" w:rsidRPr="00F4651D">
          <w:rPr>
            <w:rStyle w:val="Lienhypertexte"/>
            <w:rFonts w:cs="Arial"/>
            <w:bCs/>
            <w:noProof/>
            <w:lang w:val="fr-FR"/>
          </w:rPr>
          <w:t>F.2.</w:t>
        </w:r>
        <w:r w:rsidR="00195DB5">
          <w:rPr>
            <w:rFonts w:asciiTheme="minorHAnsi" w:eastAsiaTheme="minorEastAsia" w:hAnsiTheme="minorHAnsi"/>
            <w:noProof/>
            <w:sz w:val="22"/>
            <w:lang w:eastAsia="fr-BE"/>
          </w:rPr>
          <w:tab/>
        </w:r>
        <w:r w:rsidR="00195DB5" w:rsidRPr="00F4651D">
          <w:rPr>
            <w:rStyle w:val="Lienhypertexte"/>
            <w:noProof/>
          </w:rPr>
          <w:t>Politique de protection des données</w:t>
        </w:r>
        <w:r w:rsidR="00195DB5">
          <w:rPr>
            <w:noProof/>
            <w:webHidden/>
          </w:rPr>
          <w:tab/>
        </w:r>
        <w:r w:rsidR="00195DB5">
          <w:rPr>
            <w:noProof/>
            <w:webHidden/>
          </w:rPr>
          <w:fldChar w:fldCharType="begin"/>
        </w:r>
        <w:r w:rsidR="00195DB5">
          <w:rPr>
            <w:noProof/>
            <w:webHidden/>
          </w:rPr>
          <w:instrText xml:space="preserve"> PAGEREF _Toc80701379 \h </w:instrText>
        </w:r>
        <w:r w:rsidR="00195DB5">
          <w:rPr>
            <w:noProof/>
            <w:webHidden/>
          </w:rPr>
        </w:r>
        <w:r w:rsidR="00195DB5">
          <w:rPr>
            <w:noProof/>
            <w:webHidden/>
          </w:rPr>
          <w:fldChar w:fldCharType="separate"/>
        </w:r>
        <w:r w:rsidR="00195DB5">
          <w:rPr>
            <w:noProof/>
            <w:webHidden/>
          </w:rPr>
          <w:t>31</w:t>
        </w:r>
        <w:r w:rsidR="00195DB5">
          <w:rPr>
            <w:noProof/>
            <w:webHidden/>
          </w:rPr>
          <w:fldChar w:fldCharType="end"/>
        </w:r>
      </w:hyperlink>
    </w:p>
    <w:p w14:paraId="122EF79F" w14:textId="03F9C58C" w:rsidR="00195DB5" w:rsidRDefault="00000000">
      <w:pPr>
        <w:pStyle w:val="TM2"/>
        <w:rPr>
          <w:rFonts w:asciiTheme="minorHAnsi" w:eastAsiaTheme="minorEastAsia" w:hAnsiTheme="minorHAnsi"/>
          <w:noProof/>
          <w:sz w:val="22"/>
          <w:lang w:eastAsia="fr-BE"/>
        </w:rPr>
      </w:pPr>
      <w:hyperlink w:anchor="_Toc80701380" w:history="1">
        <w:r w:rsidR="00195DB5" w:rsidRPr="00F4651D">
          <w:rPr>
            <w:rStyle w:val="Lienhypertexte"/>
            <w:rFonts w:cs="Arial"/>
            <w:bCs/>
            <w:noProof/>
            <w:lang w:val="fr-FR"/>
          </w:rPr>
          <w:t>F.3.</w:t>
        </w:r>
        <w:r w:rsidR="00195DB5">
          <w:rPr>
            <w:rFonts w:asciiTheme="minorHAnsi" w:eastAsiaTheme="minorEastAsia" w:hAnsiTheme="minorHAnsi"/>
            <w:noProof/>
            <w:sz w:val="22"/>
            <w:lang w:eastAsia="fr-BE"/>
          </w:rPr>
          <w:tab/>
        </w:r>
        <w:r w:rsidR="00195DB5" w:rsidRPr="00F4651D">
          <w:rPr>
            <w:rStyle w:val="Lienhypertexte"/>
            <w:noProof/>
          </w:rPr>
          <w:t>Déclaration sur l'honneur et engagements</w:t>
        </w:r>
        <w:r w:rsidR="00195DB5">
          <w:rPr>
            <w:noProof/>
            <w:webHidden/>
          </w:rPr>
          <w:tab/>
        </w:r>
        <w:r w:rsidR="00195DB5">
          <w:rPr>
            <w:noProof/>
            <w:webHidden/>
          </w:rPr>
          <w:fldChar w:fldCharType="begin"/>
        </w:r>
        <w:r w:rsidR="00195DB5">
          <w:rPr>
            <w:noProof/>
            <w:webHidden/>
          </w:rPr>
          <w:instrText xml:space="preserve"> PAGEREF _Toc80701380 \h </w:instrText>
        </w:r>
        <w:r w:rsidR="00195DB5">
          <w:rPr>
            <w:noProof/>
            <w:webHidden/>
          </w:rPr>
        </w:r>
        <w:r w:rsidR="00195DB5">
          <w:rPr>
            <w:noProof/>
            <w:webHidden/>
          </w:rPr>
          <w:fldChar w:fldCharType="separate"/>
        </w:r>
        <w:r w:rsidR="00195DB5">
          <w:rPr>
            <w:noProof/>
            <w:webHidden/>
          </w:rPr>
          <w:t>31</w:t>
        </w:r>
        <w:r w:rsidR="00195DB5">
          <w:rPr>
            <w:noProof/>
            <w:webHidden/>
          </w:rPr>
          <w:fldChar w:fldCharType="end"/>
        </w:r>
      </w:hyperlink>
    </w:p>
    <w:p w14:paraId="2EDE598B" w14:textId="1489C25E" w:rsidR="00195DB5" w:rsidRDefault="00000000">
      <w:pPr>
        <w:pStyle w:val="TM2"/>
        <w:rPr>
          <w:rFonts w:asciiTheme="minorHAnsi" w:eastAsiaTheme="minorEastAsia" w:hAnsiTheme="minorHAnsi"/>
          <w:noProof/>
          <w:sz w:val="22"/>
          <w:lang w:eastAsia="fr-BE"/>
        </w:rPr>
      </w:pPr>
      <w:hyperlink w:anchor="_Toc80701381" w:history="1">
        <w:r w:rsidR="00195DB5" w:rsidRPr="00F4651D">
          <w:rPr>
            <w:rStyle w:val="Lienhypertexte"/>
            <w:rFonts w:cs="Arial"/>
            <w:bCs/>
            <w:noProof/>
            <w:lang w:val="fr-FR"/>
          </w:rPr>
          <w:t>F.4.</w:t>
        </w:r>
        <w:r w:rsidR="00195DB5">
          <w:rPr>
            <w:rFonts w:asciiTheme="minorHAnsi" w:eastAsiaTheme="minorEastAsia" w:hAnsiTheme="minorHAnsi"/>
            <w:noProof/>
            <w:sz w:val="22"/>
            <w:lang w:eastAsia="fr-BE"/>
          </w:rPr>
          <w:tab/>
        </w:r>
        <w:r w:rsidR="00195DB5" w:rsidRPr="00F4651D">
          <w:rPr>
            <w:rStyle w:val="Lienhypertexte"/>
            <w:noProof/>
          </w:rPr>
          <w:t>Conflits d'intérêts éventuels</w:t>
        </w:r>
        <w:r w:rsidR="00195DB5">
          <w:rPr>
            <w:noProof/>
            <w:webHidden/>
          </w:rPr>
          <w:tab/>
        </w:r>
        <w:r w:rsidR="00195DB5">
          <w:rPr>
            <w:noProof/>
            <w:webHidden/>
          </w:rPr>
          <w:fldChar w:fldCharType="begin"/>
        </w:r>
        <w:r w:rsidR="00195DB5">
          <w:rPr>
            <w:noProof/>
            <w:webHidden/>
          </w:rPr>
          <w:instrText xml:space="preserve"> PAGEREF _Toc80701381 \h </w:instrText>
        </w:r>
        <w:r w:rsidR="00195DB5">
          <w:rPr>
            <w:noProof/>
            <w:webHidden/>
          </w:rPr>
        </w:r>
        <w:r w:rsidR="00195DB5">
          <w:rPr>
            <w:noProof/>
            <w:webHidden/>
          </w:rPr>
          <w:fldChar w:fldCharType="separate"/>
        </w:r>
        <w:r w:rsidR="00195DB5">
          <w:rPr>
            <w:noProof/>
            <w:webHidden/>
          </w:rPr>
          <w:t>32</w:t>
        </w:r>
        <w:r w:rsidR="00195DB5">
          <w:rPr>
            <w:noProof/>
            <w:webHidden/>
          </w:rPr>
          <w:fldChar w:fldCharType="end"/>
        </w:r>
      </w:hyperlink>
    </w:p>
    <w:p w14:paraId="231DE79D" w14:textId="3A68BF6D" w:rsidR="00195DB5" w:rsidRDefault="00000000">
      <w:pPr>
        <w:pStyle w:val="TM2"/>
        <w:rPr>
          <w:rFonts w:asciiTheme="minorHAnsi" w:eastAsiaTheme="minorEastAsia" w:hAnsiTheme="minorHAnsi"/>
          <w:noProof/>
          <w:sz w:val="22"/>
          <w:lang w:eastAsia="fr-BE"/>
        </w:rPr>
      </w:pPr>
      <w:hyperlink w:anchor="_Toc80701382" w:history="1">
        <w:r w:rsidR="00195DB5" w:rsidRPr="00F4651D">
          <w:rPr>
            <w:rStyle w:val="Lienhypertexte"/>
            <w:rFonts w:cs="Arial"/>
            <w:bCs/>
            <w:noProof/>
            <w:lang w:val="fr-FR"/>
          </w:rPr>
          <w:t>F.5.</w:t>
        </w:r>
        <w:r w:rsidR="00195DB5">
          <w:rPr>
            <w:rFonts w:asciiTheme="minorHAnsi" w:eastAsiaTheme="minorEastAsia" w:hAnsiTheme="minorHAnsi"/>
            <w:noProof/>
            <w:sz w:val="22"/>
            <w:lang w:eastAsia="fr-BE"/>
          </w:rPr>
          <w:tab/>
        </w:r>
        <w:r w:rsidR="00195DB5" w:rsidRPr="00F4651D">
          <w:rPr>
            <w:rStyle w:val="Lienhypertexte"/>
            <w:noProof/>
          </w:rPr>
          <w:t>Autorisation et signature</w:t>
        </w:r>
        <w:r w:rsidR="00195DB5">
          <w:rPr>
            <w:noProof/>
            <w:webHidden/>
          </w:rPr>
          <w:tab/>
        </w:r>
        <w:r w:rsidR="00195DB5">
          <w:rPr>
            <w:noProof/>
            <w:webHidden/>
          </w:rPr>
          <w:fldChar w:fldCharType="begin"/>
        </w:r>
        <w:r w:rsidR="00195DB5">
          <w:rPr>
            <w:noProof/>
            <w:webHidden/>
          </w:rPr>
          <w:instrText xml:space="preserve"> PAGEREF _Toc80701382 \h </w:instrText>
        </w:r>
        <w:r w:rsidR="00195DB5">
          <w:rPr>
            <w:noProof/>
            <w:webHidden/>
          </w:rPr>
        </w:r>
        <w:r w:rsidR="00195DB5">
          <w:rPr>
            <w:noProof/>
            <w:webHidden/>
          </w:rPr>
          <w:fldChar w:fldCharType="separate"/>
        </w:r>
        <w:r w:rsidR="00195DB5">
          <w:rPr>
            <w:noProof/>
            <w:webHidden/>
          </w:rPr>
          <w:t>32</w:t>
        </w:r>
        <w:r w:rsidR="00195DB5">
          <w:rPr>
            <w:noProof/>
            <w:webHidden/>
          </w:rPr>
          <w:fldChar w:fldCharType="end"/>
        </w:r>
      </w:hyperlink>
    </w:p>
    <w:p w14:paraId="68FADA3A" w14:textId="4D4B3BC4" w:rsidR="00466D08" w:rsidRPr="0065417F" w:rsidRDefault="004060F4" w:rsidP="006A1ABA">
      <w:pPr>
        <w:rPr>
          <w:rFonts w:cs="Arial"/>
          <w:iCs/>
          <w:color w:val="FF0000"/>
          <w:sz w:val="30"/>
          <w:szCs w:val="30"/>
        </w:rPr>
        <w:sectPr w:rsidR="00466D08" w:rsidRPr="0065417F" w:rsidSect="00D96C25">
          <w:headerReference w:type="default" r:id="rId12"/>
          <w:footerReference w:type="default" r:id="rId13"/>
          <w:pgSz w:w="11906" w:h="16838" w:code="9"/>
          <w:pgMar w:top="1418" w:right="1418" w:bottom="1418" w:left="1418" w:header="709" w:footer="0" w:gutter="0"/>
          <w:cols w:space="708"/>
          <w:docGrid w:linePitch="360"/>
        </w:sectPr>
      </w:pPr>
      <w:r>
        <w:rPr>
          <w:rFonts w:cs="Arial"/>
          <w:iCs/>
          <w:color w:val="FF0000"/>
          <w:sz w:val="30"/>
          <w:szCs w:val="30"/>
        </w:rPr>
        <w:fldChar w:fldCharType="end"/>
      </w:r>
    </w:p>
    <w:p w14:paraId="74D1F3FB" w14:textId="77777777" w:rsidR="000D3DEE" w:rsidRDefault="000D3DEE" w:rsidP="003A2128"/>
    <w:p w14:paraId="15ABAD24" w14:textId="66D4476F" w:rsidR="00F9494D" w:rsidRDefault="00D96C25" w:rsidP="003A2128">
      <w:pPr>
        <w:pStyle w:val="Titre1"/>
        <w:numPr>
          <w:ilvl w:val="0"/>
          <w:numId w:val="0"/>
        </w:numPr>
        <w:ind w:left="284"/>
      </w:pPr>
      <w:bookmarkStart w:id="0" w:name="_Toc80701340"/>
      <w:r>
        <w:t>Règlement</w:t>
      </w:r>
      <w:bookmarkEnd w:id="0"/>
    </w:p>
    <w:p w14:paraId="2C7567D4" w14:textId="77777777" w:rsidR="00D96C25" w:rsidRDefault="00D96C25">
      <w:pPr>
        <w:sectPr w:rsidR="00D96C25" w:rsidSect="00D96C25">
          <w:pgSz w:w="11906" w:h="16838" w:code="9"/>
          <w:pgMar w:top="1418" w:right="1418" w:bottom="1418" w:left="1418" w:header="709" w:footer="709" w:gutter="0"/>
          <w:cols w:space="708"/>
          <w:vAlign w:val="center"/>
          <w:docGrid w:linePitch="360"/>
        </w:sectPr>
      </w:pPr>
    </w:p>
    <w:p w14:paraId="3C6FA1A5" w14:textId="77777777" w:rsidR="00F60FB9" w:rsidRDefault="00F60FB9" w:rsidP="00F60FB9">
      <w:pPr>
        <w:spacing w:before="68" w:after="62" w:line="227" w:lineRule="atLeast"/>
        <w:rPr>
          <w:rFonts w:eastAsia="timesnewromanpsmt" w:cs="gotham xnarrow medium"/>
          <w:b/>
          <w:color w:val="004586"/>
          <w:sz w:val="28"/>
          <w:szCs w:val="28"/>
        </w:rPr>
      </w:pPr>
      <w:bookmarkStart w:id="1" w:name="_Toc76721110"/>
      <w:r>
        <w:rPr>
          <w:rFonts w:eastAsia="timesnewromanpsmt" w:cs="gotham xnarrow medium"/>
          <w:b/>
          <w:color w:val="004586"/>
          <w:sz w:val="28"/>
          <w:szCs w:val="28"/>
        </w:rPr>
        <w:lastRenderedPageBreak/>
        <w:t>Contexte général</w:t>
      </w:r>
    </w:p>
    <w:p w14:paraId="219901CC" w14:textId="77777777" w:rsidR="00F60FB9" w:rsidRDefault="00F60FB9" w:rsidP="00F60FB9">
      <w:pPr>
        <w:spacing w:before="68" w:after="62" w:line="227" w:lineRule="atLeast"/>
        <w:rPr>
          <w:rFonts w:eastAsia="timesnewromanpsmt"/>
          <w:szCs w:val="20"/>
        </w:rPr>
      </w:pPr>
    </w:p>
    <w:p w14:paraId="05E6B432" w14:textId="77777777" w:rsidR="00F60FB9" w:rsidRDefault="00F60FB9" w:rsidP="00F60FB9">
      <w:pPr>
        <w:spacing w:after="120"/>
        <w:rPr>
          <w:rFonts w:cs="Arial"/>
          <w:color w:val="000000"/>
          <w:szCs w:val="20"/>
        </w:rPr>
      </w:pPr>
      <w:bookmarkStart w:id="2" w:name="__RefHeading__22535_1180260950"/>
      <w:bookmarkEnd w:id="2"/>
      <w:r>
        <w:rPr>
          <w:rFonts w:cs="Arial"/>
          <w:color w:val="000000"/>
          <w:szCs w:val="20"/>
        </w:rPr>
        <w:t>Innoviris soutient depuis plusieurs années l’innovation sociale et l’entreprenariat social de diverses manières. Son programme annuel destiné aux projets réalisés en Co-</w:t>
      </w:r>
      <w:proofErr w:type="spellStart"/>
      <w:r>
        <w:rPr>
          <w:rFonts w:cs="Arial"/>
          <w:color w:val="000000"/>
          <w:szCs w:val="20"/>
        </w:rPr>
        <w:t>Creation</w:t>
      </w:r>
      <w:proofErr w:type="spellEnd"/>
      <w:r>
        <w:rPr>
          <w:rFonts w:cs="Arial"/>
          <w:color w:val="000000"/>
          <w:szCs w:val="20"/>
        </w:rPr>
        <w:t xml:space="preserve"> permet ainsi à des équipes pluridisciplinaires de s’engager dans une démarche de recherche-action participative en vue de favoriser, sur le moyen-terme, la résilience de Bruxelles. De même, le soutien apporté à COOPCITY, centre de référence bruxellois en entreprenariat social et coopératif, par le biais du financement de prestations ponctuelles calquées sur le modèle des chèques innovation, a déjà permis à près d’une dizaine de projets d’obtenir un regard et appui extérieur. Enfin, Innoviris est également actif au sein du BISSIB, le réseau bruxellois de l’innovation sociale. </w:t>
      </w:r>
    </w:p>
    <w:p w14:paraId="7E9BA7C5" w14:textId="77777777" w:rsidR="00F60FB9" w:rsidRDefault="00F60FB9" w:rsidP="00F60FB9">
      <w:pPr>
        <w:spacing w:after="120"/>
        <w:rPr>
          <w:rFonts w:cs="Arial"/>
          <w:color w:val="000000"/>
          <w:szCs w:val="20"/>
        </w:rPr>
      </w:pPr>
      <w:r>
        <w:rPr>
          <w:rFonts w:cs="Arial"/>
          <w:color w:val="000000"/>
          <w:szCs w:val="20"/>
        </w:rPr>
        <w:t xml:space="preserve">Toutefois, il est apparu que les projets s’inscrivant dans une démarche d’entreprenariat social et d’innovation sociale, malgré des qualités innovantes indéniables, ne pouvaient que difficilement bénéficier des aides Innoviris à destination des entreprises. </w:t>
      </w:r>
    </w:p>
    <w:p w14:paraId="348026F4" w14:textId="77777777" w:rsidR="00F60FB9" w:rsidRDefault="00F60FB9" w:rsidP="00F60FB9">
      <w:pPr>
        <w:spacing w:after="120"/>
        <w:rPr>
          <w:rFonts w:cs="Arial"/>
          <w:color w:val="000000"/>
          <w:szCs w:val="20"/>
        </w:rPr>
      </w:pPr>
      <w:r>
        <w:rPr>
          <w:rFonts w:cs="Arial"/>
          <w:color w:val="000000"/>
          <w:szCs w:val="20"/>
        </w:rPr>
        <w:t xml:space="preserve">Innoviris a dès lors décidé de mettre en place un programme de soutien spécifique à l’entreprenariat social et démocratique et à l’innovation sociale. En résulte le programme présenté ci-dessous, qui correspond non seulement à la mission d’Innoviris, soit de soutenir l’innovation pour et par les bruxellois, mais également aux spécificités et besoins des innovations sociales portées par des entreprises sociales et démocratiques. </w:t>
      </w:r>
    </w:p>
    <w:p w14:paraId="3363382E" w14:textId="77777777" w:rsidR="00F60FB9" w:rsidRDefault="00F60FB9" w:rsidP="00F60FB9">
      <w:pPr>
        <w:spacing w:after="120"/>
        <w:rPr>
          <w:rFonts w:cs="Arial"/>
          <w:b/>
          <w:color w:val="000000"/>
          <w:szCs w:val="20"/>
        </w:rPr>
      </w:pPr>
    </w:p>
    <w:p w14:paraId="006F18E0" w14:textId="77777777" w:rsidR="00F60FB9" w:rsidRDefault="00F60FB9" w:rsidP="00F60FB9">
      <w:pPr>
        <w:spacing w:before="68" w:after="62" w:line="227" w:lineRule="atLeast"/>
        <w:rPr>
          <w:rFonts w:eastAsia="timesnewromanpsmt" w:cs="gotham xnarrow medium"/>
          <w:b/>
          <w:color w:val="004586"/>
          <w:sz w:val="28"/>
          <w:szCs w:val="28"/>
        </w:rPr>
      </w:pPr>
      <w:bookmarkStart w:id="3" w:name="__RefHeading__9534_1052816860"/>
      <w:bookmarkStart w:id="4" w:name="__RefHeading__9536_1052816860"/>
      <w:bookmarkEnd w:id="3"/>
      <w:bookmarkEnd w:id="4"/>
      <w:r>
        <w:rPr>
          <w:rFonts w:eastAsia="timesnewromanpsmt" w:cs="gotham xnarrow medium"/>
          <w:b/>
          <w:color w:val="004586"/>
          <w:sz w:val="28"/>
          <w:szCs w:val="28"/>
        </w:rPr>
        <w:t>Objectif et philosophie de PROVE YOUR SOCIAL INNOVATION</w:t>
      </w:r>
    </w:p>
    <w:p w14:paraId="411A0CE3" w14:textId="77777777" w:rsidR="00F60FB9" w:rsidRDefault="00F60FB9" w:rsidP="00F60FB9">
      <w:pPr>
        <w:spacing w:before="68" w:after="62" w:line="227" w:lineRule="atLeast"/>
        <w:rPr>
          <w:rFonts w:eastAsia="timesnewromanpsmt"/>
          <w:szCs w:val="20"/>
        </w:rPr>
      </w:pPr>
    </w:p>
    <w:p w14:paraId="1F6D2D32" w14:textId="77777777" w:rsidR="00F60FB9" w:rsidRDefault="00F60FB9" w:rsidP="00F60FB9">
      <w:pPr>
        <w:spacing w:after="120"/>
        <w:rPr>
          <w:rFonts w:cs="Arial"/>
          <w:color w:val="000000"/>
          <w:szCs w:val="20"/>
        </w:rPr>
      </w:pPr>
      <w:bookmarkStart w:id="5" w:name="__RefHeading__9538_1052816860"/>
      <w:bookmarkEnd w:id="5"/>
      <w:r>
        <w:rPr>
          <w:rFonts w:cs="Arial"/>
          <w:b/>
          <w:bCs/>
          <w:color w:val="000000"/>
          <w:szCs w:val="20"/>
        </w:rPr>
        <w:t>Le programme vise à accompagner les entreprises qui entendent développer un produit ou service socialement innovant et s’engagent dans une démarche d’entreprenariat social et démocratique.</w:t>
      </w:r>
      <w:r>
        <w:rPr>
          <w:rFonts w:cs="Arial"/>
          <w:color w:val="000000"/>
          <w:szCs w:val="20"/>
        </w:rPr>
        <w:t xml:space="preserve"> Ces différents aspects sont définis ci-dessous. </w:t>
      </w:r>
    </w:p>
    <w:p w14:paraId="3A6B961B" w14:textId="77777777" w:rsidR="00F60FB9" w:rsidRDefault="00F60FB9" w:rsidP="00F60FB9">
      <w:pPr>
        <w:spacing w:after="120"/>
        <w:ind w:left="360"/>
        <w:rPr>
          <w:rFonts w:cs="Arial"/>
          <w:b/>
          <w:bCs/>
          <w:color w:val="0066CC"/>
          <w:sz w:val="22"/>
        </w:rPr>
      </w:pPr>
      <w:r>
        <w:rPr>
          <w:rFonts w:cs="Arial"/>
          <w:b/>
          <w:bCs/>
          <w:color w:val="0066CC"/>
          <w:sz w:val="22"/>
        </w:rPr>
        <w:t>Développer</w:t>
      </w:r>
    </w:p>
    <w:p w14:paraId="4C6A5376" w14:textId="77777777" w:rsidR="00F60FB9" w:rsidRDefault="00F60FB9" w:rsidP="00F60FB9">
      <w:pPr>
        <w:spacing w:after="120"/>
        <w:ind w:left="360"/>
        <w:rPr>
          <w:rFonts w:cs="Arial"/>
          <w:color w:val="000000"/>
          <w:szCs w:val="20"/>
        </w:rPr>
      </w:pPr>
      <w:r>
        <w:rPr>
          <w:rFonts w:cs="Arial"/>
          <w:color w:val="000000"/>
          <w:szCs w:val="20"/>
        </w:rPr>
        <w:t>Le projet doit viser au développement d’un produit ou service novateur n’ayant pas encore fait l’objet d’une commercialisation (au-delà, par exemple, de contacts très préliminaires avec le marché dans le cadre d’un programme d’incubation) ou d’un autre type d’exploitation. Il faut bien qu’il y ait encore des incertitudes quant à son opérationnalisation, incertitudes que le projet réalisé dans le cadre de ce programme visera à clarifier.</w:t>
      </w:r>
    </w:p>
    <w:p w14:paraId="2610C4EA" w14:textId="77777777" w:rsidR="00F60FB9" w:rsidRDefault="00F60FB9" w:rsidP="00F60FB9">
      <w:pPr>
        <w:spacing w:after="120"/>
        <w:ind w:left="360"/>
        <w:rPr>
          <w:rFonts w:cs="Arial"/>
          <w:b/>
          <w:bCs/>
          <w:color w:val="0066CC"/>
          <w:sz w:val="22"/>
        </w:rPr>
      </w:pPr>
      <w:r>
        <w:rPr>
          <w:rFonts w:cs="Arial"/>
          <w:b/>
          <w:bCs/>
          <w:color w:val="0066CC"/>
          <w:sz w:val="22"/>
        </w:rPr>
        <w:t>Socialement et/ou démocratiquement innovant</w:t>
      </w:r>
    </w:p>
    <w:p w14:paraId="6C5EFFD3" w14:textId="77777777" w:rsidR="00F60FB9" w:rsidRDefault="00F60FB9" w:rsidP="00F60FB9">
      <w:pPr>
        <w:spacing w:after="120"/>
        <w:ind w:left="360"/>
        <w:rPr>
          <w:rFonts w:cs="Arial"/>
          <w:color w:val="000000"/>
          <w:szCs w:val="20"/>
        </w:rPr>
      </w:pPr>
      <w:r>
        <w:rPr>
          <w:rFonts w:cs="Arial"/>
          <w:color w:val="000000"/>
          <w:szCs w:val="20"/>
        </w:rPr>
        <w:t xml:space="preserve">Dans le cadre de ce programme, l’innovation sociale est définie comme le fait d’apporter une réponse nouvelle et novatrice à des besoins sociaux, émergents ou insuffisamment satisfaits, en intégrant dans son élaboration la participation et la coopération des </w:t>
      </w:r>
      <w:proofErr w:type="spellStart"/>
      <w:proofErr w:type="gramStart"/>
      <w:r>
        <w:rPr>
          <w:rFonts w:cs="Arial"/>
          <w:color w:val="000000"/>
          <w:szCs w:val="20"/>
        </w:rPr>
        <w:t>acteur.rice</w:t>
      </w:r>
      <w:proofErr w:type="gramEnd"/>
      <w:r>
        <w:rPr>
          <w:rFonts w:cs="Arial"/>
          <w:color w:val="000000"/>
          <w:szCs w:val="20"/>
        </w:rPr>
        <w:t>.s</w:t>
      </w:r>
      <w:proofErr w:type="spellEnd"/>
      <w:r>
        <w:rPr>
          <w:rFonts w:cs="Arial"/>
          <w:color w:val="000000"/>
          <w:szCs w:val="20"/>
        </w:rPr>
        <w:t xml:space="preserve"> du territoire, notamment les bénéficiaires, </w:t>
      </w:r>
      <w:proofErr w:type="spellStart"/>
      <w:r>
        <w:rPr>
          <w:rFonts w:cs="Arial"/>
          <w:color w:val="000000"/>
          <w:szCs w:val="20"/>
        </w:rPr>
        <w:t>client.e.s</w:t>
      </w:r>
      <w:proofErr w:type="spellEnd"/>
      <w:r>
        <w:rPr>
          <w:rFonts w:cs="Arial"/>
          <w:color w:val="000000"/>
          <w:szCs w:val="20"/>
        </w:rPr>
        <w:t xml:space="preserve">, </w:t>
      </w:r>
      <w:proofErr w:type="spellStart"/>
      <w:r>
        <w:rPr>
          <w:rFonts w:cs="Arial"/>
          <w:color w:val="000000"/>
          <w:szCs w:val="20"/>
        </w:rPr>
        <w:t>opérateur.rice.s</w:t>
      </w:r>
      <w:proofErr w:type="spellEnd"/>
      <w:r>
        <w:rPr>
          <w:rFonts w:cs="Arial"/>
          <w:color w:val="000000"/>
          <w:szCs w:val="20"/>
        </w:rPr>
        <w:t xml:space="preserve">, </w:t>
      </w:r>
      <w:proofErr w:type="spellStart"/>
      <w:r>
        <w:rPr>
          <w:rFonts w:cs="Arial"/>
          <w:color w:val="000000"/>
          <w:szCs w:val="20"/>
        </w:rPr>
        <w:t>utilisateur.rice.s</w:t>
      </w:r>
      <w:proofErr w:type="spellEnd"/>
      <w:r>
        <w:rPr>
          <w:rFonts w:cs="Arial"/>
          <w:color w:val="000000"/>
          <w:szCs w:val="20"/>
        </w:rPr>
        <w:t xml:space="preserve">, </w:t>
      </w:r>
      <w:proofErr w:type="spellStart"/>
      <w:r>
        <w:rPr>
          <w:rFonts w:cs="Arial"/>
          <w:color w:val="000000"/>
          <w:szCs w:val="20"/>
        </w:rPr>
        <w:t>usager.ère.s</w:t>
      </w:r>
      <w:proofErr w:type="spellEnd"/>
      <w:r>
        <w:rPr>
          <w:rFonts w:cs="Arial"/>
          <w:color w:val="000000"/>
          <w:szCs w:val="20"/>
        </w:rPr>
        <w:t xml:space="preserve">, </w:t>
      </w:r>
      <w:proofErr w:type="spellStart"/>
      <w:r>
        <w:rPr>
          <w:rFonts w:cs="Arial"/>
          <w:color w:val="000000"/>
          <w:szCs w:val="20"/>
        </w:rPr>
        <w:t>citoyen.ne.s</w:t>
      </w:r>
      <w:proofErr w:type="spellEnd"/>
      <w:r>
        <w:rPr>
          <w:rFonts w:cs="Arial"/>
          <w:color w:val="000000"/>
          <w:szCs w:val="20"/>
        </w:rPr>
        <w:t>,... Le fait qu’il doive s’agir d’une réponse nouvelle et novatrice implique des inconnues suffisamment importantes, sources de risques justifiant une intervention publique, et l’adoption d’une démarche de prototypage et de validation.</w:t>
      </w:r>
    </w:p>
    <w:p w14:paraId="1389320C" w14:textId="77777777" w:rsidR="00F60FB9" w:rsidRDefault="00F60FB9" w:rsidP="00F60FB9">
      <w:pPr>
        <w:spacing w:after="120"/>
        <w:ind w:left="360"/>
        <w:rPr>
          <w:rFonts w:cs="Arial"/>
          <w:color w:val="000000"/>
          <w:szCs w:val="20"/>
        </w:rPr>
      </w:pPr>
      <w:r>
        <w:rPr>
          <w:rFonts w:cs="Arial"/>
          <w:color w:val="000000"/>
          <w:szCs w:val="20"/>
        </w:rPr>
        <w:t xml:space="preserve">L’innovation sociale peut concerner le produit ou service en lui-même mais également le mode de gouvernance, d’organisation ou de distribution, par exemple au sein d’une coopérative L’innovation sociale peut donc permettre tant de faire « autre chose » (offrir de nouveaux produits ou services pour répondre à des besoins insuffisamment couverts) que de le « faire autrement » (adopter un mode de fonctionnement différent). </w:t>
      </w:r>
    </w:p>
    <w:p w14:paraId="1151BB85" w14:textId="77777777" w:rsidR="00F60FB9" w:rsidRDefault="00F60FB9" w:rsidP="00F60FB9">
      <w:pPr>
        <w:spacing w:after="120"/>
        <w:ind w:left="360"/>
        <w:rPr>
          <w:rFonts w:cs="Arial"/>
          <w:color w:val="000000"/>
          <w:szCs w:val="20"/>
        </w:rPr>
      </w:pPr>
      <w:r>
        <w:rPr>
          <w:rFonts w:cs="Arial"/>
          <w:color w:val="000000"/>
          <w:szCs w:val="20"/>
        </w:rPr>
        <w:t xml:space="preserve">Un projet désirant bénéficier du soutien d’Innoviris devra refléter un de ces deux aspects de l’innovation sociale. Concrètement : </w:t>
      </w:r>
    </w:p>
    <w:p w14:paraId="0793A9E6" w14:textId="77777777" w:rsidR="00F60FB9" w:rsidRDefault="00F60FB9" w:rsidP="00F60FB9">
      <w:pPr>
        <w:spacing w:after="120"/>
        <w:ind w:left="360"/>
        <w:rPr>
          <w:rFonts w:cs="Arial"/>
          <w:color w:val="000000"/>
          <w:szCs w:val="20"/>
        </w:rPr>
      </w:pPr>
      <w:r>
        <w:rPr>
          <w:rFonts w:cs="Arial"/>
          <w:color w:val="000000"/>
          <w:szCs w:val="20"/>
        </w:rPr>
        <w:lastRenderedPageBreak/>
        <w:t>•</w:t>
      </w:r>
      <w:r>
        <w:rPr>
          <w:rFonts w:cs="Arial"/>
          <w:color w:val="000000"/>
          <w:szCs w:val="20"/>
        </w:rPr>
        <w:tab/>
        <w:t>Les projets qui visent à offrir des produits/services innovants (« faire autre chose ») doivent refléter également dans leur organisation les principes démocratiques qui sont la marque de fabrique de l’innovation sociale (voir aussi « entreprenariat social et démocratique » ci-dessous).</w:t>
      </w:r>
    </w:p>
    <w:p w14:paraId="46E98218" w14:textId="77777777" w:rsidR="00F60FB9" w:rsidRDefault="00F60FB9" w:rsidP="00F60FB9">
      <w:pPr>
        <w:spacing w:after="120"/>
        <w:ind w:left="360"/>
        <w:rPr>
          <w:rFonts w:cs="Arial"/>
          <w:color w:val="000000"/>
          <w:szCs w:val="20"/>
        </w:rPr>
      </w:pPr>
      <w:r>
        <w:rPr>
          <w:rFonts w:cs="Arial"/>
          <w:color w:val="000000"/>
          <w:szCs w:val="20"/>
        </w:rPr>
        <w:t>•</w:t>
      </w:r>
      <w:r>
        <w:rPr>
          <w:rFonts w:cs="Arial"/>
          <w:color w:val="000000"/>
          <w:szCs w:val="20"/>
        </w:rPr>
        <w:tab/>
        <w:t>Les projets qui innovent par leur gouvernance ou leurs procédés internes (« faire autrement »), à l’exemple des coopératives, doivent se distinguer également clairement de l’offre existante, soit en ce qui concerne directement leur offre de produits/services, soit en répondant à des enjeux internes importants dans le secteur (ex : précarité des travailleurs) qui ont également des implications sur la définition et le positionnement de l’offre (ex : prototypage de l’activité et validation des hypothèses commerciales d’une coopérative dans un environnement caractérisé par le travail précaire). Il conviendra alors d’expliciter en quoi « faire autrement » a des implications importantes dans la création et l’opérationnalisation de l’offre de produits et services.</w:t>
      </w:r>
    </w:p>
    <w:p w14:paraId="0730ACA3" w14:textId="77777777" w:rsidR="00F60FB9" w:rsidRDefault="00F60FB9" w:rsidP="00F60FB9">
      <w:pPr>
        <w:spacing w:after="120"/>
        <w:rPr>
          <w:rFonts w:cs="Arial"/>
          <w:color w:val="000000"/>
          <w:szCs w:val="20"/>
        </w:rPr>
      </w:pPr>
    </w:p>
    <w:p w14:paraId="715B9B7D" w14:textId="77777777" w:rsidR="00F60FB9" w:rsidRDefault="00F60FB9" w:rsidP="00F60FB9">
      <w:pPr>
        <w:spacing w:after="120"/>
        <w:ind w:left="360"/>
        <w:rPr>
          <w:rFonts w:cs="Arial"/>
          <w:color w:val="000000"/>
          <w:szCs w:val="20"/>
        </w:rPr>
      </w:pPr>
      <w:r>
        <w:rPr>
          <w:rFonts w:cs="Arial"/>
          <w:color w:val="000000"/>
          <w:szCs w:val="20"/>
        </w:rPr>
        <w:t>Si le projet est porté par une structure existante, le caractère innovant de la proposition par rapport à l’offre de services ou de bien existante devra être démontrée.</w:t>
      </w:r>
    </w:p>
    <w:p w14:paraId="6269060A" w14:textId="77777777" w:rsidR="00F60FB9" w:rsidRDefault="00F60FB9" w:rsidP="00F60FB9">
      <w:pPr>
        <w:spacing w:after="120"/>
        <w:ind w:left="360"/>
        <w:rPr>
          <w:rFonts w:cs="Arial"/>
          <w:b/>
          <w:bCs/>
          <w:color w:val="0066CC"/>
          <w:sz w:val="22"/>
        </w:rPr>
      </w:pPr>
      <w:r>
        <w:rPr>
          <w:rFonts w:cs="Arial"/>
          <w:b/>
          <w:bCs/>
          <w:color w:val="0066CC"/>
          <w:sz w:val="22"/>
        </w:rPr>
        <w:t xml:space="preserve">Entreprenariat social et démocratique </w:t>
      </w:r>
    </w:p>
    <w:p w14:paraId="7219A2BE" w14:textId="77777777" w:rsidR="00F60FB9" w:rsidRDefault="00F60FB9" w:rsidP="00F60FB9">
      <w:pPr>
        <w:spacing w:after="120"/>
        <w:ind w:left="360"/>
        <w:rPr>
          <w:rFonts w:cs="Arial"/>
          <w:color w:val="000000"/>
          <w:szCs w:val="20"/>
        </w:rPr>
      </w:pPr>
      <w:r>
        <w:rPr>
          <w:rFonts w:cs="Arial"/>
          <w:color w:val="000000"/>
          <w:szCs w:val="20"/>
        </w:rPr>
        <w:t xml:space="preserve">Les projets et les entreprises qui les portent doivent répondre aux trois caractéristiques principales de l’entreprenariat social et démocratique reprises dans l’ordonnance du 23 juillet 2018 relative à l'agrément et au soutien des entreprises sociales, à savoir : </w:t>
      </w:r>
    </w:p>
    <w:p w14:paraId="5C854F8E" w14:textId="77777777" w:rsidR="00F60FB9" w:rsidRDefault="00F60FB9" w:rsidP="00F60FB9">
      <w:pPr>
        <w:pStyle w:val="Paragraphedeliste"/>
        <w:widowControl w:val="0"/>
        <w:numPr>
          <w:ilvl w:val="0"/>
          <w:numId w:val="36"/>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rPr>
      </w:pPr>
      <w:r>
        <w:rPr>
          <w:rFonts w:cs="Arial"/>
          <w:color w:val="000000"/>
          <w:szCs w:val="20"/>
        </w:rPr>
        <w:t>Finalité sociale et/ou environnementale plutôt qu’une pure finalité de profit privé ;</w:t>
      </w:r>
    </w:p>
    <w:p w14:paraId="0149D03C" w14:textId="77777777" w:rsidR="00F60FB9" w:rsidRDefault="00F60FB9" w:rsidP="00F60FB9">
      <w:pPr>
        <w:pStyle w:val="Paragraphedeliste"/>
        <w:widowControl w:val="0"/>
        <w:numPr>
          <w:ilvl w:val="0"/>
          <w:numId w:val="36"/>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rPr>
      </w:pPr>
      <w:r>
        <w:rPr>
          <w:rFonts w:cs="Arial"/>
          <w:color w:val="000000"/>
          <w:szCs w:val="20"/>
        </w:rPr>
        <w:t>Viabilité économique ;</w:t>
      </w:r>
    </w:p>
    <w:p w14:paraId="07C63284" w14:textId="77777777" w:rsidR="00F60FB9" w:rsidRDefault="00F60FB9" w:rsidP="00F60FB9">
      <w:pPr>
        <w:pStyle w:val="Paragraphedeliste"/>
        <w:widowControl w:val="0"/>
        <w:numPr>
          <w:ilvl w:val="0"/>
          <w:numId w:val="36"/>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rPr>
      </w:pPr>
      <w:r>
        <w:rPr>
          <w:rFonts w:cs="Arial"/>
          <w:color w:val="000000"/>
          <w:szCs w:val="20"/>
        </w:rPr>
        <w:t xml:space="preserve">Gouvernance démocratique incluant les diverses parties prenantes. </w:t>
      </w:r>
    </w:p>
    <w:p w14:paraId="598CA594" w14:textId="77777777" w:rsidR="00F60FB9" w:rsidRDefault="00F60FB9" w:rsidP="00F60FB9">
      <w:pPr>
        <w:spacing w:after="120"/>
        <w:ind w:left="360"/>
        <w:rPr>
          <w:rFonts w:cs="Arial"/>
          <w:color w:val="000000"/>
          <w:szCs w:val="20"/>
        </w:rPr>
      </w:pPr>
      <w:r>
        <w:rPr>
          <w:rFonts w:cs="Arial"/>
          <w:color w:val="000000"/>
          <w:szCs w:val="20"/>
        </w:rPr>
        <w:t>L’efficacité économique est donc placée au service de l’intérêt général et/ou des membres, pour des finalités sociales et/ou environnementales.</w:t>
      </w:r>
    </w:p>
    <w:p w14:paraId="03B909E1" w14:textId="77777777" w:rsidR="00F60FB9" w:rsidRDefault="00F60FB9" w:rsidP="00F60FB9">
      <w:pPr>
        <w:spacing w:after="120"/>
        <w:ind w:left="360"/>
        <w:rPr>
          <w:rFonts w:cs="Arial"/>
          <w:color w:val="000000"/>
          <w:szCs w:val="20"/>
        </w:rPr>
      </w:pPr>
    </w:p>
    <w:tbl>
      <w:tblPr>
        <w:tblStyle w:val="Grilledutableau"/>
        <w:tblW w:w="0" w:type="auto"/>
        <w:tblLook w:val="04A0" w:firstRow="1" w:lastRow="0" w:firstColumn="1" w:lastColumn="0" w:noHBand="0" w:noVBand="1"/>
      </w:tblPr>
      <w:tblGrid>
        <w:gridCol w:w="9060"/>
      </w:tblGrid>
      <w:tr w:rsidR="00F60FB9" w:rsidRPr="008B5B8D" w14:paraId="158F2CA5" w14:textId="77777777" w:rsidTr="00924CDB">
        <w:tc>
          <w:tcPr>
            <w:tcW w:w="9621" w:type="dxa"/>
          </w:tcPr>
          <w:p w14:paraId="6CBCB622" w14:textId="77777777" w:rsidR="00F60FB9" w:rsidRDefault="00F60FB9" w:rsidP="00924CDB">
            <w:pPr>
              <w:spacing w:after="120"/>
              <w:rPr>
                <w:rFonts w:cs="Arial"/>
                <w:color w:val="000000"/>
                <w:szCs w:val="20"/>
              </w:rPr>
            </w:pPr>
            <w:r>
              <w:rPr>
                <w:rFonts w:cs="Arial"/>
                <w:color w:val="000000"/>
                <w:szCs w:val="20"/>
              </w:rPr>
              <w:t>Le but général du programme est donc de permettre à ces entreprises de valider</w:t>
            </w:r>
          </w:p>
          <w:p w14:paraId="1EA41570" w14:textId="77777777" w:rsidR="00F60FB9" w:rsidRDefault="00F60FB9" w:rsidP="00F60FB9">
            <w:pPr>
              <w:pStyle w:val="Paragraphedeliste"/>
              <w:widowControl w:val="0"/>
              <w:numPr>
                <w:ilvl w:val="0"/>
                <w:numId w:val="37"/>
              </w:numPr>
              <w:spacing w:after="120"/>
              <w:jc w:val="both"/>
              <w:rPr>
                <w:rFonts w:cs="Arial"/>
                <w:color w:val="000000"/>
                <w:szCs w:val="20"/>
              </w:rPr>
            </w:pPr>
            <w:r>
              <w:rPr>
                <w:rFonts w:cs="Arial"/>
                <w:color w:val="000000"/>
                <w:szCs w:val="20"/>
              </w:rPr>
              <w:t xml:space="preserve">La </w:t>
            </w:r>
            <w:r>
              <w:rPr>
                <w:rFonts w:cs="Arial"/>
                <w:b/>
                <w:bCs/>
                <w:color w:val="000000"/>
                <w:szCs w:val="20"/>
              </w:rPr>
              <w:t>faisabilité</w:t>
            </w:r>
            <w:r>
              <w:rPr>
                <w:rFonts w:cs="Arial"/>
                <w:color w:val="000000"/>
                <w:szCs w:val="20"/>
              </w:rPr>
              <w:t xml:space="preserve"> de leur produit ou service par le biais d’un « proof of concept ». </w:t>
            </w:r>
          </w:p>
          <w:p w14:paraId="17D7307F" w14:textId="77777777" w:rsidR="00F60FB9" w:rsidRDefault="00F60FB9" w:rsidP="00F60FB9">
            <w:pPr>
              <w:pStyle w:val="Paragraphedeliste"/>
              <w:widowControl w:val="0"/>
              <w:numPr>
                <w:ilvl w:val="0"/>
                <w:numId w:val="37"/>
              </w:numPr>
              <w:spacing w:after="120"/>
              <w:jc w:val="both"/>
              <w:rPr>
                <w:rFonts w:cs="Arial"/>
                <w:color w:val="000000"/>
                <w:szCs w:val="20"/>
              </w:rPr>
            </w:pPr>
            <w:r>
              <w:rPr>
                <w:rFonts w:cs="Arial"/>
                <w:color w:val="000000"/>
                <w:szCs w:val="20"/>
              </w:rPr>
              <w:t xml:space="preserve">La </w:t>
            </w:r>
            <w:r>
              <w:rPr>
                <w:rFonts w:cs="Arial"/>
                <w:b/>
                <w:bCs/>
                <w:color w:val="000000"/>
                <w:szCs w:val="20"/>
              </w:rPr>
              <w:t>viabilité</w:t>
            </w:r>
            <w:r>
              <w:rPr>
                <w:rFonts w:cs="Arial"/>
                <w:color w:val="000000"/>
                <w:szCs w:val="20"/>
              </w:rPr>
              <w:t xml:space="preserve"> économique du projet.</w:t>
            </w:r>
          </w:p>
          <w:p w14:paraId="356C4491" w14:textId="77777777" w:rsidR="00F60FB9" w:rsidRDefault="00F60FB9" w:rsidP="00F60FB9">
            <w:pPr>
              <w:pStyle w:val="Paragraphedeliste"/>
              <w:widowControl w:val="0"/>
              <w:numPr>
                <w:ilvl w:val="0"/>
                <w:numId w:val="37"/>
              </w:numPr>
              <w:spacing w:after="120"/>
              <w:jc w:val="both"/>
              <w:rPr>
                <w:rFonts w:cs="Arial"/>
                <w:color w:val="000000"/>
                <w:szCs w:val="20"/>
              </w:rPr>
            </w:pPr>
            <w:r>
              <w:rPr>
                <w:rFonts w:cs="Arial"/>
                <w:color w:val="000000"/>
                <w:szCs w:val="20"/>
              </w:rPr>
              <w:t xml:space="preserve">Le </w:t>
            </w:r>
            <w:r>
              <w:rPr>
                <w:rFonts w:cs="Arial"/>
                <w:b/>
                <w:bCs/>
                <w:color w:val="000000"/>
                <w:szCs w:val="20"/>
              </w:rPr>
              <w:t>potentiel de réponse</w:t>
            </w:r>
            <w:r>
              <w:rPr>
                <w:rFonts w:cs="Arial"/>
                <w:color w:val="000000"/>
                <w:szCs w:val="20"/>
              </w:rPr>
              <w:t xml:space="preserve"> au besoin social identifié.</w:t>
            </w:r>
          </w:p>
        </w:tc>
      </w:tr>
    </w:tbl>
    <w:p w14:paraId="30B071BC" w14:textId="77777777" w:rsidR="00F60FB9" w:rsidRDefault="00F60FB9" w:rsidP="00F60FB9">
      <w:pPr>
        <w:spacing w:after="120"/>
        <w:rPr>
          <w:rFonts w:cs="Arial"/>
          <w:color w:val="000000"/>
          <w:szCs w:val="20"/>
        </w:rPr>
      </w:pPr>
    </w:p>
    <w:p w14:paraId="7C08112F" w14:textId="77777777" w:rsidR="00F60FB9" w:rsidRDefault="00F60FB9" w:rsidP="00F60FB9">
      <w:pPr>
        <w:spacing w:after="120"/>
        <w:rPr>
          <w:rFonts w:cs="Arial"/>
          <w:color w:val="000000"/>
          <w:szCs w:val="20"/>
        </w:rPr>
      </w:pPr>
      <w:r>
        <w:rPr>
          <w:rFonts w:cs="Arial"/>
          <w:color w:val="000000"/>
          <w:szCs w:val="20"/>
        </w:rPr>
        <w:t>Le programme vise à évaluer l’adéquation entre le produit/service, le modèle de financement (le potentiel de vente et/ou les financements non issus du marché), et le besoin social identifié. Il ne s’agit pas d’une étude exploratoire. Il est donc attendu des candidats d’avoir identifié préalablement un besoin spécifique et de chercher maintenant à prototyper l’activité et à valider les hypothèses de travail utilisées pour démontrer la pertinence d’une proposition de valeur et la crédibilité du business model envisagé.</w:t>
      </w:r>
    </w:p>
    <w:p w14:paraId="5C883ABF" w14:textId="77777777" w:rsidR="00F60FB9" w:rsidRDefault="00F60FB9" w:rsidP="00F60FB9">
      <w:pPr>
        <w:spacing w:after="120"/>
        <w:rPr>
          <w:rFonts w:cs="Arial"/>
          <w:color w:val="000000"/>
          <w:szCs w:val="20"/>
        </w:rPr>
      </w:pPr>
      <w:r>
        <w:rPr>
          <w:rFonts w:cs="Arial"/>
          <w:color w:val="000000"/>
          <w:szCs w:val="20"/>
        </w:rPr>
        <w:t xml:space="preserve">Le programme de travail ainsi proposé doit avoir une durée de 6 mois minimum à 18 mois maximum. </w:t>
      </w:r>
    </w:p>
    <w:p w14:paraId="7142A932" w14:textId="77777777" w:rsidR="00F60FB9" w:rsidRDefault="00F60FB9" w:rsidP="00F60FB9">
      <w:pPr>
        <w:spacing w:after="120"/>
        <w:rPr>
          <w:rFonts w:cs="Arial"/>
          <w:b/>
          <w:color w:val="000000"/>
          <w:szCs w:val="20"/>
        </w:rPr>
      </w:pPr>
    </w:p>
    <w:p w14:paraId="2561CE04" w14:textId="77777777" w:rsidR="00F60FB9" w:rsidRDefault="00F60FB9" w:rsidP="00F60FB9">
      <w:pPr>
        <w:spacing w:before="68" w:after="62" w:line="227" w:lineRule="atLeast"/>
        <w:rPr>
          <w:rFonts w:eastAsia="MS Mincho" w:cs="gotham xnarrow medium"/>
          <w:b/>
          <w:color w:val="004586"/>
          <w:sz w:val="28"/>
          <w:szCs w:val="28"/>
        </w:rPr>
      </w:pPr>
      <w:bookmarkStart w:id="6" w:name="__RefHeading__9540_1052816860"/>
      <w:bookmarkEnd w:id="6"/>
    </w:p>
    <w:p w14:paraId="342923D4" w14:textId="77777777" w:rsidR="00F60FB9" w:rsidRDefault="00F60FB9" w:rsidP="00F60FB9">
      <w:pPr>
        <w:spacing w:before="68" w:after="62" w:line="227" w:lineRule="atLeast"/>
        <w:rPr>
          <w:rFonts w:eastAsia="MS Mincho" w:cs="gotham xnarrow medium"/>
          <w:b/>
          <w:color w:val="004586"/>
          <w:sz w:val="28"/>
          <w:szCs w:val="28"/>
        </w:rPr>
      </w:pPr>
      <w:r>
        <w:rPr>
          <w:rFonts w:eastAsia="MS Mincho" w:cs="gotham xnarrow medium"/>
          <w:b/>
          <w:color w:val="004586"/>
          <w:sz w:val="28"/>
          <w:szCs w:val="28"/>
        </w:rPr>
        <w:t>Cadre légal</w:t>
      </w:r>
    </w:p>
    <w:p w14:paraId="29505495" w14:textId="77777777" w:rsidR="00F60FB9" w:rsidRPr="00B02771" w:rsidRDefault="00F60FB9" w:rsidP="00F60FB9">
      <w:pPr>
        <w:rPr>
          <w:szCs w:val="20"/>
        </w:rPr>
      </w:pPr>
    </w:p>
    <w:p w14:paraId="09C9A66F" w14:textId="77777777" w:rsidR="00F60FB9" w:rsidRPr="00B02771" w:rsidRDefault="00F60FB9" w:rsidP="00F60FB9">
      <w:pPr>
        <w:rPr>
          <w:szCs w:val="20"/>
        </w:rPr>
      </w:pPr>
      <w:r w:rsidRPr="00B02771">
        <w:rPr>
          <w:szCs w:val="20"/>
        </w:rPr>
        <w:t xml:space="preserve">Le financement de PYSI est octroyé sur la base </w:t>
      </w:r>
      <w:bookmarkStart w:id="7" w:name="_Hlk158018309"/>
      <w:r w:rsidRPr="00B02771">
        <w:rPr>
          <w:szCs w:val="20"/>
        </w:rPr>
        <w:t>du Règlement n°</w:t>
      </w:r>
      <w:r w:rsidRPr="00EA12FB">
        <w:rPr>
          <w:rFonts w:eastAsia="Times New Roman" w:cs="Arial"/>
          <w:color w:val="000000"/>
          <w:szCs w:val="20"/>
          <w:lang w:eastAsia="fr-BE"/>
        </w:rPr>
        <w:t xml:space="preserve">2023/2831 </w:t>
      </w:r>
      <w:r w:rsidRPr="00B02771">
        <w:rPr>
          <w:szCs w:val="20"/>
        </w:rPr>
        <w:t xml:space="preserve">de la Commission européenne du </w:t>
      </w:r>
      <w:r w:rsidRPr="00EA12FB">
        <w:rPr>
          <w:rFonts w:eastAsia="Times New Roman" w:cs="Arial"/>
          <w:color w:val="000000"/>
          <w:szCs w:val="20"/>
          <w:lang w:eastAsia="fr-BE"/>
        </w:rPr>
        <w:t xml:space="preserve">13 décembre 2023 </w:t>
      </w:r>
      <w:r w:rsidRPr="00B02771">
        <w:rPr>
          <w:szCs w:val="20"/>
        </w:rPr>
        <w:t>relatif à l’application des articles 107 et 108 du traité sur le fonctionnement de l’Union européenne aux aides de minimis.</w:t>
      </w:r>
    </w:p>
    <w:bookmarkEnd w:id="7"/>
    <w:p w14:paraId="18029CAF" w14:textId="77777777" w:rsidR="00F60FB9" w:rsidRPr="00B02771" w:rsidRDefault="00F60FB9" w:rsidP="00F60FB9">
      <w:pPr>
        <w:rPr>
          <w:szCs w:val="20"/>
        </w:rPr>
      </w:pPr>
    </w:p>
    <w:p w14:paraId="3741AD6E" w14:textId="77777777" w:rsidR="00F60FB9" w:rsidRPr="00B02771" w:rsidRDefault="00F60FB9" w:rsidP="00F60FB9">
      <w:pPr>
        <w:rPr>
          <w:szCs w:val="20"/>
        </w:rPr>
      </w:pPr>
      <w:r w:rsidRPr="00B02771">
        <w:rPr>
          <w:szCs w:val="20"/>
        </w:rPr>
        <w:t xml:space="preserve">Ce Règlement impose que le montant total des aides de minimis octroyées à un même bénéficiaire n'excède pas </w:t>
      </w:r>
      <w:r>
        <w:rPr>
          <w:szCs w:val="20"/>
        </w:rPr>
        <w:t>3</w:t>
      </w:r>
      <w:r w:rsidRPr="00B02771">
        <w:rPr>
          <w:szCs w:val="20"/>
        </w:rPr>
        <w:t>00.000 € sur une période de 3 ans. Dès lors, les aides à prendre en compte sont celles de 202</w:t>
      </w:r>
      <w:r>
        <w:rPr>
          <w:szCs w:val="20"/>
        </w:rPr>
        <w:t>3</w:t>
      </w:r>
      <w:r w:rsidRPr="00B02771">
        <w:rPr>
          <w:szCs w:val="20"/>
        </w:rPr>
        <w:t>, 202</w:t>
      </w:r>
      <w:r>
        <w:rPr>
          <w:szCs w:val="20"/>
        </w:rPr>
        <w:t>4</w:t>
      </w:r>
      <w:r w:rsidRPr="00B02771">
        <w:rPr>
          <w:szCs w:val="20"/>
        </w:rPr>
        <w:t xml:space="preserve"> et 202</w:t>
      </w:r>
      <w:r>
        <w:rPr>
          <w:szCs w:val="20"/>
        </w:rPr>
        <w:t>5</w:t>
      </w:r>
      <w:r w:rsidRPr="00B02771">
        <w:rPr>
          <w:szCs w:val="20"/>
        </w:rPr>
        <w:t>. En effet, le potentiel subside PYSI étant octroyé en 202</w:t>
      </w:r>
      <w:r>
        <w:rPr>
          <w:szCs w:val="20"/>
        </w:rPr>
        <w:t>5</w:t>
      </w:r>
      <w:r w:rsidRPr="00B02771">
        <w:rPr>
          <w:szCs w:val="20"/>
        </w:rPr>
        <w:t>, celle-ci sera considérée comme l’année fiscal en cours.</w:t>
      </w:r>
    </w:p>
    <w:p w14:paraId="6DA73637" w14:textId="77777777" w:rsidR="00F60FB9" w:rsidRPr="00B02771" w:rsidRDefault="00F60FB9" w:rsidP="00F60FB9">
      <w:pPr>
        <w:rPr>
          <w:szCs w:val="20"/>
        </w:rPr>
      </w:pPr>
      <w:r w:rsidRPr="00B02771">
        <w:rPr>
          <w:szCs w:val="20"/>
        </w:rPr>
        <w:t xml:space="preserve">Ce plafond s’applique quels que soient la forme et l’objectif des aides de minimis ou les entités </w:t>
      </w:r>
      <w:proofErr w:type="spellStart"/>
      <w:r w:rsidRPr="00B02771">
        <w:rPr>
          <w:szCs w:val="20"/>
        </w:rPr>
        <w:t>subsidiantes</w:t>
      </w:r>
      <w:proofErr w:type="spellEnd"/>
      <w:r w:rsidRPr="00B02771">
        <w:rPr>
          <w:szCs w:val="20"/>
        </w:rPr>
        <w:t xml:space="preserve"> (régionales ou nationales).</w:t>
      </w:r>
    </w:p>
    <w:p w14:paraId="42D7D357" w14:textId="77777777" w:rsidR="00F60FB9" w:rsidRPr="00B02771" w:rsidRDefault="00F60FB9" w:rsidP="00F60FB9">
      <w:pPr>
        <w:rPr>
          <w:szCs w:val="20"/>
        </w:rPr>
      </w:pPr>
    </w:p>
    <w:p w14:paraId="6CD39814" w14:textId="77777777" w:rsidR="00F60FB9" w:rsidRPr="00B02771" w:rsidRDefault="00F60FB9" w:rsidP="00F60FB9">
      <w:pPr>
        <w:rPr>
          <w:szCs w:val="20"/>
        </w:rPr>
      </w:pPr>
      <w:r w:rsidRPr="00B02771">
        <w:rPr>
          <w:szCs w:val="20"/>
        </w:rPr>
        <w:t>L’attention du bénéficiaire est attirée sur le fait qu’il lui appartient de fournir (à la Région) les informations complètes sur les autres aides de minimis qu’il aurait éventuellement reçues au cours des 3 années précédentes. Pour ce faire, le bénéficiaire doit impérativement remplir la déclaration sur l’honneur jointe en annexe du formulaire de demande.</w:t>
      </w:r>
    </w:p>
    <w:p w14:paraId="0C7E318D" w14:textId="77777777" w:rsidR="00F60FB9" w:rsidRDefault="00F60FB9" w:rsidP="00F60FB9"/>
    <w:p w14:paraId="603FB27B" w14:textId="77777777" w:rsidR="00F60FB9" w:rsidRDefault="00F60FB9" w:rsidP="00F60FB9">
      <w:pPr>
        <w:spacing w:before="68" w:after="62" w:line="227" w:lineRule="atLeast"/>
        <w:rPr>
          <w:rFonts w:eastAsia="Arial" w:cs="gotham xnarrow medium"/>
          <w:b/>
          <w:color w:val="004586"/>
          <w:sz w:val="28"/>
          <w:szCs w:val="28"/>
        </w:rPr>
      </w:pPr>
      <w:r>
        <w:rPr>
          <w:rFonts w:eastAsia="MS Mincho" w:cs="gotham xnarrow medium"/>
          <w:b/>
          <w:color w:val="004586"/>
          <w:sz w:val="28"/>
          <w:szCs w:val="28"/>
        </w:rPr>
        <w:t xml:space="preserve">Tâches et missions acceptées dans le cadre de la demande de financement </w:t>
      </w:r>
    </w:p>
    <w:p w14:paraId="06AF04BC" w14:textId="77777777" w:rsidR="00F60FB9" w:rsidRDefault="00F60FB9" w:rsidP="00F60FB9">
      <w:pPr>
        <w:spacing w:before="68" w:after="62" w:line="227" w:lineRule="atLeast"/>
        <w:rPr>
          <w:rFonts w:eastAsia="timesnewromanpsmt"/>
          <w:szCs w:val="20"/>
        </w:rPr>
      </w:pPr>
    </w:p>
    <w:p w14:paraId="035550EE" w14:textId="77777777" w:rsidR="00F60FB9" w:rsidRDefault="00F60FB9" w:rsidP="00F60FB9">
      <w:pPr>
        <w:spacing w:after="120"/>
        <w:rPr>
          <w:rFonts w:cs="Arial"/>
          <w:color w:val="000000"/>
          <w:szCs w:val="20"/>
          <w:u w:val="single"/>
        </w:rPr>
      </w:pPr>
      <w:r>
        <w:rPr>
          <w:rFonts w:cs="Arial"/>
          <w:color w:val="000000"/>
          <w:szCs w:val="20"/>
        </w:rPr>
        <w:t xml:space="preserve">Le programme vise à évaluer l’adéquation entre le produit/service, le(s) marché(s) envisagé(s) et le besoin social identifié, et non à réaliser un travail d’identification préalable d’un besoin social. </w:t>
      </w:r>
      <w:r>
        <w:rPr>
          <w:rFonts w:cs="Arial"/>
          <w:color w:val="000000"/>
          <w:szCs w:val="20"/>
          <w:u w:val="single"/>
        </w:rPr>
        <w:t>Il est donc attendu des candidats d’avoir identifié préalablement un besoin spécifique et de chercher maintenant à prototyper l’activité et à valider les hypothèses de travail utilisées pour démontrer la pertinence d’une proposition de valeur et la crédibilité du business model envisagé.</w:t>
      </w:r>
    </w:p>
    <w:p w14:paraId="7B0E6983" w14:textId="77777777" w:rsidR="00F60FB9" w:rsidRDefault="00F60FB9" w:rsidP="00F60FB9">
      <w:pPr>
        <w:spacing w:after="120"/>
        <w:rPr>
          <w:rFonts w:cs="Arial"/>
          <w:color w:val="000000"/>
          <w:szCs w:val="20"/>
        </w:rPr>
      </w:pPr>
      <w:r>
        <w:rPr>
          <w:rFonts w:cs="Arial"/>
          <w:color w:val="000000"/>
          <w:szCs w:val="20"/>
        </w:rPr>
        <w:t>Les tâches doivent donc recouvrir tant les aspects liés à la validation de la faisabilité du produit/procédé/service envisagé que les aspects liés à la validation économique et sociale. Les tâches suivantes peuvent faire l’objet d’une demande de financement dans le cadre de PROVE YOUR SOCIAL INNOVATION :</w:t>
      </w:r>
    </w:p>
    <w:p w14:paraId="72F2C97D" w14:textId="77777777" w:rsidR="00F60FB9" w:rsidRDefault="00F60FB9" w:rsidP="00F60FB9">
      <w:pPr>
        <w:pStyle w:val="Paragraphedeliste"/>
        <w:widowControl w:val="0"/>
        <w:numPr>
          <w:ilvl w:val="0"/>
          <w:numId w:val="34"/>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bCs/>
          <w:iCs/>
          <w:color w:val="000000"/>
          <w:szCs w:val="20"/>
        </w:rPr>
      </w:pPr>
      <w:r>
        <w:rPr>
          <w:rFonts w:cs="Arial"/>
          <w:b/>
          <w:i/>
          <w:color w:val="000000"/>
          <w:szCs w:val="20"/>
          <w:u w:val="single"/>
        </w:rPr>
        <w:t>Aspects « faisabilité » :</w:t>
      </w:r>
      <w:r>
        <w:rPr>
          <w:rFonts w:cs="Arial"/>
          <w:bCs/>
          <w:iCs/>
          <w:color w:val="000000"/>
          <w:szCs w:val="20"/>
        </w:rPr>
        <w:t xml:space="preserve"> démonstration de </w:t>
      </w:r>
      <w:r>
        <w:rPr>
          <w:rFonts w:cs="Arial"/>
          <w:bCs/>
          <w:iCs/>
          <w:color w:val="000000"/>
          <w:szCs w:val="20"/>
          <w:u w:val="single"/>
        </w:rPr>
        <w:t>la faisabilité</w:t>
      </w:r>
      <w:r>
        <w:rPr>
          <w:rFonts w:cs="Arial"/>
          <w:bCs/>
          <w:iCs/>
          <w:color w:val="000000"/>
          <w:szCs w:val="20"/>
        </w:rPr>
        <w:t xml:space="preserve"> (technique, organisationnelle, sociale, etc.) des produits, procédés ou services envisagés. Ceci peut inclure la réalisation d’un prototype, la validation dans un environnement réel et en collaboration avec les </w:t>
      </w:r>
      <w:proofErr w:type="spellStart"/>
      <w:proofErr w:type="gramStart"/>
      <w:r>
        <w:rPr>
          <w:rFonts w:cs="Arial"/>
          <w:bCs/>
          <w:iCs/>
          <w:color w:val="000000"/>
          <w:szCs w:val="20"/>
        </w:rPr>
        <w:t>utilisateur.rice</w:t>
      </w:r>
      <w:proofErr w:type="gramEnd"/>
      <w:r>
        <w:rPr>
          <w:rFonts w:cs="Arial"/>
          <w:bCs/>
          <w:iCs/>
          <w:color w:val="000000"/>
          <w:szCs w:val="20"/>
        </w:rPr>
        <w:t>.s</w:t>
      </w:r>
      <w:proofErr w:type="spellEnd"/>
      <w:r>
        <w:rPr>
          <w:rFonts w:cs="Arial"/>
          <w:bCs/>
          <w:iCs/>
          <w:color w:val="000000"/>
          <w:szCs w:val="20"/>
        </w:rPr>
        <w:t>/bénéficiaires/</w:t>
      </w:r>
      <w:proofErr w:type="spellStart"/>
      <w:r>
        <w:rPr>
          <w:rFonts w:cs="Arial"/>
          <w:bCs/>
          <w:iCs/>
          <w:color w:val="000000"/>
          <w:szCs w:val="20"/>
        </w:rPr>
        <w:t>usager.ère.s</w:t>
      </w:r>
      <w:proofErr w:type="spellEnd"/>
      <w:r>
        <w:rPr>
          <w:rFonts w:cs="Arial"/>
          <w:bCs/>
          <w:iCs/>
          <w:color w:val="000000"/>
          <w:szCs w:val="20"/>
        </w:rPr>
        <w:t>, des démonstrations sur site, le travail de développement concret du produit, service ou procédé, son adaptation suite à la confrontation avec le marché, etc.</w:t>
      </w:r>
    </w:p>
    <w:p w14:paraId="6728BDC3" w14:textId="77777777" w:rsidR="00F60FB9" w:rsidRDefault="00F60FB9" w:rsidP="00F60FB9">
      <w:pPr>
        <w:pStyle w:val="Paragraphedeliste"/>
        <w:widowControl w:val="0"/>
        <w:numPr>
          <w:ilvl w:val="0"/>
          <w:numId w:val="34"/>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bCs/>
          <w:iCs/>
          <w:color w:val="000000"/>
          <w:szCs w:val="20"/>
        </w:rPr>
      </w:pPr>
      <w:r>
        <w:rPr>
          <w:rFonts w:cs="Arial"/>
          <w:b/>
          <w:i/>
          <w:color w:val="000000"/>
          <w:szCs w:val="20"/>
          <w:u w:val="single"/>
        </w:rPr>
        <w:t>Aspects « validation économique et sociale" :</w:t>
      </w:r>
      <w:r>
        <w:rPr>
          <w:rFonts w:cs="Arial"/>
          <w:bCs/>
          <w:iCs/>
          <w:color w:val="000000"/>
          <w:szCs w:val="20"/>
        </w:rPr>
        <w:t xml:space="preserve"> démonstration de </w:t>
      </w:r>
      <w:r>
        <w:rPr>
          <w:rFonts w:cs="Arial"/>
          <w:bCs/>
          <w:iCs/>
          <w:color w:val="000000"/>
          <w:szCs w:val="20"/>
          <w:u w:val="single"/>
        </w:rPr>
        <w:t>la viabilité</w:t>
      </w:r>
      <w:r>
        <w:rPr>
          <w:rFonts w:cs="Arial"/>
          <w:bCs/>
          <w:iCs/>
          <w:color w:val="000000"/>
          <w:szCs w:val="20"/>
        </w:rPr>
        <w:t xml:space="preserve"> économique et validation du </w:t>
      </w:r>
      <w:r>
        <w:rPr>
          <w:rFonts w:cs="Arial"/>
          <w:bCs/>
          <w:iCs/>
          <w:color w:val="000000"/>
          <w:szCs w:val="20"/>
          <w:u w:val="single"/>
        </w:rPr>
        <w:t>potentiel de réponse au besoin sociétal</w:t>
      </w:r>
      <w:r>
        <w:rPr>
          <w:rFonts w:cs="Arial"/>
          <w:bCs/>
          <w:iCs/>
          <w:color w:val="000000"/>
          <w:szCs w:val="20"/>
        </w:rPr>
        <w:t>. Ceci peut inclure le développement et la validation d’une stratégie globale, la préparation d’un réseau de distribution ou de partenariats, la validation (</w:t>
      </w:r>
      <w:proofErr w:type="spellStart"/>
      <w:r>
        <w:rPr>
          <w:rFonts w:cs="Arial"/>
          <w:bCs/>
          <w:iCs/>
          <w:color w:val="000000"/>
          <w:szCs w:val="20"/>
        </w:rPr>
        <w:t>testing</w:t>
      </w:r>
      <w:proofErr w:type="spellEnd"/>
      <w:r>
        <w:rPr>
          <w:rFonts w:cs="Arial"/>
          <w:bCs/>
          <w:iCs/>
          <w:color w:val="000000"/>
          <w:szCs w:val="20"/>
        </w:rPr>
        <w:t xml:space="preserve">) des prix / tarifs, la mise en place de précommandes, la validation de la faisabilité auprès de </w:t>
      </w:r>
      <w:proofErr w:type="spellStart"/>
      <w:r>
        <w:rPr>
          <w:rFonts w:cs="Arial"/>
          <w:bCs/>
          <w:iCs/>
          <w:color w:val="000000"/>
          <w:szCs w:val="20"/>
        </w:rPr>
        <w:t>client.</w:t>
      </w:r>
      <w:proofErr w:type="gramStart"/>
      <w:r>
        <w:rPr>
          <w:rFonts w:cs="Arial"/>
          <w:bCs/>
          <w:iCs/>
          <w:color w:val="000000"/>
          <w:szCs w:val="20"/>
        </w:rPr>
        <w:t>e.s</w:t>
      </w:r>
      <w:proofErr w:type="spellEnd"/>
      <w:proofErr w:type="gramEnd"/>
      <w:r>
        <w:rPr>
          <w:rFonts w:cs="Arial"/>
          <w:bCs/>
          <w:iCs/>
          <w:color w:val="000000"/>
          <w:szCs w:val="20"/>
        </w:rPr>
        <w:t>/bénéficiaires/</w:t>
      </w:r>
      <w:proofErr w:type="spellStart"/>
      <w:r>
        <w:rPr>
          <w:rFonts w:cs="Arial"/>
          <w:bCs/>
          <w:iCs/>
          <w:color w:val="000000"/>
          <w:szCs w:val="20"/>
        </w:rPr>
        <w:t>usager.ère.s</w:t>
      </w:r>
      <w:proofErr w:type="spellEnd"/>
      <w:r>
        <w:rPr>
          <w:rFonts w:cs="Arial"/>
          <w:bCs/>
          <w:iCs/>
          <w:color w:val="000000"/>
          <w:szCs w:val="20"/>
        </w:rPr>
        <w:t xml:space="preserve"> tests, l’étude et la validation de l’impact social attendu.</w:t>
      </w:r>
    </w:p>
    <w:p w14:paraId="2104DDB3" w14:textId="77777777" w:rsidR="00F60FB9" w:rsidRPr="002A7A36" w:rsidRDefault="00F60FB9" w:rsidP="00F60FB9">
      <w:pPr>
        <w:spacing w:after="120"/>
        <w:rPr>
          <w:rFonts w:cs="Arial"/>
          <w:color w:val="000000"/>
          <w:szCs w:val="20"/>
        </w:rPr>
      </w:pPr>
    </w:p>
    <w:p w14:paraId="52B9D92B" w14:textId="77777777" w:rsidR="00F60FB9" w:rsidRPr="002A7A36" w:rsidRDefault="00F60FB9" w:rsidP="00F60FB9">
      <w:pPr>
        <w:spacing w:after="120"/>
        <w:rPr>
          <w:rFonts w:cs="Arial"/>
          <w:color w:val="000000"/>
          <w:szCs w:val="20"/>
        </w:rPr>
      </w:pPr>
      <w:r w:rsidRPr="002A7A36">
        <w:rPr>
          <w:rFonts w:cs="Arial"/>
          <w:b/>
          <w:i/>
          <w:color w:val="000000"/>
          <w:szCs w:val="20"/>
          <w:u w:val="single"/>
        </w:rPr>
        <w:t>Sont de facto exclues les tâches suivantes</w:t>
      </w:r>
      <w:r w:rsidRPr="002A7A36">
        <w:rPr>
          <w:rFonts w:cs="Arial"/>
          <w:color w:val="000000"/>
          <w:szCs w:val="20"/>
        </w:rPr>
        <w:t xml:space="preserve"> : les </w:t>
      </w:r>
      <w:r w:rsidRPr="002A7A36">
        <w:rPr>
          <w:szCs w:val="20"/>
        </w:rPr>
        <w:t>améliorations à la marge de produits ou services existants en grande partie « fixés »</w:t>
      </w:r>
      <w:r w:rsidRPr="002A7A36">
        <w:rPr>
          <w:rFonts w:cs="Arial"/>
          <w:color w:val="000000"/>
          <w:szCs w:val="20"/>
        </w:rPr>
        <w:t>, le recensement statistique macro, la mise en production, la protection intellectuelle, la comptabilité/marketing, etc.</w:t>
      </w:r>
    </w:p>
    <w:p w14:paraId="3ECD28DA" w14:textId="77777777" w:rsidR="00F60FB9" w:rsidRDefault="00F60FB9" w:rsidP="00F60FB9">
      <w:pPr>
        <w:spacing w:after="120"/>
        <w:rPr>
          <w:rFonts w:cs="Arial"/>
          <w:color w:val="000000"/>
          <w:szCs w:val="20"/>
        </w:rPr>
      </w:pPr>
      <w:r w:rsidRPr="002A7A36">
        <w:rPr>
          <w:rFonts w:cs="Arial"/>
          <w:color w:val="000000"/>
          <w:szCs w:val="20"/>
        </w:rPr>
        <w:t>Les tâches mises en avant doivent être réparties sur la durée totale du projet comprise entre 6 et 18 mois</w:t>
      </w:r>
      <w:r>
        <w:rPr>
          <w:rFonts w:cs="Arial"/>
          <w:color w:val="000000"/>
          <w:szCs w:val="20"/>
        </w:rPr>
        <w:t>.</w:t>
      </w:r>
    </w:p>
    <w:p w14:paraId="5FA5120E" w14:textId="77777777" w:rsidR="00F60FB9" w:rsidRDefault="00F60FB9" w:rsidP="00F60FB9">
      <w:pPr>
        <w:spacing w:after="120"/>
        <w:rPr>
          <w:rFonts w:cs="Arial"/>
          <w:color w:val="000000"/>
          <w:szCs w:val="20"/>
        </w:rPr>
      </w:pPr>
    </w:p>
    <w:p w14:paraId="5AB27B46" w14:textId="77777777" w:rsidR="00F60FB9" w:rsidRDefault="00F60FB9" w:rsidP="00F60FB9">
      <w:pPr>
        <w:spacing w:after="120"/>
        <w:rPr>
          <w:rFonts w:eastAsia="MS Mincho" w:cs="gotham xnarrow medium"/>
          <w:b/>
          <w:color w:val="004586"/>
          <w:sz w:val="28"/>
          <w:szCs w:val="28"/>
        </w:rPr>
      </w:pPr>
    </w:p>
    <w:p w14:paraId="0C30249E" w14:textId="77777777" w:rsidR="00F60FB9" w:rsidRDefault="00F60FB9" w:rsidP="00F60FB9">
      <w:pPr>
        <w:spacing w:after="120"/>
        <w:rPr>
          <w:rFonts w:cs="Arial"/>
          <w:color w:val="000000"/>
          <w:szCs w:val="20"/>
        </w:rPr>
      </w:pPr>
      <w:r>
        <w:rPr>
          <w:rFonts w:eastAsia="MS Mincho" w:cs="gotham xnarrow medium"/>
          <w:b/>
          <w:color w:val="004586"/>
          <w:sz w:val="28"/>
          <w:szCs w:val="28"/>
        </w:rPr>
        <w:lastRenderedPageBreak/>
        <w:t>Montant du financement</w:t>
      </w:r>
    </w:p>
    <w:p w14:paraId="2DF9825D" w14:textId="77777777" w:rsidR="00F60FB9" w:rsidRPr="002A7A36" w:rsidRDefault="00F60FB9" w:rsidP="00F60FB9">
      <w:pPr>
        <w:spacing w:after="120"/>
        <w:rPr>
          <w:rFonts w:cs="Arial"/>
          <w:color w:val="000000"/>
          <w:szCs w:val="20"/>
        </w:rPr>
      </w:pPr>
      <w:r>
        <w:rPr>
          <w:rFonts w:cs="Arial"/>
          <w:color w:val="000000"/>
          <w:szCs w:val="20"/>
        </w:rPr>
        <w:t xml:space="preserve">Ce soutien financier, plafonné à 100 000 € par projet par entreprise, couvre 100% des dépenses associées liées à la démonstration de la faisabilité et de la validation sociale et économique liée au développement du </w:t>
      </w:r>
      <w:r w:rsidRPr="002A7A36">
        <w:rPr>
          <w:rFonts w:cs="Arial"/>
          <w:color w:val="000000"/>
          <w:szCs w:val="20"/>
        </w:rPr>
        <w:t>produit/procédé/service socialement innovant.</w:t>
      </w:r>
    </w:p>
    <w:p w14:paraId="580AEFC4" w14:textId="77777777" w:rsidR="00F60FB9" w:rsidRPr="002A7A36" w:rsidRDefault="00F60FB9" w:rsidP="00F60FB9">
      <w:pPr>
        <w:spacing w:after="120"/>
        <w:rPr>
          <w:rFonts w:cs="Arial"/>
          <w:color w:val="000000"/>
          <w:szCs w:val="20"/>
        </w:rPr>
      </w:pPr>
      <w:r w:rsidRPr="002A7A36">
        <w:rPr>
          <w:rFonts w:cs="Arial"/>
          <w:color w:val="000000"/>
          <w:szCs w:val="20"/>
        </w:rPr>
        <w:t>Les frais éligibles seront les suivants :</w:t>
      </w:r>
    </w:p>
    <w:p w14:paraId="369D2512" w14:textId="77777777" w:rsidR="00F60FB9" w:rsidRPr="002A7A36" w:rsidRDefault="00F60FB9" w:rsidP="00F60FB9">
      <w:pPr>
        <w:pStyle w:val="Paragraphedeliste"/>
        <w:numPr>
          <w:ilvl w:val="0"/>
          <w:numId w:val="35"/>
        </w:numPr>
        <w:pBdr>
          <w:top w:val="none" w:sz="4" w:space="0" w:color="000000"/>
          <w:left w:val="none" w:sz="4" w:space="0" w:color="000000"/>
          <w:bottom w:val="none" w:sz="4" w:space="0" w:color="000000"/>
          <w:right w:val="none" w:sz="4" w:space="0" w:color="000000"/>
          <w:between w:val="none" w:sz="4" w:space="0" w:color="000000"/>
        </w:pBdr>
        <w:spacing w:after="100"/>
        <w:ind w:left="357" w:hanging="357"/>
        <w:contextualSpacing w:val="0"/>
        <w:jc w:val="both"/>
        <w:rPr>
          <w:szCs w:val="20"/>
        </w:rPr>
      </w:pPr>
      <w:r w:rsidRPr="002A7A36">
        <w:rPr>
          <w:b/>
          <w:bCs/>
          <w:szCs w:val="20"/>
        </w:rPr>
        <w:t>Les frais de personnel :</w:t>
      </w:r>
      <w:r w:rsidRPr="002A7A36">
        <w:rPr>
          <w:szCs w:val="20"/>
        </w:rPr>
        <w:t xml:space="preserve"> les coûts liés au personnel (salarié ou indépendant) dans la mesure où ils sont employés pour le projet. Les salaires doivent être conformes aux usages et barèmes (le cas échéant) du secteur d’activité visé.</w:t>
      </w:r>
    </w:p>
    <w:p w14:paraId="45A3E879" w14:textId="77777777" w:rsidR="00F60FB9" w:rsidRPr="002A7A36" w:rsidRDefault="00F60FB9" w:rsidP="00F60FB9">
      <w:pPr>
        <w:pStyle w:val="Paragraphedeliste"/>
        <w:numPr>
          <w:ilvl w:val="0"/>
          <w:numId w:val="35"/>
        </w:numPr>
        <w:pBdr>
          <w:top w:val="none" w:sz="4" w:space="0" w:color="000000"/>
          <w:left w:val="none" w:sz="4" w:space="0" w:color="000000"/>
          <w:bottom w:val="none" w:sz="4" w:space="0" w:color="000000"/>
          <w:right w:val="none" w:sz="4" w:space="0" w:color="000000"/>
          <w:between w:val="none" w:sz="4" w:space="0" w:color="000000"/>
        </w:pBdr>
        <w:spacing w:after="100"/>
        <w:ind w:left="357" w:hanging="357"/>
        <w:contextualSpacing w:val="0"/>
        <w:jc w:val="both"/>
        <w:rPr>
          <w:szCs w:val="20"/>
        </w:rPr>
      </w:pPr>
      <w:r w:rsidRPr="002A7A36">
        <w:rPr>
          <w:b/>
          <w:bCs/>
          <w:szCs w:val="20"/>
        </w:rPr>
        <w:t xml:space="preserve">Les frais d’investissement : </w:t>
      </w:r>
      <w:r w:rsidRPr="002A7A36">
        <w:rPr>
          <w:szCs w:val="20"/>
        </w:rPr>
        <w:t>coûts des instruments et du matériel, dans la mesure où et aussi longtemps qu'ils sont utilisés pour le projet</w:t>
      </w:r>
      <w:r w:rsidRPr="002A7A36">
        <w:rPr>
          <w:b/>
          <w:bCs/>
          <w:szCs w:val="20"/>
        </w:rPr>
        <w:t>.</w:t>
      </w:r>
    </w:p>
    <w:p w14:paraId="3C1A47FE" w14:textId="77777777" w:rsidR="00F60FB9" w:rsidRPr="002A7A36" w:rsidRDefault="00F60FB9" w:rsidP="00F60FB9">
      <w:pPr>
        <w:pStyle w:val="Paragraphedeliste"/>
        <w:numPr>
          <w:ilvl w:val="0"/>
          <w:numId w:val="35"/>
        </w:numPr>
        <w:pBdr>
          <w:top w:val="none" w:sz="4" w:space="0" w:color="000000"/>
          <w:left w:val="none" w:sz="4" w:space="0" w:color="000000"/>
          <w:bottom w:val="none" w:sz="4" w:space="0" w:color="000000"/>
          <w:right w:val="none" w:sz="4" w:space="0" w:color="000000"/>
          <w:between w:val="none" w:sz="4" w:space="0" w:color="000000"/>
        </w:pBdr>
        <w:spacing w:after="100"/>
        <w:ind w:left="357" w:hanging="357"/>
        <w:contextualSpacing w:val="0"/>
        <w:jc w:val="both"/>
        <w:rPr>
          <w:szCs w:val="20"/>
        </w:rPr>
      </w:pPr>
      <w:r w:rsidRPr="002A7A36">
        <w:rPr>
          <w:b/>
          <w:bCs/>
          <w:szCs w:val="20"/>
        </w:rPr>
        <w:t xml:space="preserve">Les frais de sous-traitance : </w:t>
      </w:r>
      <w:r w:rsidRPr="002A7A36">
        <w:rPr>
          <w:szCs w:val="20"/>
        </w:rPr>
        <w:t xml:space="preserve">il s’agit ici de la sous-traitance au sens large. L’entreprise peut, si besoin est, faire appel à des expertises externes pertinentes (ex : conseils en gouvernance, accompagnement au prototypage, etc.). </w:t>
      </w:r>
    </w:p>
    <w:p w14:paraId="5748B38A" w14:textId="77777777" w:rsidR="00F60FB9" w:rsidRPr="002A7A36" w:rsidRDefault="00F60FB9" w:rsidP="00F60FB9">
      <w:pPr>
        <w:pStyle w:val="Paragraphedeliste"/>
        <w:numPr>
          <w:ilvl w:val="0"/>
          <w:numId w:val="35"/>
        </w:numPr>
        <w:pBdr>
          <w:top w:val="none" w:sz="4" w:space="0" w:color="000000"/>
          <w:left w:val="none" w:sz="4" w:space="0" w:color="000000"/>
          <w:bottom w:val="none" w:sz="4" w:space="0" w:color="000000"/>
          <w:right w:val="none" w:sz="4" w:space="0" w:color="000000"/>
          <w:between w:val="none" w:sz="4" w:space="0" w:color="000000"/>
        </w:pBdr>
        <w:spacing w:after="100"/>
        <w:ind w:left="357" w:hanging="357"/>
        <w:contextualSpacing w:val="0"/>
        <w:jc w:val="both"/>
        <w:rPr>
          <w:szCs w:val="20"/>
        </w:rPr>
      </w:pPr>
      <w:r w:rsidRPr="002A7A36">
        <w:rPr>
          <w:b/>
          <w:bCs/>
          <w:szCs w:val="20"/>
        </w:rPr>
        <w:t xml:space="preserve">Les frais de fonctionnement : </w:t>
      </w:r>
      <w:r w:rsidRPr="002A7A36">
        <w:rPr>
          <w:szCs w:val="20"/>
        </w:rPr>
        <w:t xml:space="preserve">notamment les coûts des matériaux, fournitures et produits similaires, supportés directement du fait du projet et spécifiques à celui-ci. </w:t>
      </w:r>
    </w:p>
    <w:p w14:paraId="1B1C8DED" w14:textId="77777777" w:rsidR="00F60FB9" w:rsidRPr="002A7A36" w:rsidRDefault="00F60FB9" w:rsidP="00F60FB9">
      <w:pPr>
        <w:pStyle w:val="Paragraphedeliste"/>
        <w:numPr>
          <w:ilvl w:val="0"/>
          <w:numId w:val="35"/>
        </w:numPr>
        <w:pBdr>
          <w:top w:val="none" w:sz="4" w:space="0" w:color="000000"/>
          <w:left w:val="none" w:sz="4" w:space="0" w:color="000000"/>
          <w:bottom w:val="none" w:sz="4" w:space="0" w:color="000000"/>
          <w:right w:val="none" w:sz="4" w:space="0" w:color="000000"/>
          <w:between w:val="none" w:sz="4" w:space="0" w:color="000000"/>
        </w:pBdr>
        <w:spacing w:after="100"/>
        <w:ind w:left="357" w:hanging="357"/>
        <w:contextualSpacing w:val="0"/>
        <w:jc w:val="both"/>
        <w:rPr>
          <w:szCs w:val="20"/>
        </w:rPr>
      </w:pPr>
      <w:r w:rsidRPr="002A7A36">
        <w:rPr>
          <w:b/>
          <w:bCs/>
          <w:szCs w:val="20"/>
        </w:rPr>
        <w:t>Les frais généraux :</w:t>
      </w:r>
      <w:r w:rsidRPr="002A7A36">
        <w:rPr>
          <w:szCs w:val="20"/>
        </w:rPr>
        <w:t xml:space="preserve"> ces frais généraux forfaitaires s’élèvent à 10% des frais de personnel salarié et des autres frais d’exploitation.</w:t>
      </w:r>
    </w:p>
    <w:p w14:paraId="317D79F1" w14:textId="77777777" w:rsidR="00F60FB9" w:rsidRDefault="00F60FB9" w:rsidP="00F60FB9">
      <w:pPr>
        <w:spacing w:after="100"/>
      </w:pPr>
    </w:p>
    <w:p w14:paraId="35BBD8E9" w14:textId="77777777" w:rsidR="00F60FB9" w:rsidRDefault="00F60FB9" w:rsidP="00F60FB9">
      <w:pPr>
        <w:spacing w:before="68" w:after="62" w:line="227" w:lineRule="atLeast"/>
        <w:rPr>
          <w:rFonts w:eastAsia="MS Mincho" w:cs="gotham xnarrow medium"/>
          <w:b/>
          <w:color w:val="004586"/>
          <w:sz w:val="28"/>
          <w:szCs w:val="28"/>
        </w:rPr>
      </w:pPr>
      <w:r>
        <w:rPr>
          <w:rFonts w:eastAsia="MS Mincho" w:cs="gotham xnarrow medium"/>
          <w:b/>
          <w:color w:val="004586"/>
          <w:sz w:val="28"/>
          <w:szCs w:val="28"/>
        </w:rPr>
        <w:t>Critères d’éligibilité des candidats et projets</w:t>
      </w:r>
    </w:p>
    <w:p w14:paraId="027D2BA1" w14:textId="77777777" w:rsidR="00F60FB9" w:rsidRDefault="00F60FB9" w:rsidP="00F60FB9">
      <w:pPr>
        <w:spacing w:before="68" w:after="62" w:line="227" w:lineRule="atLeast"/>
        <w:rPr>
          <w:rFonts w:eastAsia="MS Mincho" w:cs="gotham xnarrow medium"/>
          <w:b/>
          <w:color w:val="004586"/>
          <w:sz w:val="28"/>
          <w:szCs w:val="28"/>
        </w:rPr>
      </w:pPr>
    </w:p>
    <w:p w14:paraId="16FF6FD2" w14:textId="77777777" w:rsidR="00F60FB9" w:rsidRDefault="00F60FB9" w:rsidP="00F60FB9">
      <w:pPr>
        <w:spacing w:after="120"/>
        <w:rPr>
          <w:rFonts w:cs="Arial"/>
          <w:color w:val="000000"/>
          <w:szCs w:val="20"/>
        </w:rPr>
      </w:pPr>
      <w:bookmarkStart w:id="8" w:name="__RefHeading__22541_1180260950"/>
      <w:bookmarkEnd w:id="8"/>
      <w:r>
        <w:rPr>
          <w:rFonts w:cs="Arial"/>
          <w:color w:val="000000"/>
          <w:szCs w:val="20"/>
        </w:rPr>
        <w:t>Afin de pouvoir bénéficier de l’intervention financière de la RBC dans le cadre de ce programme, le candidat doit :</w:t>
      </w:r>
    </w:p>
    <w:p w14:paraId="607184D6" w14:textId="77777777" w:rsidR="00F60FB9" w:rsidRPr="00667AB0" w:rsidRDefault="00F60FB9" w:rsidP="00F60FB9">
      <w:pPr>
        <w:pStyle w:val="Paragraphedeliste"/>
        <w:widowControl w:val="0"/>
        <w:numPr>
          <w:ilvl w:val="0"/>
          <w:numId w:val="33"/>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rPr>
      </w:pPr>
      <w:bookmarkStart w:id="9" w:name="__RefHeading__22543_1180260950"/>
      <w:bookmarkStart w:id="10" w:name="_Hlk158018899"/>
      <w:bookmarkEnd w:id="9"/>
      <w:r w:rsidRPr="00667AB0">
        <w:rPr>
          <w:rFonts w:cs="Arial"/>
          <w:b/>
          <w:bCs/>
          <w:color w:val="000000"/>
          <w:szCs w:val="20"/>
        </w:rPr>
        <w:t>Être une entreprise sociale et démocratique</w:t>
      </w:r>
      <w:r w:rsidRPr="00667AB0">
        <w:rPr>
          <w:rFonts w:cs="Arial"/>
          <w:color w:val="000000"/>
          <w:szCs w:val="20"/>
        </w:rPr>
        <w:t xml:space="preserve"> : </w:t>
      </w:r>
    </w:p>
    <w:p w14:paraId="7E01E366" w14:textId="77777777" w:rsidR="00F60FB9" w:rsidRDefault="00F60FB9" w:rsidP="00F60FB9">
      <w:pPr>
        <w:pStyle w:val="Paragraphedeliste"/>
        <w:widowControl w:val="0"/>
        <w:numPr>
          <w:ilvl w:val="1"/>
          <w:numId w:val="33"/>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rPr>
      </w:pPr>
      <w:r w:rsidRPr="00667AB0">
        <w:rPr>
          <w:rFonts w:cs="Arial"/>
          <w:color w:val="000000"/>
          <w:szCs w:val="20"/>
        </w:rPr>
        <w:t>Seules peuvent se porter candidates les entreprises dotées d’une personnalité juridique</w:t>
      </w:r>
      <w:r>
        <w:rPr>
          <w:rFonts w:cs="Arial"/>
          <w:color w:val="000000"/>
          <w:szCs w:val="20"/>
        </w:rPr>
        <w:t xml:space="preserve"> </w:t>
      </w:r>
      <w:r w:rsidRPr="00667AB0">
        <w:rPr>
          <w:rFonts w:cs="Arial"/>
          <w:color w:val="000000"/>
          <w:szCs w:val="20"/>
        </w:rPr>
        <w:t>et d’un numéro d’entreprise à la date de clôture de l’appel.</w:t>
      </w:r>
    </w:p>
    <w:p w14:paraId="297DC235" w14:textId="77777777" w:rsidR="00F60FB9" w:rsidRDefault="00F60FB9" w:rsidP="00F60FB9">
      <w:pPr>
        <w:pStyle w:val="Paragraphedeliste"/>
        <w:widowControl w:val="0"/>
        <w:numPr>
          <w:ilvl w:val="1"/>
          <w:numId w:val="33"/>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rPr>
      </w:pPr>
      <w:r w:rsidRPr="00667AB0">
        <w:rPr>
          <w:rFonts w:cs="Arial"/>
          <w:color w:val="000000"/>
          <w:szCs w:val="20"/>
        </w:rPr>
        <w:t>Il peut s’agir d’une entreprise existante ou nouvellement créée.</w:t>
      </w:r>
    </w:p>
    <w:p w14:paraId="5890325C" w14:textId="77777777" w:rsidR="00F60FB9" w:rsidRPr="008B5B8D" w:rsidRDefault="00F60FB9" w:rsidP="00F60FB9">
      <w:pPr>
        <w:pStyle w:val="Paragraphedeliste"/>
        <w:widowControl w:val="0"/>
        <w:numPr>
          <w:ilvl w:val="1"/>
          <w:numId w:val="33"/>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rPr>
      </w:pPr>
      <w:r>
        <w:rPr>
          <w:rFonts w:cs="Arial"/>
          <w:color w:val="000000"/>
          <w:szCs w:val="20"/>
        </w:rPr>
        <w:t>Les statuts de l’entreprise doivent être conformes aux principes des entreprises sociales et démocratiques (ASBL, SC). Toute autre entreprise est éligible (hormis les Fondations) à condition que les statuts incluent les principes d’une entreprise sociale et démocratique (voir ci-dessous).</w:t>
      </w:r>
    </w:p>
    <w:p w14:paraId="2EE8DBB9" w14:textId="77777777" w:rsidR="00F60FB9" w:rsidRPr="00F06B0F" w:rsidRDefault="00F60FB9" w:rsidP="00F60FB9">
      <w:pPr>
        <w:pStyle w:val="Paragraphedeliste"/>
        <w:widowControl w:val="0"/>
        <w:numPr>
          <w:ilvl w:val="1"/>
          <w:numId w:val="33"/>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rPr>
      </w:pPr>
      <w:r w:rsidRPr="00F06B0F">
        <w:rPr>
          <w:rFonts w:cs="Arial"/>
          <w:b/>
          <w:bCs/>
          <w:color w:val="000000"/>
          <w:szCs w:val="20"/>
        </w:rPr>
        <w:t>L’entreprise sociale et démocratique doit satisfaire aux trois principes définis dans l’ordonnance du 23 juillet 2018 relative à l'agrément et au soutien des entreprises sociales</w:t>
      </w:r>
      <w:r w:rsidRPr="00F06B0F">
        <w:rPr>
          <w:rFonts w:cs="Arial"/>
          <w:color w:val="000000"/>
          <w:szCs w:val="20"/>
        </w:rPr>
        <w:t>, à savoir : finalité sociale et/ou environnementale plutôt que pure finalité de profit privé, viabilité économique, et gouvernance démocratique incluant les diverses parties prenantes.</w:t>
      </w:r>
    </w:p>
    <w:p w14:paraId="36421C0D" w14:textId="77777777" w:rsidR="00F60FB9" w:rsidRDefault="00F60FB9" w:rsidP="00F60FB9">
      <w:pPr>
        <w:pStyle w:val="Paragraphedeliste"/>
        <w:widowControl w:val="0"/>
        <w:numPr>
          <w:ilvl w:val="1"/>
          <w:numId w:val="33"/>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rPr>
      </w:pPr>
      <w:r w:rsidRPr="00667AB0">
        <w:rPr>
          <w:rFonts w:cs="Arial"/>
          <w:color w:val="000000"/>
          <w:szCs w:val="20"/>
        </w:rPr>
        <w:t xml:space="preserve">Si l’entreprise ne détient pas l’agrément à la date de dépôt du dossier, elle doit démontrer qu’elle satisfait à ses exigences et </w:t>
      </w:r>
      <w:r w:rsidRPr="00667AB0">
        <w:rPr>
          <w:rFonts w:eastAsia="Times New Roman" w:cs="Arial"/>
          <w:szCs w:val="20"/>
          <w:lang w:eastAsia="fr-BE"/>
        </w:rPr>
        <w:t xml:space="preserve">s’engager à le demander en cours de projet ou à l’issue de celui-ci. </w:t>
      </w:r>
      <w:bookmarkEnd w:id="10"/>
    </w:p>
    <w:p w14:paraId="213B0261" w14:textId="77777777" w:rsidR="00F60FB9" w:rsidRDefault="00F60FB9" w:rsidP="00F60FB9">
      <w:pPr>
        <w:pStyle w:val="Paragraphedeliste"/>
        <w:widowControl w:val="0"/>
        <w:numPr>
          <w:ilvl w:val="0"/>
          <w:numId w:val="33"/>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rPr>
      </w:pPr>
      <w:bookmarkStart w:id="11" w:name="_Hlk158019128"/>
      <w:r>
        <w:rPr>
          <w:rFonts w:cs="Arial"/>
          <w:b/>
          <w:bCs/>
          <w:color w:val="000000"/>
          <w:szCs w:val="20"/>
        </w:rPr>
        <w:t>Être soumis par une seule entreprise</w:t>
      </w:r>
      <w:r>
        <w:rPr>
          <w:rFonts w:cs="Arial"/>
          <w:color w:val="000000"/>
          <w:szCs w:val="20"/>
        </w:rPr>
        <w:t xml:space="preserve"> : un consortium ne peut pas se porter candidat, et le projet doit être porté par une seule entité juridique. Si un projet trouve son origine dans l’activité de plusieurs </w:t>
      </w:r>
      <w:proofErr w:type="spellStart"/>
      <w:proofErr w:type="gramStart"/>
      <w:r>
        <w:rPr>
          <w:rFonts w:cs="Arial"/>
          <w:color w:val="000000"/>
          <w:szCs w:val="20"/>
        </w:rPr>
        <w:t>acteur.rice</w:t>
      </w:r>
      <w:proofErr w:type="gramEnd"/>
      <w:r>
        <w:rPr>
          <w:rFonts w:cs="Arial"/>
          <w:color w:val="000000"/>
          <w:szCs w:val="20"/>
        </w:rPr>
        <w:t>.s</w:t>
      </w:r>
      <w:proofErr w:type="spellEnd"/>
      <w:r>
        <w:rPr>
          <w:rFonts w:cs="Arial"/>
          <w:color w:val="000000"/>
          <w:szCs w:val="20"/>
        </w:rPr>
        <w:t xml:space="preserve"> </w:t>
      </w:r>
      <w:proofErr w:type="spellStart"/>
      <w:r>
        <w:rPr>
          <w:rFonts w:cs="Arial"/>
          <w:color w:val="000000"/>
          <w:szCs w:val="20"/>
        </w:rPr>
        <w:t>existant.e.s</w:t>
      </w:r>
      <w:proofErr w:type="spellEnd"/>
      <w:r>
        <w:rPr>
          <w:rFonts w:cs="Arial"/>
          <w:color w:val="000000"/>
          <w:szCs w:val="20"/>
        </w:rPr>
        <w:t xml:space="preserve">, il est impératif qu’il soit développé au sein d’une structure juridique distincte. La démarche collaborative reste cependant encouragée </w:t>
      </w:r>
      <w:proofErr w:type="gramStart"/>
      <w:r>
        <w:rPr>
          <w:rFonts w:cs="Arial"/>
          <w:color w:val="000000"/>
          <w:szCs w:val="20"/>
        </w:rPr>
        <w:t>de par</w:t>
      </w:r>
      <w:proofErr w:type="gramEnd"/>
      <w:r>
        <w:rPr>
          <w:rFonts w:cs="Arial"/>
          <w:color w:val="000000"/>
          <w:szCs w:val="20"/>
        </w:rPr>
        <w:t xml:space="preserve"> la définition de l’entreprenariat social et démocratique. Par ailleurs, il est possible d’inclure la recherche d’expertise externe complémentaire dans le projet sous forme de sous-traitance.</w:t>
      </w:r>
    </w:p>
    <w:bookmarkEnd w:id="11"/>
    <w:p w14:paraId="6FD70D0A" w14:textId="77777777" w:rsidR="00F60FB9" w:rsidRDefault="00F60FB9" w:rsidP="00F60FB9">
      <w:pPr>
        <w:pStyle w:val="Paragraphedeliste"/>
        <w:widowControl w:val="0"/>
        <w:numPr>
          <w:ilvl w:val="0"/>
          <w:numId w:val="33"/>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rPr>
      </w:pPr>
      <w:r>
        <w:rPr>
          <w:rFonts w:cs="Arial"/>
          <w:b/>
          <w:bCs/>
          <w:color w:val="000000"/>
          <w:szCs w:val="20"/>
        </w:rPr>
        <w:t>Avoir au moins un siège d’exploitation en RBC</w:t>
      </w:r>
      <w:r>
        <w:rPr>
          <w:rFonts w:cs="Arial"/>
          <w:color w:val="000000"/>
          <w:szCs w:val="20"/>
        </w:rPr>
        <w:t>.</w:t>
      </w:r>
    </w:p>
    <w:p w14:paraId="281C359D" w14:textId="77777777" w:rsidR="00F60FB9" w:rsidRDefault="00F60FB9" w:rsidP="00F60FB9">
      <w:pPr>
        <w:widowControl w:val="0"/>
        <w:numPr>
          <w:ilvl w:val="0"/>
          <w:numId w:val="33"/>
        </w:numPr>
        <w:pBdr>
          <w:top w:val="none" w:sz="4" w:space="0" w:color="000000"/>
          <w:left w:val="none" w:sz="4" w:space="0" w:color="000000"/>
          <w:bottom w:val="none" w:sz="4" w:space="0" w:color="000000"/>
          <w:right w:val="none" w:sz="4" w:space="0" w:color="000000"/>
          <w:between w:val="none" w:sz="4" w:space="0" w:color="000000"/>
        </w:pBdr>
        <w:spacing w:after="80" w:line="240" w:lineRule="auto"/>
        <w:ind w:left="714" w:hanging="357"/>
        <w:jc w:val="both"/>
        <w:rPr>
          <w:rFonts w:cs="Arial"/>
          <w:color w:val="000000"/>
          <w:szCs w:val="20"/>
        </w:rPr>
      </w:pPr>
      <w:r>
        <w:rPr>
          <w:rFonts w:cs="Arial"/>
          <w:b/>
          <w:bCs/>
          <w:color w:val="000000"/>
          <w:szCs w:val="20"/>
        </w:rPr>
        <w:t xml:space="preserve">Avoir soumis sa demande au plus tard </w:t>
      </w:r>
      <w:r w:rsidRPr="001B6E31">
        <w:rPr>
          <w:rFonts w:cs="Arial"/>
          <w:b/>
          <w:bCs/>
          <w:color w:val="000000"/>
          <w:szCs w:val="20"/>
        </w:rPr>
        <w:t xml:space="preserve">le </w:t>
      </w:r>
      <w:bookmarkStart w:id="12" w:name="_Hlk158019842"/>
      <w:r w:rsidRPr="001B6E31">
        <w:rPr>
          <w:rFonts w:cs="Arial"/>
          <w:b/>
          <w:bCs/>
          <w:color w:val="000000"/>
          <w:szCs w:val="20"/>
        </w:rPr>
        <w:t>2</w:t>
      </w:r>
      <w:r>
        <w:rPr>
          <w:rFonts w:cs="Arial"/>
          <w:b/>
          <w:bCs/>
          <w:color w:val="000000"/>
          <w:szCs w:val="20"/>
        </w:rPr>
        <w:t>8</w:t>
      </w:r>
      <w:r w:rsidRPr="001B6E31">
        <w:rPr>
          <w:rFonts w:cs="Arial"/>
          <w:b/>
          <w:bCs/>
          <w:color w:val="000000"/>
          <w:szCs w:val="20"/>
        </w:rPr>
        <w:t>/11/2024 à 14h.</w:t>
      </w:r>
      <w:bookmarkEnd w:id="12"/>
    </w:p>
    <w:p w14:paraId="5D41A0F9" w14:textId="77777777" w:rsidR="00F60FB9" w:rsidRDefault="00F60FB9" w:rsidP="00F60FB9">
      <w:pPr>
        <w:pStyle w:val="Paragraphedeliste"/>
        <w:widowControl w:val="0"/>
        <w:numPr>
          <w:ilvl w:val="0"/>
          <w:numId w:val="33"/>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rPr>
      </w:pPr>
      <w:bookmarkStart w:id="13" w:name="_Hlk158019189"/>
      <w:r>
        <w:rPr>
          <w:rFonts w:cs="Arial"/>
          <w:b/>
          <w:bCs/>
          <w:color w:val="000000"/>
          <w:szCs w:val="20"/>
        </w:rPr>
        <w:t>Proposer un projet qui correspond au périmètre de l’action</w:t>
      </w:r>
      <w:r>
        <w:rPr>
          <w:rFonts w:cs="Arial"/>
          <w:color w:val="000000"/>
          <w:szCs w:val="20"/>
        </w:rPr>
        <w:t xml:space="preserve"> : le projet doit répondre aux </w:t>
      </w:r>
      <w:r>
        <w:rPr>
          <w:rFonts w:cs="Arial"/>
          <w:color w:val="000000"/>
          <w:szCs w:val="20"/>
        </w:rPr>
        <w:lastRenderedPageBreak/>
        <w:t xml:space="preserve">objectifs du programme par l’identité de ses acteurs, sa méthodologie et ses finalités. Doivent être présents le caractère socialement innovant, le nouveau produit/procédé/service, la démarche d'entreprenariat social et démocratique (participation de différents types d’acteurs à la coproduction et/ou la </w:t>
      </w:r>
      <w:proofErr w:type="spellStart"/>
      <w:r>
        <w:rPr>
          <w:rFonts w:cs="Arial"/>
          <w:color w:val="000000"/>
          <w:szCs w:val="20"/>
        </w:rPr>
        <w:t>co-conception</w:t>
      </w:r>
      <w:proofErr w:type="spellEnd"/>
      <w:r>
        <w:rPr>
          <w:rFonts w:cs="Arial"/>
          <w:color w:val="000000"/>
          <w:szCs w:val="20"/>
        </w:rPr>
        <w:t xml:space="preserve"> de la stratégie de l’entreprise), ainsi que la démarche de </w:t>
      </w:r>
      <w:proofErr w:type="spellStart"/>
      <w:r>
        <w:rPr>
          <w:rFonts w:cs="Arial"/>
          <w:color w:val="000000"/>
          <w:szCs w:val="20"/>
        </w:rPr>
        <w:t>testing</w:t>
      </w:r>
      <w:proofErr w:type="spellEnd"/>
      <w:r>
        <w:rPr>
          <w:rFonts w:cs="Arial"/>
          <w:color w:val="000000"/>
          <w:szCs w:val="20"/>
        </w:rPr>
        <w:t xml:space="preserve"> et de prototypage.</w:t>
      </w:r>
    </w:p>
    <w:bookmarkEnd w:id="13"/>
    <w:p w14:paraId="39C96199" w14:textId="77777777" w:rsidR="00F60FB9" w:rsidRDefault="00F60FB9" w:rsidP="00F60FB9">
      <w:pPr>
        <w:pStyle w:val="Paragraphedeliste"/>
        <w:widowControl w:val="0"/>
        <w:numPr>
          <w:ilvl w:val="0"/>
          <w:numId w:val="33"/>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rPr>
      </w:pPr>
      <w:r>
        <w:rPr>
          <w:rFonts w:cs="Arial"/>
          <w:b/>
          <w:bCs/>
          <w:color w:val="000000"/>
          <w:szCs w:val="20"/>
        </w:rPr>
        <w:t>Avoir rempli le cas échéant ses obligations envers la Région dans le cadre d’aides antérieures</w:t>
      </w:r>
      <w:r>
        <w:rPr>
          <w:rFonts w:cs="Arial"/>
          <w:color w:val="000000"/>
          <w:szCs w:val="20"/>
        </w:rPr>
        <w:t>.</w:t>
      </w:r>
    </w:p>
    <w:p w14:paraId="7DB20F0F" w14:textId="77777777" w:rsidR="00F60FB9" w:rsidRDefault="00F60FB9" w:rsidP="00F60FB9">
      <w:pPr>
        <w:pStyle w:val="Paragraphedeliste"/>
        <w:widowControl w:val="0"/>
        <w:numPr>
          <w:ilvl w:val="0"/>
          <w:numId w:val="33"/>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rPr>
      </w:pPr>
      <w:bookmarkStart w:id="14" w:name="_Hlk158019598"/>
      <w:r>
        <w:rPr>
          <w:rFonts w:cs="Arial"/>
          <w:b/>
          <w:bCs/>
          <w:color w:val="000000"/>
          <w:szCs w:val="20"/>
        </w:rPr>
        <w:t>Démontrer l’effet incitatif de l’aide</w:t>
      </w:r>
      <w:r>
        <w:rPr>
          <w:rFonts w:cs="Arial"/>
          <w:color w:val="000000"/>
          <w:szCs w:val="20"/>
        </w:rPr>
        <w:t xml:space="preserve"> : le candidat doit démontrer que le projet ne pourrait pas être réalisé, ou devrait être sensiblement moins ambitieux, sans l’intervention d’Innoviris.</w:t>
      </w:r>
    </w:p>
    <w:bookmarkEnd w:id="14"/>
    <w:p w14:paraId="32F8A28B" w14:textId="77777777" w:rsidR="00F60FB9" w:rsidRDefault="00F60FB9" w:rsidP="00F60FB9">
      <w:pPr>
        <w:pStyle w:val="Paragraphedeliste"/>
        <w:widowControl w:val="0"/>
        <w:numPr>
          <w:ilvl w:val="0"/>
          <w:numId w:val="33"/>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rPr>
      </w:pPr>
      <w:r>
        <w:rPr>
          <w:rFonts w:cs="Arial"/>
          <w:b/>
          <w:bCs/>
          <w:color w:val="000000"/>
          <w:szCs w:val="20"/>
        </w:rPr>
        <w:t>Justifier d’un impact (potentiel) favorable sur la RBC</w:t>
      </w:r>
      <w:r>
        <w:rPr>
          <w:rFonts w:cs="Arial"/>
          <w:color w:val="000000"/>
          <w:szCs w:val="20"/>
        </w:rPr>
        <w:t xml:space="preserve"> d’un point de vue social, environnemental, économique et emploi.</w:t>
      </w:r>
    </w:p>
    <w:p w14:paraId="07807E26" w14:textId="77777777" w:rsidR="00F60FB9" w:rsidRDefault="00F60FB9" w:rsidP="00F60FB9">
      <w:pPr>
        <w:pStyle w:val="Paragraphedeliste"/>
        <w:widowControl w:val="0"/>
        <w:numPr>
          <w:ilvl w:val="0"/>
          <w:numId w:val="33"/>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rPr>
      </w:pPr>
      <w:r>
        <w:rPr>
          <w:rFonts w:cs="Arial"/>
          <w:b/>
          <w:bCs/>
          <w:color w:val="000000"/>
          <w:szCs w:val="20"/>
        </w:rPr>
        <w:t>Ne pas déjà bénéficier d’un soutien public pour les tâches reprises dans le projet</w:t>
      </w:r>
      <w:r>
        <w:rPr>
          <w:rFonts w:cs="Arial"/>
          <w:color w:val="000000"/>
          <w:szCs w:val="20"/>
        </w:rPr>
        <w:t xml:space="preserve"> (interdiction du double financement).</w:t>
      </w:r>
    </w:p>
    <w:p w14:paraId="67742E80" w14:textId="77777777" w:rsidR="00F60FB9" w:rsidRPr="00787118" w:rsidRDefault="00F60FB9" w:rsidP="00F60FB9">
      <w:pPr>
        <w:pStyle w:val="Paragraphedeliste"/>
        <w:widowControl w:val="0"/>
        <w:numPr>
          <w:ilvl w:val="0"/>
          <w:numId w:val="33"/>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b/>
          <w:bCs/>
          <w:color w:val="000000"/>
          <w:szCs w:val="20"/>
        </w:rPr>
      </w:pPr>
      <w:r w:rsidRPr="00787118">
        <w:rPr>
          <w:rFonts w:asciiTheme="minorHAnsi" w:hAnsiTheme="minorHAnsi" w:cstheme="minorHAnsi"/>
          <w:b/>
          <w:bCs/>
          <w:sz w:val="22"/>
        </w:rPr>
        <w:t>Ne pas avoir débuté le projet avant l'introduction de la demande d'aide</w:t>
      </w:r>
    </w:p>
    <w:p w14:paraId="6F28D544" w14:textId="1DC5AEA3" w:rsidR="00F60FB9" w:rsidRPr="00787118" w:rsidRDefault="00F60FB9" w:rsidP="00F60FB9">
      <w:pPr>
        <w:pStyle w:val="Paragraphedeliste"/>
        <w:numPr>
          <w:ilvl w:val="0"/>
          <w:numId w:val="33"/>
        </w:numPr>
        <w:pBdr>
          <w:top w:val="none" w:sz="4" w:space="0" w:color="000000"/>
          <w:left w:val="none" w:sz="4" w:space="0" w:color="000000"/>
          <w:bottom w:val="none" w:sz="4" w:space="0" w:color="000000"/>
          <w:right w:val="none" w:sz="4" w:space="0" w:color="000000"/>
          <w:between w:val="none" w:sz="4" w:space="0" w:color="000000"/>
        </w:pBdr>
        <w:contextualSpacing w:val="0"/>
        <w:jc w:val="both"/>
        <w:rPr>
          <w:rFonts w:cs="Arial"/>
          <w:color w:val="000000"/>
          <w:szCs w:val="20"/>
        </w:rPr>
      </w:pPr>
      <w:bookmarkStart w:id="15" w:name="_Hlk158019656"/>
      <w:r w:rsidRPr="00667AB0">
        <w:rPr>
          <w:rFonts w:cs="Arial"/>
          <w:b/>
          <w:bCs/>
          <w:color w:val="000000"/>
          <w:szCs w:val="20"/>
        </w:rPr>
        <w:t xml:space="preserve">Le montant de la subvention ne peut pas porter la totalité des aides de minimis </w:t>
      </w:r>
      <w:r w:rsidRPr="00787118">
        <w:rPr>
          <w:rFonts w:cs="Arial"/>
          <w:color w:val="000000"/>
          <w:szCs w:val="20"/>
        </w:rPr>
        <w:t xml:space="preserve">qui ont déjà été accordées à l’entreprise à un montant supérieur à </w:t>
      </w:r>
      <w:r w:rsidR="00485713">
        <w:rPr>
          <w:rFonts w:cs="Arial"/>
          <w:color w:val="000000"/>
          <w:szCs w:val="20"/>
        </w:rPr>
        <w:t>3</w:t>
      </w:r>
      <w:r w:rsidRPr="00787118">
        <w:rPr>
          <w:rFonts w:cs="Arial"/>
          <w:color w:val="000000"/>
          <w:szCs w:val="20"/>
        </w:rPr>
        <w:t>00.000 euros sur une période de trois exercices fiscaux.</w:t>
      </w:r>
    </w:p>
    <w:tbl>
      <w:tblPr>
        <w:tblStyle w:val="Grilledutableau"/>
        <w:tblW w:w="0" w:type="auto"/>
        <w:tblLook w:val="04A0" w:firstRow="1" w:lastRow="0" w:firstColumn="1" w:lastColumn="0" w:noHBand="0" w:noVBand="1"/>
      </w:tblPr>
      <w:tblGrid>
        <w:gridCol w:w="9060"/>
      </w:tblGrid>
      <w:tr w:rsidR="00F60FB9" w14:paraId="376BCCBA" w14:textId="77777777" w:rsidTr="00924CDB">
        <w:tc>
          <w:tcPr>
            <w:tcW w:w="9621" w:type="dxa"/>
          </w:tcPr>
          <w:bookmarkEnd w:id="15"/>
          <w:p w14:paraId="0C8A79B5" w14:textId="77777777" w:rsidR="00F60FB9" w:rsidRDefault="00F60FB9" w:rsidP="00924CDB">
            <w:pPr>
              <w:spacing w:after="120"/>
              <w:rPr>
                <w:rFonts w:cs="Arial"/>
                <w:b/>
                <w:color w:val="000000"/>
                <w:szCs w:val="20"/>
              </w:rPr>
            </w:pPr>
            <w:r>
              <w:rPr>
                <w:rFonts w:cs="Arial"/>
                <w:b/>
                <w:color w:val="0070C0"/>
                <w:szCs w:val="20"/>
              </w:rPr>
              <w:t>Remarque</w:t>
            </w:r>
          </w:p>
        </w:tc>
      </w:tr>
      <w:tr w:rsidR="00F60FB9" w:rsidRPr="008B5B8D" w14:paraId="4FCE23A3" w14:textId="77777777" w:rsidTr="00924CDB">
        <w:tc>
          <w:tcPr>
            <w:tcW w:w="9621" w:type="dxa"/>
          </w:tcPr>
          <w:p w14:paraId="3D99C959" w14:textId="77777777" w:rsidR="00F60FB9" w:rsidRDefault="00F60FB9" w:rsidP="00924CDB">
            <w:pPr>
              <w:spacing w:after="120"/>
              <w:rPr>
                <w:rFonts w:cs="Arial"/>
                <w:b/>
                <w:color w:val="000000"/>
                <w:szCs w:val="20"/>
              </w:rPr>
            </w:pPr>
            <w:r>
              <w:rPr>
                <w:rFonts w:cs="Arial"/>
                <w:b/>
                <w:color w:val="000000"/>
                <w:szCs w:val="20"/>
              </w:rPr>
              <w:t xml:space="preserve">Il est important de noter que toute organisation candidate doit être financièrement prête à assurer une partie des frais du projet étant donné qu’il est possible qu’il y ait un décalage entre la date de début du projet et la réception de la première tranche de subside, et que le paiement d’une partie du subside est toujours réalisé a posteriori de la fin du projet. </w:t>
            </w:r>
          </w:p>
        </w:tc>
      </w:tr>
    </w:tbl>
    <w:p w14:paraId="323A08EB" w14:textId="77777777" w:rsidR="00F60FB9" w:rsidRDefault="00F60FB9" w:rsidP="00F60FB9">
      <w:pPr>
        <w:pStyle w:val="Pa8"/>
        <w:spacing w:line="360" w:lineRule="auto"/>
        <w:ind w:right="397"/>
        <w:jc w:val="both"/>
        <w:rPr>
          <w:rFonts w:ascii="Arial" w:hAnsi="Arial" w:cs="Arial"/>
          <w:b/>
          <w:sz w:val="22"/>
          <w:szCs w:val="22"/>
        </w:rPr>
      </w:pPr>
    </w:p>
    <w:p w14:paraId="7774FE01" w14:textId="77777777" w:rsidR="00F60FB9" w:rsidRDefault="00F60FB9" w:rsidP="00F60FB9">
      <w:pPr>
        <w:pStyle w:val="Pa8"/>
        <w:spacing w:line="360" w:lineRule="auto"/>
        <w:ind w:right="397"/>
        <w:jc w:val="both"/>
        <w:rPr>
          <w:rFonts w:ascii="Arial" w:hAnsi="Arial" w:cs="Arial"/>
          <w:b/>
          <w:sz w:val="22"/>
          <w:szCs w:val="22"/>
        </w:rPr>
      </w:pPr>
      <w:r>
        <w:rPr>
          <w:rFonts w:ascii="Arial" w:hAnsi="Arial" w:cs="Arial"/>
          <w:b/>
          <w:sz w:val="22"/>
          <w:szCs w:val="22"/>
        </w:rPr>
        <w:t>A contrario, sont donc exclus de l’appel à projets :</w:t>
      </w:r>
    </w:p>
    <w:p w14:paraId="5E415603" w14:textId="77777777" w:rsidR="00F60FB9" w:rsidRDefault="00F60FB9" w:rsidP="00F60FB9">
      <w:pPr>
        <w:pStyle w:val="Default"/>
      </w:pPr>
    </w:p>
    <w:p w14:paraId="0B8D8F6E" w14:textId="77777777" w:rsidR="00F60FB9" w:rsidRDefault="00F60FB9" w:rsidP="00F60FB9">
      <w:pPr>
        <w:pStyle w:val="Default"/>
        <w:numPr>
          <w:ilvl w:val="0"/>
          <w:numId w:val="38"/>
        </w:numPr>
        <w:pBdr>
          <w:top w:val="none" w:sz="0" w:space="0" w:color="auto"/>
          <w:left w:val="none" w:sz="0" w:space="0" w:color="auto"/>
          <w:bottom w:val="none" w:sz="0" w:space="0" w:color="auto"/>
          <w:right w:val="none" w:sz="0" w:space="0" w:color="auto"/>
          <w:between w:val="none" w:sz="0" w:space="0" w:color="auto"/>
        </w:pBdr>
        <w:jc w:val="both"/>
        <w:rPr>
          <w:sz w:val="20"/>
          <w:szCs w:val="20"/>
        </w:rPr>
      </w:pPr>
      <w:r>
        <w:rPr>
          <w:sz w:val="20"/>
          <w:szCs w:val="20"/>
        </w:rPr>
        <w:t xml:space="preserve">Les entreprises qui ne correspondant aux caractéristiques d’entreprise sociale et démocratique (voir ci-dessus). </w:t>
      </w:r>
    </w:p>
    <w:p w14:paraId="50C4165F" w14:textId="77777777" w:rsidR="00F60FB9" w:rsidRDefault="00F60FB9" w:rsidP="00F60FB9">
      <w:pPr>
        <w:pStyle w:val="Default"/>
        <w:numPr>
          <w:ilvl w:val="0"/>
          <w:numId w:val="38"/>
        </w:numPr>
        <w:pBdr>
          <w:top w:val="none" w:sz="0" w:space="0" w:color="auto"/>
          <w:left w:val="none" w:sz="0" w:space="0" w:color="auto"/>
          <w:bottom w:val="none" w:sz="0" w:space="0" w:color="auto"/>
          <w:right w:val="none" w:sz="0" w:space="0" w:color="auto"/>
          <w:between w:val="none" w:sz="0" w:space="0" w:color="auto"/>
        </w:pBdr>
        <w:jc w:val="both"/>
        <w:rPr>
          <w:sz w:val="20"/>
          <w:szCs w:val="20"/>
        </w:rPr>
      </w:pPr>
      <w:r>
        <w:rPr>
          <w:sz w:val="20"/>
          <w:szCs w:val="20"/>
        </w:rPr>
        <w:t>Les indépendants en personne physique.</w:t>
      </w:r>
    </w:p>
    <w:p w14:paraId="0D9B292F" w14:textId="77777777" w:rsidR="00F60FB9" w:rsidRPr="005E443C" w:rsidRDefault="00F60FB9" w:rsidP="00F60FB9">
      <w:pPr>
        <w:pStyle w:val="Default"/>
        <w:numPr>
          <w:ilvl w:val="0"/>
          <w:numId w:val="38"/>
        </w:numPr>
        <w:pBdr>
          <w:top w:val="none" w:sz="0" w:space="0" w:color="auto"/>
          <w:left w:val="none" w:sz="0" w:space="0" w:color="auto"/>
          <w:bottom w:val="none" w:sz="0" w:space="0" w:color="auto"/>
          <w:right w:val="none" w:sz="0" w:space="0" w:color="auto"/>
          <w:between w:val="none" w:sz="0" w:space="0" w:color="auto"/>
        </w:pBdr>
        <w:jc w:val="both"/>
        <w:rPr>
          <w:sz w:val="20"/>
          <w:szCs w:val="20"/>
        </w:rPr>
      </w:pPr>
      <w:r>
        <w:rPr>
          <w:sz w:val="20"/>
          <w:szCs w:val="20"/>
        </w:rPr>
        <w:t>Les administrations et les organismes publics ou parapublics.</w:t>
      </w:r>
    </w:p>
    <w:p w14:paraId="1487AE6B" w14:textId="77777777" w:rsidR="00F60FB9" w:rsidRDefault="00F60FB9" w:rsidP="00F60FB9">
      <w:pPr>
        <w:pBdr>
          <w:top w:val="none" w:sz="4" w:space="21" w:color="000000"/>
        </w:pBdr>
        <w:spacing w:after="120"/>
        <w:rPr>
          <w:rFonts w:cs="Arial"/>
          <w:b/>
          <w:color w:val="000000"/>
          <w:szCs w:val="20"/>
        </w:rPr>
      </w:pPr>
      <w:r>
        <w:rPr>
          <w:rFonts w:cs="Arial"/>
          <w:b/>
          <w:color w:val="000000"/>
          <w:szCs w:val="20"/>
        </w:rPr>
        <w:t>Sont hors scope de l’appel à projet :</w:t>
      </w:r>
    </w:p>
    <w:p w14:paraId="343AF725" w14:textId="77777777" w:rsidR="00F60FB9" w:rsidRPr="00F60FB9" w:rsidRDefault="00F60FB9" w:rsidP="00F60FB9">
      <w:pPr>
        <w:pStyle w:val="Paragraphedeliste"/>
        <w:widowControl w:val="0"/>
        <w:numPr>
          <w:ilvl w:val="0"/>
          <w:numId w:val="38"/>
        </w:numPr>
        <w:pBdr>
          <w:top w:val="none" w:sz="4" w:space="21" w:color="000000"/>
          <w:left w:val="none" w:sz="4" w:space="0" w:color="000000"/>
          <w:bottom w:val="none" w:sz="4" w:space="0" w:color="000000"/>
          <w:right w:val="none" w:sz="4" w:space="0" w:color="000000"/>
          <w:between w:val="none" w:sz="4" w:space="0" w:color="000000"/>
        </w:pBdr>
        <w:spacing w:after="120" w:line="240" w:lineRule="auto"/>
        <w:jc w:val="both"/>
        <w:rPr>
          <w:rFonts w:cs="Arial"/>
          <w:bCs/>
          <w:color w:val="000000"/>
          <w:szCs w:val="20"/>
        </w:rPr>
      </w:pPr>
      <w:r w:rsidRPr="00F60FB9">
        <w:rPr>
          <w:rFonts w:cs="Arial"/>
          <w:bCs/>
          <w:color w:val="000000"/>
          <w:szCs w:val="20"/>
        </w:rPr>
        <w:t>Les projets d’accompagnement et de soutien à l’entrepreneuriat, ceux-ci pouvant faire appel à d’autres moyens de financement.</w:t>
      </w:r>
    </w:p>
    <w:p w14:paraId="552809BA" w14:textId="77777777" w:rsidR="00F60FB9" w:rsidRPr="00F60FB9" w:rsidRDefault="00F60FB9" w:rsidP="00F60FB9">
      <w:pPr>
        <w:pStyle w:val="Paragraphedeliste"/>
        <w:widowControl w:val="0"/>
        <w:numPr>
          <w:ilvl w:val="0"/>
          <w:numId w:val="38"/>
        </w:numPr>
        <w:pBdr>
          <w:top w:val="none" w:sz="4" w:space="21" w:color="000000"/>
          <w:left w:val="none" w:sz="4" w:space="0" w:color="000000"/>
          <w:bottom w:val="none" w:sz="4" w:space="0" w:color="000000"/>
          <w:right w:val="none" w:sz="4" w:space="0" w:color="000000"/>
          <w:between w:val="none" w:sz="4" w:space="0" w:color="000000"/>
        </w:pBdr>
        <w:spacing w:after="120" w:line="240" w:lineRule="auto"/>
        <w:jc w:val="both"/>
        <w:rPr>
          <w:rFonts w:cs="Arial"/>
          <w:bCs/>
          <w:color w:val="000000"/>
          <w:szCs w:val="20"/>
        </w:rPr>
      </w:pPr>
      <w:r w:rsidRPr="00F60FB9">
        <w:rPr>
          <w:rFonts w:cs="Arial"/>
          <w:bCs/>
          <w:color w:val="000000"/>
          <w:szCs w:val="20"/>
        </w:rPr>
        <w:t xml:space="preserve">Les projets portant uniquement sur le développement d’un outil de support à l’activité (exemple : plate-forme numérique, …). </w:t>
      </w:r>
    </w:p>
    <w:p w14:paraId="7C0A02C0" w14:textId="77777777" w:rsidR="00F60FB9" w:rsidRDefault="00F60FB9" w:rsidP="00F60FB9">
      <w:pPr>
        <w:pBdr>
          <w:top w:val="none" w:sz="4" w:space="21" w:color="000000"/>
        </w:pBdr>
        <w:spacing w:after="120"/>
        <w:rPr>
          <w:rFonts w:cs="Arial"/>
          <w:b/>
          <w:color w:val="000000"/>
          <w:szCs w:val="20"/>
        </w:rPr>
      </w:pPr>
    </w:p>
    <w:p w14:paraId="27188C51" w14:textId="77777777" w:rsidR="00F60FB9" w:rsidRDefault="00F60FB9" w:rsidP="00F60FB9">
      <w:pPr>
        <w:keepNext/>
        <w:pBdr>
          <w:top w:val="none" w:sz="4" w:space="21" w:color="000000"/>
        </w:pBdr>
        <w:spacing w:before="68" w:after="62" w:line="227" w:lineRule="atLeast"/>
        <w:rPr>
          <w:rFonts w:eastAsia="MS Mincho" w:cs="gotham xnarrow medium"/>
          <w:b/>
          <w:color w:val="004586"/>
          <w:sz w:val="28"/>
          <w:szCs w:val="28"/>
        </w:rPr>
      </w:pPr>
      <w:r>
        <w:rPr>
          <w:rFonts w:eastAsia="MS Mincho" w:cs="gotham xnarrow medium"/>
          <w:b/>
          <w:color w:val="004586"/>
          <w:sz w:val="28"/>
          <w:szCs w:val="28"/>
        </w:rPr>
        <w:t>Sélection/évaluation des demandes </w:t>
      </w:r>
    </w:p>
    <w:p w14:paraId="73CBCFF9" w14:textId="77777777" w:rsidR="00F60FB9" w:rsidRPr="002A7A36" w:rsidRDefault="00F60FB9" w:rsidP="00F60FB9">
      <w:pPr>
        <w:keepNext/>
        <w:pBdr>
          <w:top w:val="none" w:sz="4" w:space="21" w:color="000000"/>
        </w:pBdr>
        <w:spacing w:before="68" w:after="62" w:line="227" w:lineRule="atLeast"/>
        <w:rPr>
          <w:rFonts w:eastAsia="MS Mincho" w:cs="gotham xnarrow medium"/>
          <w:b/>
          <w:color w:val="004586"/>
          <w:szCs w:val="20"/>
        </w:rPr>
      </w:pPr>
    </w:p>
    <w:p w14:paraId="6CF66769" w14:textId="77777777" w:rsidR="00F60FB9" w:rsidRPr="002A7A36" w:rsidRDefault="00F60FB9" w:rsidP="00F60FB9">
      <w:pPr>
        <w:keepNext/>
        <w:pBdr>
          <w:top w:val="none" w:sz="4" w:space="21" w:color="000000"/>
        </w:pBdr>
        <w:spacing w:after="120"/>
        <w:rPr>
          <w:rFonts w:cs="Arial"/>
          <w:color w:val="000000"/>
          <w:szCs w:val="20"/>
        </w:rPr>
      </w:pPr>
      <w:r w:rsidRPr="002A7A36">
        <w:rPr>
          <w:rFonts w:cs="Arial"/>
          <w:color w:val="000000"/>
          <w:szCs w:val="20"/>
        </w:rPr>
        <w:t>Les demandes sont d’abord collectées. Il s’en suit une vérification de l’éligibilité et une première pré-sélection après lesquelles les candidates et candidats sélectionnés seront invités à défendre leur projet devant un jury.</w:t>
      </w:r>
    </w:p>
    <w:p w14:paraId="43EA0CF9" w14:textId="77777777" w:rsidR="00F60FB9" w:rsidRPr="002A7A36" w:rsidRDefault="00F60FB9" w:rsidP="00F60FB9">
      <w:pPr>
        <w:pBdr>
          <w:top w:val="none" w:sz="4" w:space="21" w:color="000000"/>
        </w:pBdr>
        <w:rPr>
          <w:szCs w:val="20"/>
        </w:rPr>
      </w:pPr>
      <w:r w:rsidRPr="002A7A36">
        <w:rPr>
          <w:rFonts w:cs="Arial"/>
          <w:color w:val="000000"/>
          <w:szCs w:val="20"/>
        </w:rPr>
        <w:t>Le jury se composera à minima d’</w:t>
      </w:r>
      <w:r w:rsidRPr="002A7A36">
        <w:rPr>
          <w:szCs w:val="20"/>
        </w:rPr>
        <w:t xml:space="preserve">une conseillère ou d’un conseiller scientifique d’Innoviris, d’une conseillère ou d’un conseiller financier d’Innoviris, d’une entrepreneure ou d’un entrepreneur social innovant et confirmé, et d’un conseiller ou d’une conseillère de </w:t>
      </w:r>
      <w:proofErr w:type="spellStart"/>
      <w:r w:rsidRPr="002A7A36">
        <w:rPr>
          <w:szCs w:val="20"/>
        </w:rPr>
        <w:t>Finance.brussels</w:t>
      </w:r>
      <w:proofErr w:type="spellEnd"/>
      <w:r w:rsidRPr="002A7A36">
        <w:rPr>
          <w:szCs w:val="20"/>
        </w:rPr>
        <w:t xml:space="preserve"> – </w:t>
      </w:r>
      <w:proofErr w:type="spellStart"/>
      <w:r w:rsidRPr="002A7A36">
        <w:rPr>
          <w:szCs w:val="20"/>
        </w:rPr>
        <w:t>Brusoc</w:t>
      </w:r>
      <w:proofErr w:type="spellEnd"/>
      <w:r w:rsidRPr="002A7A36">
        <w:rPr>
          <w:szCs w:val="20"/>
        </w:rPr>
        <w:t xml:space="preserve">, ou équivalent. </w:t>
      </w:r>
    </w:p>
    <w:p w14:paraId="0500809B" w14:textId="77777777" w:rsidR="00F60FB9" w:rsidRPr="002A7A36" w:rsidRDefault="00F60FB9" w:rsidP="00F60FB9">
      <w:pPr>
        <w:pBdr>
          <w:top w:val="none" w:sz="4" w:space="21" w:color="000000"/>
        </w:pBdr>
        <w:spacing w:after="120"/>
        <w:rPr>
          <w:rFonts w:cs="Arial"/>
          <w:color w:val="000000"/>
          <w:szCs w:val="20"/>
        </w:rPr>
      </w:pPr>
    </w:p>
    <w:p w14:paraId="7F526D1B" w14:textId="77777777" w:rsidR="00F60FB9" w:rsidRPr="002A7A36" w:rsidRDefault="00F60FB9" w:rsidP="00F60FB9">
      <w:pPr>
        <w:pBdr>
          <w:top w:val="none" w:sz="4" w:space="21" w:color="000000"/>
        </w:pBdr>
        <w:spacing w:after="120"/>
        <w:rPr>
          <w:rFonts w:cs="Arial"/>
          <w:color w:val="000000"/>
          <w:szCs w:val="20"/>
        </w:rPr>
      </w:pPr>
      <w:r w:rsidRPr="002A7A36">
        <w:rPr>
          <w:rFonts w:cs="Arial"/>
          <w:color w:val="000000"/>
          <w:szCs w:val="20"/>
        </w:rPr>
        <w:t>Chaque demande devra être défendue par l’intermédiaire d’un pitch oral de l’équipe en charge de la réalisation du programme de travail, suivi d’une séance de questions/réponses, au terme de laquelle aura lieu une délibération à huis clos quant à la décision de financement éventuelle.</w:t>
      </w:r>
    </w:p>
    <w:p w14:paraId="1830AADC" w14:textId="77777777" w:rsidR="00F60FB9" w:rsidRPr="002A7A36" w:rsidRDefault="00F60FB9" w:rsidP="00F60FB9">
      <w:pPr>
        <w:pBdr>
          <w:top w:val="none" w:sz="4" w:space="21" w:color="000000"/>
        </w:pBdr>
        <w:spacing w:after="120"/>
        <w:rPr>
          <w:rFonts w:cs="Arial"/>
          <w:color w:val="000000"/>
          <w:szCs w:val="20"/>
        </w:rPr>
      </w:pPr>
      <w:r w:rsidRPr="002A7A36">
        <w:rPr>
          <w:rFonts w:cs="Arial"/>
          <w:color w:val="000000"/>
          <w:szCs w:val="20"/>
        </w:rPr>
        <w:t>La décision d’octroi ou non étant prise au terme de chaque jury, il est crucial que les informations fournies dans le formulaire soient complètes, détaillées et étayées. Il est important de noter que les aspects suivants seront mis en avant dans l’évaluation des dossiers :</w:t>
      </w:r>
    </w:p>
    <w:p w14:paraId="1E176BC0" w14:textId="77777777" w:rsidR="00F60FB9" w:rsidRPr="002A7A36" w:rsidRDefault="00F60FB9" w:rsidP="00F60FB9">
      <w:pPr>
        <w:pStyle w:val="Paragraphedeliste"/>
        <w:widowControl w:val="0"/>
        <w:numPr>
          <w:ilvl w:val="0"/>
          <w:numId w:val="32"/>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rPr>
      </w:pPr>
      <w:r w:rsidRPr="002A7A36">
        <w:rPr>
          <w:rFonts w:cs="Arial"/>
          <w:b/>
          <w:bCs/>
          <w:color w:val="000000"/>
          <w:szCs w:val="20"/>
        </w:rPr>
        <w:t>Innovation et objectifs du projet :</w:t>
      </w:r>
      <w:r w:rsidRPr="002A7A36">
        <w:rPr>
          <w:rFonts w:cs="Arial"/>
          <w:color w:val="000000"/>
          <w:szCs w:val="20"/>
        </w:rPr>
        <w:t xml:space="preserve"> les besoins et enjeux sociaux doivent être bien identifiés tout en ayant un niveau d’innovation disruptif par rapport aux pratiques actuelles. Il faut également démontrer la nécessité et l’utilité des activités de prototypage et de validation.</w:t>
      </w:r>
    </w:p>
    <w:p w14:paraId="038D7693" w14:textId="77777777" w:rsidR="00F60FB9" w:rsidRPr="002A7A36" w:rsidRDefault="00F60FB9" w:rsidP="00F60FB9">
      <w:pPr>
        <w:pStyle w:val="Paragraphedeliste"/>
        <w:spacing w:after="120"/>
        <w:rPr>
          <w:rFonts w:cs="Arial"/>
          <w:color w:val="000000"/>
          <w:szCs w:val="20"/>
        </w:rPr>
      </w:pPr>
      <w:r w:rsidRPr="002A7A36">
        <w:rPr>
          <w:rFonts w:cs="Arial"/>
          <w:color w:val="000000"/>
          <w:szCs w:val="20"/>
        </w:rPr>
        <w:t xml:space="preserve">Enfin, il faut expliquer en quoi le projet permettra à l’organisation de contribuer à sa finalité </w:t>
      </w:r>
      <w:proofErr w:type="spellStart"/>
      <w:r w:rsidRPr="002A7A36">
        <w:rPr>
          <w:rFonts w:cs="Arial"/>
          <w:color w:val="000000"/>
          <w:szCs w:val="20"/>
        </w:rPr>
        <w:t>soci</w:t>
      </w:r>
      <w:proofErr w:type="spellEnd"/>
      <w:r w:rsidRPr="002A7A36">
        <w:rPr>
          <w:rFonts w:cs="Arial"/>
          <w:color w:val="000000"/>
          <w:szCs w:val="20"/>
        </w:rPr>
        <w:t>(</w:t>
      </w:r>
      <w:proofErr w:type="spellStart"/>
      <w:r w:rsidRPr="002A7A36">
        <w:rPr>
          <w:rFonts w:cs="Arial"/>
          <w:color w:val="000000"/>
          <w:szCs w:val="20"/>
        </w:rPr>
        <w:t>ét</w:t>
      </w:r>
      <w:proofErr w:type="spellEnd"/>
      <w:r w:rsidRPr="002A7A36">
        <w:rPr>
          <w:rFonts w:cs="Arial"/>
          <w:color w:val="000000"/>
          <w:szCs w:val="20"/>
        </w:rPr>
        <w:t xml:space="preserve">)ale visant l'intérêt de la collectivité et/ou d'un groupe spécifique de personnes. </w:t>
      </w:r>
    </w:p>
    <w:p w14:paraId="650AA65D" w14:textId="77777777" w:rsidR="00F60FB9" w:rsidRPr="002A7A36" w:rsidRDefault="00F60FB9" w:rsidP="00F60FB9">
      <w:pPr>
        <w:pStyle w:val="Paragraphedeliste"/>
        <w:widowControl w:val="0"/>
        <w:numPr>
          <w:ilvl w:val="0"/>
          <w:numId w:val="32"/>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rPr>
      </w:pPr>
      <w:r w:rsidRPr="002A7A36">
        <w:rPr>
          <w:rFonts w:cs="Arial"/>
          <w:b/>
          <w:bCs/>
          <w:color w:val="000000"/>
          <w:szCs w:val="20"/>
        </w:rPr>
        <w:t>Faisabilité et mise en œuvre :</w:t>
      </w:r>
      <w:r w:rsidRPr="002A7A36">
        <w:rPr>
          <w:rFonts w:cs="Arial"/>
          <w:color w:val="000000"/>
          <w:szCs w:val="20"/>
        </w:rPr>
        <w:t xml:space="preserve"> le programme de travail doit être pertinent par rapport à l’exécution du projet, du budget alloué et de l’expertise disponible.</w:t>
      </w:r>
    </w:p>
    <w:p w14:paraId="649D2A21" w14:textId="77777777" w:rsidR="00F60FB9" w:rsidRPr="002A7A36" w:rsidRDefault="00F60FB9" w:rsidP="00F60FB9">
      <w:pPr>
        <w:pStyle w:val="Paragraphedeliste"/>
        <w:widowControl w:val="0"/>
        <w:numPr>
          <w:ilvl w:val="0"/>
          <w:numId w:val="32"/>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rPr>
      </w:pPr>
      <w:r w:rsidRPr="002A7A36">
        <w:rPr>
          <w:rFonts w:cs="Arial"/>
          <w:b/>
          <w:bCs/>
          <w:color w:val="000000"/>
          <w:szCs w:val="20"/>
        </w:rPr>
        <w:t>Impact stratégique et économique :</w:t>
      </w:r>
      <w:r w:rsidRPr="002A7A36">
        <w:rPr>
          <w:rFonts w:cs="Arial"/>
          <w:color w:val="000000"/>
          <w:szCs w:val="20"/>
        </w:rPr>
        <w:t xml:space="preserve"> il faut démontrer un réel potentiel de création de valeur du projet et l’effet incitatif de l’aide. Les hypothèses sont traduites en chiffres dans un plan financier permettant de démontrer la pérennité économique du projet. Le projet doit s’inscrire dans la stratégie globale de l’organisation et refléter un business model viable.</w:t>
      </w:r>
    </w:p>
    <w:p w14:paraId="7C6626DA" w14:textId="77777777" w:rsidR="00F60FB9" w:rsidRPr="002A7A36" w:rsidRDefault="00F60FB9" w:rsidP="00F60FB9">
      <w:pPr>
        <w:pStyle w:val="Paragraphedeliste"/>
        <w:widowControl w:val="0"/>
        <w:numPr>
          <w:ilvl w:val="0"/>
          <w:numId w:val="32"/>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rPr>
      </w:pPr>
      <w:r w:rsidRPr="002A7A36">
        <w:rPr>
          <w:rFonts w:cs="Arial"/>
          <w:b/>
          <w:bCs/>
          <w:color w:val="000000"/>
          <w:szCs w:val="20"/>
        </w:rPr>
        <w:t>Valorisation :</w:t>
      </w:r>
      <w:r w:rsidRPr="002A7A36">
        <w:rPr>
          <w:rFonts w:cs="Arial"/>
          <w:color w:val="000000"/>
          <w:szCs w:val="20"/>
        </w:rPr>
        <w:t xml:space="preserve"> mettre en avant les impacts sociaux, environnementaux et sur l’écosystème bruxellois.</w:t>
      </w:r>
    </w:p>
    <w:p w14:paraId="75ED647D" w14:textId="77777777" w:rsidR="00F60FB9" w:rsidRPr="002A7A36" w:rsidRDefault="00F60FB9" w:rsidP="00F60FB9">
      <w:pPr>
        <w:spacing w:after="120"/>
        <w:rPr>
          <w:rFonts w:cs="Arial"/>
          <w:color w:val="000000"/>
          <w:szCs w:val="20"/>
        </w:rPr>
      </w:pPr>
    </w:p>
    <w:p w14:paraId="2F3513CF" w14:textId="77777777" w:rsidR="00F60FB9" w:rsidRPr="002A7A36" w:rsidRDefault="00F60FB9" w:rsidP="00F60FB9">
      <w:pPr>
        <w:spacing w:after="120"/>
        <w:rPr>
          <w:rFonts w:cs="Arial"/>
          <w:color w:val="000000"/>
          <w:szCs w:val="20"/>
        </w:rPr>
      </w:pPr>
    </w:p>
    <w:p w14:paraId="2245C48B" w14:textId="77777777" w:rsidR="00F60FB9" w:rsidRPr="002A7A36" w:rsidRDefault="00F60FB9" w:rsidP="00F60FB9">
      <w:pPr>
        <w:spacing w:after="120"/>
        <w:rPr>
          <w:rFonts w:cs="Arial"/>
          <w:color w:val="000000"/>
          <w:szCs w:val="20"/>
        </w:rPr>
      </w:pPr>
    </w:p>
    <w:p w14:paraId="6991C1E4" w14:textId="77777777" w:rsidR="00F60FB9" w:rsidRDefault="00F60FB9" w:rsidP="00F60FB9">
      <w:pPr>
        <w:rPr>
          <w:b/>
          <w:bCs/>
          <w:color w:val="004586"/>
          <w:sz w:val="28"/>
          <w:szCs w:val="28"/>
        </w:rPr>
      </w:pPr>
      <w:bookmarkStart w:id="16" w:name="_Toc51254378"/>
      <w:r w:rsidRPr="002A7A36">
        <w:rPr>
          <w:b/>
          <w:bCs/>
          <w:color w:val="004586"/>
          <w:sz w:val="28"/>
          <w:szCs w:val="28"/>
        </w:rPr>
        <w:t>Règlement Général sur la Protection des Donnée</w:t>
      </w:r>
      <w:bookmarkEnd w:id="16"/>
      <w:r w:rsidRPr="002A7A36">
        <w:rPr>
          <w:b/>
          <w:bCs/>
          <w:color w:val="004586"/>
          <w:sz w:val="28"/>
          <w:szCs w:val="28"/>
        </w:rPr>
        <w:t>s</w:t>
      </w:r>
    </w:p>
    <w:p w14:paraId="17C826EA" w14:textId="77777777" w:rsidR="00F60FB9" w:rsidRPr="002A7A36" w:rsidRDefault="00F60FB9" w:rsidP="00F60FB9">
      <w:pPr>
        <w:rPr>
          <w:rFonts w:ascii="Calibri Light" w:hAnsi="Calibri Light" w:cs="Times New Roman"/>
          <w:b/>
          <w:bCs/>
          <w:color w:val="004586"/>
          <w:sz w:val="28"/>
          <w:szCs w:val="28"/>
          <w:lang w:eastAsia="fr-BE"/>
        </w:rPr>
      </w:pPr>
    </w:p>
    <w:p w14:paraId="7489A5BD" w14:textId="77777777" w:rsidR="00F60FB9" w:rsidRPr="002A7A36" w:rsidRDefault="00F60FB9" w:rsidP="00F60FB9">
      <w:pPr>
        <w:rPr>
          <w:szCs w:val="20"/>
        </w:rPr>
      </w:pPr>
      <w:r w:rsidRPr="002A7A36">
        <w:rPr>
          <w:szCs w:val="20"/>
        </w:rPr>
        <w:t xml:space="preserve">"Les données personnelles collectées par Innoviris, le responsable de traitement, au moyen de ce formulaire ont pour finalité le traitement de votre demande de subside (ce qui implique notamment l’analyse et l’évaluation par Innoviris). Leur traitement repose sur le traitement nécessaire au respect d'une obligation légale à laquelle le responsable du traitement est soumis et à l'exécution d'une mission d'intérêt public ou relevant de l'exercice de l'autorité publique dont est investi le responsable du traitement. Aucune donnée n'est partagée avec des tiers sans le consentement préalable de la personne concernée ou sauf si une obligation légale oblige Innoviris à le faire. Innoviris met tout en œuvre pour garantir la confidentialité et la sécurité des données traitées. Le temps de rétention sera celui nécessaire pour accomplir les objectifs du traitement concerné. Si vous avez des questions ou que vous désirez appliquer vos droits en vertu des articles 15 à 22 du RGPD, veuillez contacter </w:t>
      </w:r>
      <w:proofErr w:type="spellStart"/>
      <w:r w:rsidRPr="002A7A36">
        <w:rPr>
          <w:szCs w:val="20"/>
        </w:rPr>
        <w:t>dpo@innoviris.brussels</w:t>
      </w:r>
      <w:proofErr w:type="spellEnd"/>
      <w:r w:rsidRPr="002A7A36">
        <w:rPr>
          <w:szCs w:val="20"/>
        </w:rPr>
        <w:t xml:space="preserve"> ou consulter notre page web "vie privée".</w:t>
      </w:r>
    </w:p>
    <w:p w14:paraId="5FA82F7B" w14:textId="77777777" w:rsidR="00F60FB9" w:rsidRDefault="00F60FB9" w:rsidP="00F60FB9">
      <w:pPr>
        <w:spacing w:after="120"/>
        <w:rPr>
          <w:rFonts w:cs="Arial"/>
          <w:color w:val="000000"/>
          <w:szCs w:val="20"/>
        </w:rPr>
      </w:pPr>
    </w:p>
    <w:p w14:paraId="4FB8C6CB" w14:textId="77777777" w:rsidR="00B5430B" w:rsidRDefault="00B5430B" w:rsidP="00B5430B">
      <w:pPr>
        <w:spacing w:after="120"/>
        <w:rPr>
          <w:rFonts w:cs="Arial"/>
          <w:color w:val="000000"/>
          <w:szCs w:val="20"/>
        </w:rPr>
      </w:pPr>
    </w:p>
    <w:p w14:paraId="7EAF409E" w14:textId="77777777" w:rsidR="00B5430B" w:rsidRDefault="00B5430B" w:rsidP="00B5430B">
      <w:pPr>
        <w:spacing w:after="120"/>
        <w:rPr>
          <w:rFonts w:cs="Arial"/>
          <w:color w:val="000000"/>
          <w:szCs w:val="20"/>
        </w:rPr>
      </w:pPr>
    </w:p>
    <w:p w14:paraId="244EFCAA" w14:textId="77777777" w:rsidR="00B5430B" w:rsidRDefault="00B5430B" w:rsidP="00B5430B">
      <w:pPr>
        <w:spacing w:after="120"/>
        <w:rPr>
          <w:rFonts w:cs="Arial"/>
          <w:color w:val="000000"/>
          <w:szCs w:val="20"/>
          <w:lang w:val="fr-FR"/>
        </w:rPr>
      </w:pPr>
    </w:p>
    <w:p w14:paraId="4F2BE60E" w14:textId="77777777" w:rsidR="00CB18BB" w:rsidRDefault="00CB18BB" w:rsidP="00CB18BB">
      <w:pPr>
        <w:spacing w:after="120"/>
        <w:jc w:val="both"/>
        <w:rPr>
          <w:rFonts w:cs="Arial"/>
          <w:color w:val="000000"/>
          <w:szCs w:val="20"/>
        </w:rPr>
      </w:pPr>
    </w:p>
    <w:p w14:paraId="62258C76" w14:textId="77777777" w:rsidR="00CB18BB" w:rsidRDefault="00CB18BB" w:rsidP="00CB18BB">
      <w:pPr>
        <w:spacing w:after="120"/>
        <w:jc w:val="both"/>
        <w:rPr>
          <w:rFonts w:cs="Arial"/>
          <w:color w:val="000000"/>
          <w:szCs w:val="20"/>
        </w:rPr>
      </w:pPr>
    </w:p>
    <w:p w14:paraId="558A81DA" w14:textId="77777777" w:rsidR="00CB18BB" w:rsidRDefault="00CB18BB" w:rsidP="00CB18BB">
      <w:pPr>
        <w:spacing w:after="120"/>
        <w:rPr>
          <w:rFonts w:cs="Arial"/>
          <w:color w:val="000000"/>
          <w:szCs w:val="20"/>
          <w:lang w:val="fr-FR"/>
        </w:rPr>
      </w:pPr>
    </w:p>
    <w:p w14:paraId="5FC99889" w14:textId="77777777" w:rsidR="00D96C25" w:rsidRDefault="00D96C25" w:rsidP="00607B43">
      <w:pPr>
        <w:pStyle w:val="Titre1"/>
        <w:numPr>
          <w:ilvl w:val="0"/>
          <w:numId w:val="2"/>
        </w:numPr>
        <w:tabs>
          <w:tab w:val="clear" w:pos="432"/>
          <w:tab w:val="num" w:pos="1152"/>
        </w:tabs>
        <w:sectPr w:rsidR="00D96C25" w:rsidSect="00D96C25">
          <w:pgSz w:w="11906" w:h="16838" w:code="9"/>
          <w:pgMar w:top="1418" w:right="1418" w:bottom="1418" w:left="1418" w:header="709" w:footer="709" w:gutter="0"/>
          <w:cols w:space="708"/>
          <w:docGrid w:linePitch="360"/>
        </w:sectPr>
      </w:pPr>
    </w:p>
    <w:p w14:paraId="278570B7" w14:textId="7475A1B5" w:rsidR="00DB71F1" w:rsidRDefault="00B910AD" w:rsidP="00607B43">
      <w:pPr>
        <w:pStyle w:val="Titre1"/>
        <w:numPr>
          <w:ilvl w:val="0"/>
          <w:numId w:val="2"/>
        </w:numPr>
        <w:tabs>
          <w:tab w:val="clear" w:pos="432"/>
          <w:tab w:val="num" w:pos="1152"/>
        </w:tabs>
      </w:pPr>
      <w:r>
        <w:lastRenderedPageBreak/>
        <w:br/>
      </w:r>
      <w:bookmarkStart w:id="17" w:name="_Toc80701341"/>
      <w:r w:rsidR="00DB71F1">
        <w:t>Fiche Synthétique</w:t>
      </w:r>
      <w:bookmarkEnd w:id="1"/>
      <w:bookmarkEnd w:id="17"/>
    </w:p>
    <w:p w14:paraId="5D9242B0" w14:textId="77777777" w:rsidR="00D96C25" w:rsidRDefault="00D96C25" w:rsidP="00DB71F1">
      <w:pPr>
        <w:sectPr w:rsidR="00D96C25" w:rsidSect="00D96C25">
          <w:pgSz w:w="11906" w:h="16838" w:code="9"/>
          <w:pgMar w:top="1418" w:right="1418" w:bottom="1418" w:left="1418" w:header="709" w:footer="709" w:gutter="0"/>
          <w:cols w:space="708"/>
          <w:vAlign w:val="center"/>
          <w:docGrid w:linePitch="360"/>
        </w:sectPr>
      </w:pPr>
    </w:p>
    <w:p w14:paraId="1BCAF8A8" w14:textId="77777777" w:rsidR="00DB71F1" w:rsidRPr="0064186B" w:rsidRDefault="00DB71F1" w:rsidP="00DB71F1">
      <w:pPr>
        <w:pStyle w:val="Titre2"/>
      </w:pPr>
      <w:bookmarkStart w:id="18" w:name="_Toc76721111"/>
      <w:bookmarkStart w:id="19" w:name="_Toc80701342"/>
      <w:r>
        <w:lastRenderedPageBreak/>
        <w:t>Identités</w:t>
      </w:r>
      <w:bookmarkEnd w:id="18"/>
      <w:bookmarkEnd w:id="19"/>
      <w:r>
        <w:br/>
      </w:r>
    </w:p>
    <w:p w14:paraId="54B20FCF" w14:textId="77777777" w:rsidR="00DB71F1" w:rsidRDefault="00DB71F1" w:rsidP="00607B43">
      <w:pPr>
        <w:pStyle w:val="Titre2"/>
        <w:numPr>
          <w:ilvl w:val="2"/>
          <w:numId w:val="1"/>
        </w:numPr>
      </w:pPr>
      <w:bookmarkStart w:id="20" w:name="_Toc76721112"/>
      <w:bookmarkStart w:id="21" w:name="_Toc80701343"/>
      <w:r>
        <w:t>Personnes physiques</w:t>
      </w:r>
      <w:bookmarkEnd w:id="20"/>
      <w:bookmarkEnd w:id="21"/>
      <w:r>
        <w:br/>
      </w:r>
    </w:p>
    <w:tbl>
      <w:tblPr>
        <w:tblStyle w:val="Grilledutableau"/>
        <w:tblW w:w="14315" w:type="dxa"/>
        <w:tblLook w:val="04A0" w:firstRow="1" w:lastRow="0" w:firstColumn="1" w:lastColumn="0" w:noHBand="0" w:noVBand="1"/>
      </w:tblPr>
      <w:tblGrid>
        <w:gridCol w:w="3126"/>
        <w:gridCol w:w="1693"/>
        <w:gridCol w:w="1848"/>
        <w:gridCol w:w="2144"/>
        <w:gridCol w:w="2150"/>
        <w:gridCol w:w="3354"/>
      </w:tblGrid>
      <w:tr w:rsidR="00C55AFF" w:rsidRPr="005109D1" w14:paraId="0C91F39B" w14:textId="77777777" w:rsidTr="003A2128">
        <w:trPr>
          <w:trHeight w:val="876"/>
        </w:trPr>
        <w:tc>
          <w:tcPr>
            <w:tcW w:w="3126" w:type="dxa"/>
            <w:tcBorders>
              <w:bottom w:val="single" w:sz="12" w:space="0" w:color="auto"/>
            </w:tcBorders>
            <w:vAlign w:val="center"/>
          </w:tcPr>
          <w:p w14:paraId="4E155CAD" w14:textId="77777777" w:rsidR="00C55AFF" w:rsidRPr="00EE6478" w:rsidRDefault="00C55AFF" w:rsidP="00A60A58">
            <w:pPr>
              <w:jc w:val="center"/>
              <w:rPr>
                <w:rFonts w:cs="Arial"/>
                <w:b/>
                <w:bCs/>
                <w:sz w:val="14"/>
                <w:szCs w:val="14"/>
              </w:rPr>
            </w:pPr>
            <w:r w:rsidRPr="00EE6478">
              <w:rPr>
                <w:rFonts w:cs="Arial"/>
                <w:b/>
                <w:bCs/>
                <w:sz w:val="14"/>
                <w:szCs w:val="14"/>
              </w:rPr>
              <w:t>Identité de personne physique</w:t>
            </w:r>
          </w:p>
        </w:tc>
        <w:tc>
          <w:tcPr>
            <w:tcW w:w="1693" w:type="dxa"/>
            <w:tcBorders>
              <w:bottom w:val="single" w:sz="12" w:space="0" w:color="auto"/>
            </w:tcBorders>
            <w:vAlign w:val="center"/>
          </w:tcPr>
          <w:p w14:paraId="249148F1" w14:textId="77777777" w:rsidR="00C55AFF" w:rsidRPr="00EE6478" w:rsidRDefault="00C55AFF" w:rsidP="00A60A58">
            <w:pPr>
              <w:jc w:val="center"/>
              <w:rPr>
                <w:rFonts w:cs="Arial"/>
                <w:b/>
                <w:bCs/>
                <w:sz w:val="14"/>
                <w:szCs w:val="14"/>
              </w:rPr>
            </w:pPr>
            <w:r w:rsidRPr="00EE6478">
              <w:rPr>
                <w:rFonts w:cs="Arial"/>
                <w:b/>
                <w:bCs/>
                <w:sz w:val="14"/>
                <w:szCs w:val="14"/>
              </w:rPr>
              <w:t>Nom</w:t>
            </w:r>
          </w:p>
        </w:tc>
        <w:tc>
          <w:tcPr>
            <w:tcW w:w="1848" w:type="dxa"/>
            <w:tcBorders>
              <w:bottom w:val="single" w:sz="12" w:space="0" w:color="auto"/>
            </w:tcBorders>
            <w:vAlign w:val="center"/>
          </w:tcPr>
          <w:p w14:paraId="74A81532" w14:textId="77777777" w:rsidR="00C55AFF" w:rsidRPr="00EE6478" w:rsidRDefault="00C55AFF" w:rsidP="00A60A58">
            <w:pPr>
              <w:jc w:val="center"/>
              <w:rPr>
                <w:rFonts w:cs="Arial"/>
                <w:b/>
                <w:bCs/>
                <w:sz w:val="14"/>
                <w:szCs w:val="14"/>
              </w:rPr>
            </w:pPr>
            <w:r w:rsidRPr="00EE6478">
              <w:rPr>
                <w:rFonts w:cs="Arial"/>
                <w:b/>
                <w:bCs/>
                <w:sz w:val="14"/>
                <w:szCs w:val="14"/>
              </w:rPr>
              <w:t>Prénom</w:t>
            </w:r>
          </w:p>
        </w:tc>
        <w:tc>
          <w:tcPr>
            <w:tcW w:w="2144" w:type="dxa"/>
            <w:tcBorders>
              <w:bottom w:val="single" w:sz="12" w:space="0" w:color="auto"/>
            </w:tcBorders>
            <w:vAlign w:val="center"/>
          </w:tcPr>
          <w:p w14:paraId="6F422296" w14:textId="77777777" w:rsidR="00C55AFF" w:rsidRPr="00EE6478" w:rsidRDefault="00C55AFF" w:rsidP="00A60A58">
            <w:pPr>
              <w:jc w:val="center"/>
              <w:rPr>
                <w:rFonts w:cs="Arial"/>
                <w:b/>
                <w:bCs/>
                <w:sz w:val="14"/>
                <w:szCs w:val="14"/>
              </w:rPr>
            </w:pPr>
            <w:r w:rsidRPr="00EE6478">
              <w:rPr>
                <w:rFonts w:cs="Arial"/>
                <w:b/>
                <w:bCs/>
                <w:sz w:val="14"/>
                <w:szCs w:val="14"/>
              </w:rPr>
              <w:t>Fonction</w:t>
            </w:r>
          </w:p>
        </w:tc>
        <w:tc>
          <w:tcPr>
            <w:tcW w:w="2150" w:type="dxa"/>
            <w:tcBorders>
              <w:bottom w:val="single" w:sz="12" w:space="0" w:color="auto"/>
            </w:tcBorders>
            <w:vAlign w:val="center"/>
          </w:tcPr>
          <w:p w14:paraId="5735C568" w14:textId="77777777" w:rsidR="00C55AFF" w:rsidRPr="00EE6478" w:rsidRDefault="00C55AFF" w:rsidP="00A60A58">
            <w:pPr>
              <w:jc w:val="center"/>
              <w:rPr>
                <w:rFonts w:cs="Arial"/>
                <w:b/>
                <w:bCs/>
                <w:sz w:val="14"/>
                <w:szCs w:val="14"/>
              </w:rPr>
            </w:pPr>
            <w:r w:rsidRPr="00EE6478">
              <w:rPr>
                <w:rFonts w:cs="Arial"/>
                <w:b/>
                <w:bCs/>
                <w:sz w:val="14"/>
                <w:szCs w:val="14"/>
              </w:rPr>
              <w:t>Téléphone</w:t>
            </w:r>
          </w:p>
        </w:tc>
        <w:tc>
          <w:tcPr>
            <w:tcW w:w="3354" w:type="dxa"/>
            <w:tcBorders>
              <w:bottom w:val="single" w:sz="12" w:space="0" w:color="auto"/>
            </w:tcBorders>
            <w:vAlign w:val="center"/>
          </w:tcPr>
          <w:p w14:paraId="44E31CCB" w14:textId="77777777" w:rsidR="00C55AFF" w:rsidRPr="00EE6478" w:rsidRDefault="00C55AFF" w:rsidP="00A60A58">
            <w:pPr>
              <w:jc w:val="center"/>
              <w:rPr>
                <w:rFonts w:cs="Arial"/>
                <w:b/>
                <w:bCs/>
                <w:sz w:val="14"/>
                <w:szCs w:val="14"/>
              </w:rPr>
            </w:pPr>
            <w:proofErr w:type="gramStart"/>
            <w:r w:rsidRPr="00EE6478">
              <w:rPr>
                <w:rFonts w:cs="Arial"/>
                <w:b/>
                <w:bCs/>
                <w:sz w:val="14"/>
                <w:szCs w:val="14"/>
              </w:rPr>
              <w:t>Email</w:t>
            </w:r>
            <w:proofErr w:type="gramEnd"/>
          </w:p>
        </w:tc>
      </w:tr>
      <w:tr w:rsidR="00C55AFF" w:rsidRPr="005109D1" w14:paraId="708788A5" w14:textId="77777777" w:rsidTr="003A2128">
        <w:trPr>
          <w:trHeight w:val="889"/>
        </w:trPr>
        <w:tc>
          <w:tcPr>
            <w:tcW w:w="3126" w:type="dxa"/>
            <w:vAlign w:val="center"/>
          </w:tcPr>
          <w:p w14:paraId="7B52026C" w14:textId="2FB63E0A" w:rsidR="00C55AFF" w:rsidRPr="00EE6478" w:rsidRDefault="00C55AFF" w:rsidP="00A60A58">
            <w:pPr>
              <w:rPr>
                <w:rFonts w:cs="Arial"/>
                <w:sz w:val="14"/>
                <w:szCs w:val="14"/>
              </w:rPr>
            </w:pPr>
            <w:r w:rsidRPr="00EE6478">
              <w:rPr>
                <w:rFonts w:cs="Arial"/>
                <w:sz w:val="14"/>
                <w:szCs w:val="14"/>
              </w:rPr>
              <w:t>Responsable</w:t>
            </w:r>
            <w:r>
              <w:rPr>
                <w:rFonts w:cs="Arial"/>
                <w:sz w:val="14"/>
                <w:szCs w:val="14"/>
              </w:rPr>
              <w:t>(s) du projet et de l’entreprise</w:t>
            </w:r>
          </w:p>
        </w:tc>
        <w:tc>
          <w:tcPr>
            <w:tcW w:w="1693" w:type="dxa"/>
            <w:vAlign w:val="center"/>
          </w:tcPr>
          <w:p w14:paraId="1433E265" w14:textId="77777777" w:rsidR="00C55AFF" w:rsidRPr="003A2128" w:rsidRDefault="00C55AFF" w:rsidP="00A60A58">
            <w:pPr>
              <w:jc w:val="center"/>
              <w:rPr>
                <w:rFonts w:cs="Arial"/>
                <w:sz w:val="16"/>
                <w:szCs w:val="16"/>
              </w:rPr>
            </w:pPr>
          </w:p>
        </w:tc>
        <w:tc>
          <w:tcPr>
            <w:tcW w:w="1848" w:type="dxa"/>
            <w:vAlign w:val="center"/>
          </w:tcPr>
          <w:p w14:paraId="25810B98" w14:textId="77777777" w:rsidR="00C55AFF" w:rsidRPr="003A2128" w:rsidRDefault="00C55AFF" w:rsidP="00A60A58">
            <w:pPr>
              <w:jc w:val="center"/>
              <w:rPr>
                <w:rFonts w:cs="Arial"/>
                <w:sz w:val="16"/>
                <w:szCs w:val="16"/>
              </w:rPr>
            </w:pPr>
          </w:p>
        </w:tc>
        <w:tc>
          <w:tcPr>
            <w:tcW w:w="2144" w:type="dxa"/>
            <w:vAlign w:val="center"/>
          </w:tcPr>
          <w:p w14:paraId="62A683F5" w14:textId="77777777" w:rsidR="00C55AFF" w:rsidRPr="003A2128" w:rsidRDefault="00C55AFF" w:rsidP="00A60A58">
            <w:pPr>
              <w:jc w:val="center"/>
              <w:rPr>
                <w:rFonts w:cs="Arial"/>
                <w:sz w:val="16"/>
                <w:szCs w:val="16"/>
              </w:rPr>
            </w:pPr>
          </w:p>
        </w:tc>
        <w:tc>
          <w:tcPr>
            <w:tcW w:w="2150" w:type="dxa"/>
            <w:vAlign w:val="center"/>
          </w:tcPr>
          <w:p w14:paraId="2921419F" w14:textId="77777777" w:rsidR="00C55AFF" w:rsidRPr="003A2128" w:rsidRDefault="00C55AFF" w:rsidP="00A60A58">
            <w:pPr>
              <w:jc w:val="center"/>
              <w:rPr>
                <w:rFonts w:cs="Arial"/>
                <w:sz w:val="16"/>
                <w:szCs w:val="16"/>
              </w:rPr>
            </w:pPr>
          </w:p>
        </w:tc>
        <w:tc>
          <w:tcPr>
            <w:tcW w:w="3354" w:type="dxa"/>
            <w:vAlign w:val="center"/>
          </w:tcPr>
          <w:p w14:paraId="7BDF2EA6" w14:textId="77777777" w:rsidR="00C55AFF" w:rsidRPr="003A2128" w:rsidRDefault="00C55AFF" w:rsidP="00A60A58">
            <w:pPr>
              <w:jc w:val="center"/>
              <w:rPr>
                <w:rFonts w:cs="Arial"/>
                <w:sz w:val="16"/>
                <w:szCs w:val="16"/>
              </w:rPr>
            </w:pPr>
          </w:p>
        </w:tc>
      </w:tr>
    </w:tbl>
    <w:p w14:paraId="1A9204D9" w14:textId="77777777" w:rsidR="00DB71F1" w:rsidRPr="00C93883" w:rsidRDefault="00DB71F1" w:rsidP="00DB71F1"/>
    <w:p w14:paraId="6ED0C9AD" w14:textId="77777777" w:rsidR="00DB71F1" w:rsidRPr="00367450" w:rsidRDefault="00DB71F1" w:rsidP="00DB71F1">
      <w:r>
        <w:br w:type="page"/>
      </w:r>
    </w:p>
    <w:p w14:paraId="5AD5F1AD" w14:textId="77777777" w:rsidR="00DB71F1" w:rsidRDefault="00DB71F1" w:rsidP="00607B43">
      <w:pPr>
        <w:pStyle w:val="Titre2"/>
        <w:numPr>
          <w:ilvl w:val="2"/>
          <w:numId w:val="1"/>
        </w:numPr>
      </w:pPr>
      <w:bookmarkStart w:id="22" w:name="_Toc76721113"/>
      <w:bookmarkStart w:id="23" w:name="_Toc80701344"/>
      <w:r>
        <w:lastRenderedPageBreak/>
        <w:t>Entités</w:t>
      </w:r>
      <w:bookmarkEnd w:id="22"/>
      <w:bookmarkEnd w:id="23"/>
      <w:r>
        <w:br/>
      </w:r>
    </w:p>
    <w:tbl>
      <w:tblPr>
        <w:tblStyle w:val="Grilledutableau"/>
        <w:tblW w:w="14323" w:type="dxa"/>
        <w:tblLook w:val="04A0" w:firstRow="1" w:lastRow="0" w:firstColumn="1" w:lastColumn="0" w:noHBand="0" w:noVBand="1"/>
      </w:tblPr>
      <w:tblGrid>
        <w:gridCol w:w="1619"/>
        <w:gridCol w:w="1042"/>
        <w:gridCol w:w="2479"/>
        <w:gridCol w:w="1536"/>
        <w:gridCol w:w="2139"/>
        <w:gridCol w:w="1481"/>
        <w:gridCol w:w="1417"/>
        <w:gridCol w:w="1499"/>
        <w:gridCol w:w="1111"/>
      </w:tblGrid>
      <w:tr w:rsidR="00BF1BE6" w14:paraId="53A36FF8" w14:textId="77777777" w:rsidTr="003A2128">
        <w:trPr>
          <w:trHeight w:val="1592"/>
        </w:trPr>
        <w:tc>
          <w:tcPr>
            <w:tcW w:w="0" w:type="auto"/>
            <w:tcBorders>
              <w:bottom w:val="single" w:sz="12" w:space="0" w:color="auto"/>
            </w:tcBorders>
            <w:vAlign w:val="center"/>
          </w:tcPr>
          <w:p w14:paraId="5CA54F31" w14:textId="77777777" w:rsidR="00BF1BE6" w:rsidRPr="00A90BE6" w:rsidRDefault="00BF1BE6" w:rsidP="00A60A58">
            <w:pPr>
              <w:jc w:val="center"/>
              <w:rPr>
                <w:b/>
                <w:bCs/>
                <w:sz w:val="16"/>
                <w:szCs w:val="16"/>
              </w:rPr>
            </w:pPr>
            <w:r w:rsidRPr="00A90BE6">
              <w:rPr>
                <w:b/>
                <w:bCs/>
                <w:sz w:val="16"/>
                <w:szCs w:val="16"/>
              </w:rPr>
              <w:t>Identité d</w:t>
            </w:r>
            <w:r>
              <w:rPr>
                <w:b/>
                <w:bCs/>
                <w:sz w:val="16"/>
                <w:szCs w:val="16"/>
              </w:rPr>
              <w:t>e l’</w:t>
            </w:r>
            <w:r w:rsidRPr="00A90BE6">
              <w:rPr>
                <w:b/>
                <w:bCs/>
                <w:sz w:val="16"/>
                <w:szCs w:val="16"/>
              </w:rPr>
              <w:t>entité</w:t>
            </w:r>
          </w:p>
        </w:tc>
        <w:tc>
          <w:tcPr>
            <w:tcW w:w="1042" w:type="dxa"/>
            <w:tcBorders>
              <w:bottom w:val="single" w:sz="12" w:space="0" w:color="auto"/>
            </w:tcBorders>
            <w:vAlign w:val="center"/>
          </w:tcPr>
          <w:p w14:paraId="4CDBE05E" w14:textId="77777777" w:rsidR="00BF1BE6" w:rsidRPr="00A90BE6" w:rsidRDefault="00BF1BE6" w:rsidP="00A60A58">
            <w:pPr>
              <w:jc w:val="center"/>
              <w:rPr>
                <w:b/>
                <w:bCs/>
                <w:sz w:val="16"/>
                <w:szCs w:val="16"/>
              </w:rPr>
            </w:pPr>
            <w:r w:rsidRPr="00A90BE6">
              <w:rPr>
                <w:rFonts w:cs="Arial"/>
                <w:b/>
                <w:bCs/>
                <w:sz w:val="16"/>
                <w:szCs w:val="16"/>
              </w:rPr>
              <w:t>Nom</w:t>
            </w:r>
          </w:p>
        </w:tc>
        <w:tc>
          <w:tcPr>
            <w:tcW w:w="2479" w:type="dxa"/>
            <w:tcBorders>
              <w:bottom w:val="single" w:sz="12" w:space="0" w:color="auto"/>
            </w:tcBorders>
            <w:vAlign w:val="center"/>
          </w:tcPr>
          <w:p w14:paraId="2A3B60A0" w14:textId="77777777" w:rsidR="00BF1BE6" w:rsidRPr="00A90BE6" w:rsidRDefault="00BF1BE6" w:rsidP="00A60A58">
            <w:pPr>
              <w:jc w:val="center"/>
              <w:rPr>
                <w:b/>
                <w:bCs/>
                <w:sz w:val="16"/>
                <w:szCs w:val="16"/>
              </w:rPr>
            </w:pPr>
            <w:r w:rsidRPr="00A90BE6">
              <w:rPr>
                <w:rFonts w:cs="Arial"/>
                <w:b/>
                <w:bCs/>
                <w:sz w:val="16"/>
                <w:szCs w:val="16"/>
              </w:rPr>
              <w:t>Forme juridique</w:t>
            </w:r>
          </w:p>
        </w:tc>
        <w:tc>
          <w:tcPr>
            <w:tcW w:w="0" w:type="auto"/>
            <w:tcBorders>
              <w:bottom w:val="single" w:sz="12" w:space="0" w:color="auto"/>
            </w:tcBorders>
            <w:vAlign w:val="center"/>
          </w:tcPr>
          <w:p w14:paraId="42F691DF" w14:textId="77777777" w:rsidR="00BF1BE6" w:rsidRPr="00A90BE6" w:rsidRDefault="00BF1BE6" w:rsidP="00A60A58">
            <w:pPr>
              <w:jc w:val="center"/>
              <w:rPr>
                <w:b/>
                <w:bCs/>
                <w:sz w:val="16"/>
                <w:szCs w:val="16"/>
              </w:rPr>
            </w:pPr>
            <w:r w:rsidRPr="00A90BE6">
              <w:rPr>
                <w:rFonts w:cs="Arial"/>
                <w:b/>
                <w:bCs/>
                <w:sz w:val="16"/>
                <w:szCs w:val="16"/>
              </w:rPr>
              <w:t>Siège social</w:t>
            </w:r>
          </w:p>
        </w:tc>
        <w:tc>
          <w:tcPr>
            <w:tcW w:w="0" w:type="auto"/>
            <w:tcBorders>
              <w:bottom w:val="single" w:sz="12" w:space="0" w:color="auto"/>
            </w:tcBorders>
            <w:vAlign w:val="center"/>
          </w:tcPr>
          <w:p w14:paraId="0846F740" w14:textId="77777777" w:rsidR="00BF1BE6" w:rsidRPr="00A90BE6" w:rsidRDefault="00BF1BE6" w:rsidP="00A60A58">
            <w:pPr>
              <w:jc w:val="center"/>
              <w:rPr>
                <w:rFonts w:cs="Arial"/>
                <w:b/>
                <w:bCs/>
                <w:sz w:val="16"/>
                <w:szCs w:val="16"/>
              </w:rPr>
            </w:pPr>
            <w:r w:rsidRPr="00A90BE6">
              <w:rPr>
                <w:rFonts w:cs="Arial"/>
                <w:b/>
                <w:bCs/>
                <w:sz w:val="16"/>
                <w:szCs w:val="16"/>
              </w:rPr>
              <w:t xml:space="preserve">Siège(s) d’exploitation </w:t>
            </w:r>
          </w:p>
        </w:tc>
        <w:tc>
          <w:tcPr>
            <w:tcW w:w="1481" w:type="dxa"/>
            <w:tcBorders>
              <w:bottom w:val="single" w:sz="12" w:space="0" w:color="auto"/>
            </w:tcBorders>
            <w:vAlign w:val="center"/>
          </w:tcPr>
          <w:p w14:paraId="2588008F" w14:textId="77777777" w:rsidR="00BF1BE6" w:rsidRPr="00A90BE6" w:rsidRDefault="00BF1BE6" w:rsidP="00A60A58">
            <w:pPr>
              <w:jc w:val="center"/>
              <w:rPr>
                <w:b/>
                <w:bCs/>
                <w:sz w:val="16"/>
                <w:szCs w:val="16"/>
              </w:rPr>
            </w:pPr>
            <w:r w:rsidRPr="00A90BE6">
              <w:rPr>
                <w:rFonts w:cs="Arial"/>
                <w:b/>
                <w:bCs/>
                <w:sz w:val="16"/>
                <w:szCs w:val="16"/>
              </w:rPr>
              <w:t>N° d’entreprise</w:t>
            </w:r>
          </w:p>
        </w:tc>
        <w:tc>
          <w:tcPr>
            <w:tcW w:w="1417" w:type="dxa"/>
            <w:tcBorders>
              <w:bottom w:val="single" w:sz="12" w:space="0" w:color="auto"/>
            </w:tcBorders>
            <w:vAlign w:val="center"/>
          </w:tcPr>
          <w:p w14:paraId="6D8A2B2A" w14:textId="77777777" w:rsidR="00BF1BE6" w:rsidRPr="00A90BE6" w:rsidRDefault="00BF1BE6" w:rsidP="00A60A58">
            <w:pPr>
              <w:jc w:val="center"/>
              <w:rPr>
                <w:b/>
                <w:bCs/>
                <w:sz w:val="16"/>
                <w:szCs w:val="16"/>
              </w:rPr>
            </w:pPr>
            <w:r w:rsidRPr="00A90BE6">
              <w:rPr>
                <w:rFonts w:eastAsia="arial;arial" w:cs="Arial"/>
                <w:b/>
                <w:bCs/>
                <w:color w:val="000000"/>
                <w:sz w:val="16"/>
                <w:szCs w:val="16"/>
                <w:lang w:val="fr-FR"/>
              </w:rPr>
              <w:t xml:space="preserve">N° </w:t>
            </w:r>
            <w:r>
              <w:rPr>
                <w:rFonts w:eastAsia="arial;arial" w:cs="Arial"/>
                <w:b/>
                <w:bCs/>
                <w:color w:val="000000"/>
                <w:sz w:val="16"/>
                <w:szCs w:val="16"/>
                <w:lang w:val="fr-FR"/>
              </w:rPr>
              <w:t>c</w:t>
            </w:r>
            <w:r w:rsidRPr="00A90BE6">
              <w:rPr>
                <w:rFonts w:eastAsia="arial;arial" w:cs="Arial"/>
                <w:b/>
                <w:bCs/>
                <w:color w:val="000000"/>
                <w:sz w:val="16"/>
                <w:szCs w:val="16"/>
                <w:lang w:val="fr-FR"/>
              </w:rPr>
              <w:t xml:space="preserve">ompte </w:t>
            </w:r>
            <w:r w:rsidRPr="00A90BE6">
              <w:rPr>
                <w:rFonts w:eastAsia="arial;arial" w:cs="Arial"/>
                <w:b/>
                <w:bCs/>
                <w:color w:val="000000"/>
                <w:sz w:val="16"/>
                <w:szCs w:val="16"/>
                <w:lang w:val="fr-FR"/>
              </w:rPr>
              <w:br/>
            </w:r>
          </w:p>
        </w:tc>
        <w:tc>
          <w:tcPr>
            <w:tcW w:w="0" w:type="auto"/>
            <w:tcBorders>
              <w:bottom w:val="single" w:sz="12" w:space="0" w:color="auto"/>
            </w:tcBorders>
            <w:vAlign w:val="center"/>
          </w:tcPr>
          <w:p w14:paraId="68A6D374" w14:textId="77777777" w:rsidR="00BF1BE6" w:rsidRPr="00A90BE6" w:rsidRDefault="00BF1BE6" w:rsidP="00A60A58">
            <w:pPr>
              <w:jc w:val="center"/>
              <w:rPr>
                <w:b/>
                <w:bCs/>
                <w:sz w:val="16"/>
                <w:szCs w:val="16"/>
              </w:rPr>
            </w:pPr>
            <w:r w:rsidRPr="00A90BE6">
              <w:rPr>
                <w:rFonts w:eastAsia="arial;arial" w:cs="Arial"/>
                <w:b/>
                <w:bCs/>
                <w:color w:val="000000"/>
                <w:sz w:val="16"/>
                <w:szCs w:val="16"/>
                <w:lang w:val="fr-FR"/>
              </w:rPr>
              <w:t>Date de création</w:t>
            </w:r>
          </w:p>
        </w:tc>
        <w:tc>
          <w:tcPr>
            <w:tcW w:w="1111" w:type="dxa"/>
            <w:tcBorders>
              <w:bottom w:val="single" w:sz="12" w:space="0" w:color="auto"/>
            </w:tcBorders>
            <w:vAlign w:val="center"/>
          </w:tcPr>
          <w:p w14:paraId="1B59D1A8" w14:textId="77777777" w:rsidR="00BF1BE6" w:rsidRPr="00A90BE6" w:rsidRDefault="00BF1BE6" w:rsidP="00A60A58">
            <w:pPr>
              <w:jc w:val="center"/>
              <w:rPr>
                <w:b/>
                <w:bCs/>
                <w:sz w:val="16"/>
                <w:szCs w:val="16"/>
              </w:rPr>
            </w:pPr>
            <w:r w:rsidRPr="00A90BE6">
              <w:rPr>
                <w:b/>
                <w:bCs/>
                <w:sz w:val="16"/>
                <w:szCs w:val="16"/>
              </w:rPr>
              <w:t>Site internet</w:t>
            </w:r>
          </w:p>
        </w:tc>
      </w:tr>
      <w:tr w:rsidR="00BF1BE6" w14:paraId="3CB3A621" w14:textId="77777777" w:rsidTr="003A2128">
        <w:trPr>
          <w:trHeight w:val="1306"/>
        </w:trPr>
        <w:tc>
          <w:tcPr>
            <w:tcW w:w="0" w:type="auto"/>
            <w:tcBorders>
              <w:top w:val="single" w:sz="12" w:space="0" w:color="auto"/>
            </w:tcBorders>
            <w:vAlign w:val="center"/>
          </w:tcPr>
          <w:p w14:paraId="400B5E5A" w14:textId="2414C3EC" w:rsidR="00BF1BE6" w:rsidRPr="00CE56C8" w:rsidRDefault="00BF1BE6" w:rsidP="003A2128">
            <w:pPr>
              <w:jc w:val="center"/>
              <w:rPr>
                <w:sz w:val="16"/>
                <w:szCs w:val="16"/>
              </w:rPr>
            </w:pPr>
            <w:r>
              <w:rPr>
                <w:sz w:val="16"/>
                <w:szCs w:val="16"/>
              </w:rPr>
              <w:t>Entreprise</w:t>
            </w:r>
          </w:p>
        </w:tc>
        <w:tc>
          <w:tcPr>
            <w:tcW w:w="1042" w:type="dxa"/>
            <w:tcBorders>
              <w:top w:val="single" w:sz="12" w:space="0" w:color="auto"/>
            </w:tcBorders>
            <w:vAlign w:val="center"/>
          </w:tcPr>
          <w:p w14:paraId="0F2F73B2" w14:textId="77777777" w:rsidR="00BF1BE6" w:rsidRPr="001906BD" w:rsidRDefault="00BF1BE6" w:rsidP="00827013">
            <w:pPr>
              <w:jc w:val="center"/>
              <w:rPr>
                <w:i/>
                <w:iCs/>
                <w:sz w:val="16"/>
                <w:szCs w:val="16"/>
              </w:rPr>
            </w:pPr>
          </w:p>
        </w:tc>
        <w:tc>
          <w:tcPr>
            <w:tcW w:w="2479" w:type="dxa"/>
            <w:tcBorders>
              <w:top w:val="single" w:sz="12" w:space="0" w:color="auto"/>
            </w:tcBorders>
            <w:vAlign w:val="center"/>
          </w:tcPr>
          <w:p w14:paraId="2A7634B4" w14:textId="1C3D79B5" w:rsidR="00BF1BE6" w:rsidRPr="001906BD" w:rsidRDefault="00BF1BE6" w:rsidP="00827013">
            <w:pPr>
              <w:jc w:val="center"/>
              <w:rPr>
                <w:i/>
                <w:iCs/>
                <w:sz w:val="16"/>
                <w:szCs w:val="16"/>
              </w:rPr>
            </w:pPr>
            <w:r w:rsidRPr="001906BD">
              <w:rPr>
                <w:i/>
                <w:iCs/>
                <w:sz w:val="16"/>
                <w:szCs w:val="16"/>
              </w:rPr>
              <w:t>SPRL/SA</w:t>
            </w:r>
            <w:r>
              <w:rPr>
                <w:i/>
                <w:iCs/>
                <w:sz w:val="16"/>
                <w:szCs w:val="16"/>
              </w:rPr>
              <w:t>/SNC/ASBL/…</w:t>
            </w:r>
          </w:p>
        </w:tc>
        <w:tc>
          <w:tcPr>
            <w:tcW w:w="0" w:type="auto"/>
            <w:tcBorders>
              <w:top w:val="single" w:sz="12" w:space="0" w:color="auto"/>
            </w:tcBorders>
            <w:vAlign w:val="center"/>
          </w:tcPr>
          <w:p w14:paraId="13D0AA58" w14:textId="77777777" w:rsidR="00BF1BE6" w:rsidRPr="001906BD" w:rsidRDefault="00BF1BE6" w:rsidP="00827013">
            <w:pPr>
              <w:jc w:val="center"/>
              <w:rPr>
                <w:i/>
                <w:iCs/>
                <w:sz w:val="16"/>
                <w:szCs w:val="16"/>
              </w:rPr>
            </w:pPr>
            <w:r>
              <w:rPr>
                <w:i/>
                <w:iCs/>
                <w:sz w:val="16"/>
                <w:szCs w:val="16"/>
              </w:rPr>
              <w:t>Adresse complète</w:t>
            </w:r>
          </w:p>
        </w:tc>
        <w:tc>
          <w:tcPr>
            <w:tcW w:w="0" w:type="auto"/>
            <w:tcBorders>
              <w:top w:val="single" w:sz="12" w:space="0" w:color="auto"/>
            </w:tcBorders>
            <w:vAlign w:val="center"/>
          </w:tcPr>
          <w:p w14:paraId="4723BA59" w14:textId="77777777" w:rsidR="00BF1BE6" w:rsidRPr="001906BD" w:rsidRDefault="00BF1BE6" w:rsidP="00827013">
            <w:pPr>
              <w:jc w:val="center"/>
              <w:rPr>
                <w:i/>
                <w:iCs/>
                <w:sz w:val="16"/>
                <w:szCs w:val="16"/>
              </w:rPr>
            </w:pPr>
            <w:r>
              <w:rPr>
                <w:i/>
                <w:iCs/>
                <w:sz w:val="16"/>
                <w:szCs w:val="16"/>
              </w:rPr>
              <w:t>Si différent du siège social</w:t>
            </w:r>
          </w:p>
        </w:tc>
        <w:tc>
          <w:tcPr>
            <w:tcW w:w="1481" w:type="dxa"/>
            <w:tcBorders>
              <w:top w:val="single" w:sz="12" w:space="0" w:color="auto"/>
            </w:tcBorders>
            <w:vAlign w:val="center"/>
          </w:tcPr>
          <w:p w14:paraId="40B0D401" w14:textId="77777777" w:rsidR="00BF1BE6" w:rsidRPr="001906BD" w:rsidRDefault="00BF1BE6" w:rsidP="00827013">
            <w:pPr>
              <w:jc w:val="center"/>
              <w:rPr>
                <w:i/>
                <w:iCs/>
                <w:sz w:val="16"/>
                <w:szCs w:val="16"/>
              </w:rPr>
            </w:pPr>
            <w:r>
              <w:rPr>
                <w:i/>
                <w:iCs/>
                <w:sz w:val="16"/>
                <w:szCs w:val="16"/>
              </w:rPr>
              <w:t>BE…</w:t>
            </w:r>
          </w:p>
        </w:tc>
        <w:tc>
          <w:tcPr>
            <w:tcW w:w="1417" w:type="dxa"/>
            <w:tcBorders>
              <w:top w:val="single" w:sz="12" w:space="0" w:color="auto"/>
            </w:tcBorders>
            <w:vAlign w:val="center"/>
          </w:tcPr>
          <w:p w14:paraId="5AC204E0" w14:textId="77777777" w:rsidR="00BF1BE6" w:rsidRDefault="00BF1BE6" w:rsidP="00827013">
            <w:pPr>
              <w:jc w:val="center"/>
              <w:rPr>
                <w:i/>
                <w:iCs/>
                <w:sz w:val="16"/>
                <w:szCs w:val="16"/>
              </w:rPr>
            </w:pPr>
            <w:r>
              <w:rPr>
                <w:i/>
                <w:iCs/>
                <w:sz w:val="16"/>
                <w:szCs w:val="16"/>
              </w:rPr>
              <w:t>BE…</w:t>
            </w:r>
          </w:p>
          <w:p w14:paraId="6041EF66" w14:textId="77777777" w:rsidR="00BF1BE6" w:rsidRPr="001906BD" w:rsidRDefault="00BF1BE6" w:rsidP="00827013">
            <w:pPr>
              <w:jc w:val="center"/>
              <w:rPr>
                <w:i/>
                <w:iCs/>
                <w:sz w:val="16"/>
                <w:szCs w:val="16"/>
              </w:rPr>
            </w:pPr>
            <w:r>
              <w:rPr>
                <w:i/>
                <w:iCs/>
                <w:sz w:val="16"/>
                <w:szCs w:val="16"/>
              </w:rPr>
              <w:t>(RIB en annexe)</w:t>
            </w:r>
          </w:p>
        </w:tc>
        <w:tc>
          <w:tcPr>
            <w:tcW w:w="0" w:type="auto"/>
            <w:tcBorders>
              <w:top w:val="single" w:sz="12" w:space="0" w:color="auto"/>
            </w:tcBorders>
            <w:vAlign w:val="center"/>
          </w:tcPr>
          <w:p w14:paraId="5C89F6B7" w14:textId="77777777" w:rsidR="00BF1BE6" w:rsidRPr="001906BD" w:rsidRDefault="00BF1BE6" w:rsidP="00827013">
            <w:pPr>
              <w:jc w:val="center"/>
              <w:rPr>
                <w:i/>
                <w:iCs/>
                <w:sz w:val="16"/>
                <w:szCs w:val="16"/>
              </w:rPr>
            </w:pPr>
            <w:proofErr w:type="gramStart"/>
            <w:r>
              <w:rPr>
                <w:i/>
                <w:iCs/>
                <w:sz w:val="16"/>
                <w:szCs w:val="16"/>
              </w:rPr>
              <w:t>jj</w:t>
            </w:r>
            <w:proofErr w:type="gramEnd"/>
            <w:r>
              <w:rPr>
                <w:i/>
                <w:iCs/>
                <w:sz w:val="16"/>
                <w:szCs w:val="16"/>
              </w:rPr>
              <w:t>/mm/</w:t>
            </w:r>
            <w:proofErr w:type="spellStart"/>
            <w:r>
              <w:rPr>
                <w:i/>
                <w:iCs/>
                <w:sz w:val="16"/>
                <w:szCs w:val="16"/>
              </w:rPr>
              <w:t>aaaa</w:t>
            </w:r>
            <w:proofErr w:type="spellEnd"/>
          </w:p>
        </w:tc>
        <w:tc>
          <w:tcPr>
            <w:tcW w:w="1111" w:type="dxa"/>
            <w:tcBorders>
              <w:top w:val="single" w:sz="12" w:space="0" w:color="auto"/>
            </w:tcBorders>
            <w:vAlign w:val="center"/>
          </w:tcPr>
          <w:p w14:paraId="7900634D" w14:textId="77777777" w:rsidR="00BF1BE6" w:rsidRPr="001906BD" w:rsidRDefault="00BF1BE6" w:rsidP="00827013">
            <w:pPr>
              <w:jc w:val="center"/>
              <w:rPr>
                <w:i/>
                <w:iCs/>
                <w:sz w:val="16"/>
                <w:szCs w:val="16"/>
              </w:rPr>
            </w:pPr>
          </w:p>
        </w:tc>
      </w:tr>
    </w:tbl>
    <w:p w14:paraId="39DC4621" w14:textId="1DF28587" w:rsidR="00DB71F1" w:rsidRDefault="00DB71F1" w:rsidP="00DB71F1">
      <w:pPr>
        <w:sectPr w:rsidR="00DB71F1" w:rsidSect="00D96C25">
          <w:pgSz w:w="16838" w:h="11906" w:orient="landscape" w:code="9"/>
          <w:pgMar w:top="1418" w:right="1418" w:bottom="1418" w:left="1418" w:header="709" w:footer="709" w:gutter="0"/>
          <w:cols w:space="708"/>
          <w:docGrid w:linePitch="360"/>
        </w:sectPr>
      </w:pPr>
    </w:p>
    <w:p w14:paraId="527B21A0" w14:textId="77777777" w:rsidR="00DB71F1" w:rsidRDefault="00DB71F1" w:rsidP="00DB71F1"/>
    <w:p w14:paraId="58C5D575" w14:textId="6A086351" w:rsidR="00DB71F1" w:rsidRDefault="000A4322" w:rsidP="003A2128">
      <w:pPr>
        <w:pStyle w:val="Titre2"/>
        <w:ind w:left="576"/>
      </w:pPr>
      <w:bookmarkStart w:id="24" w:name="_Toc76721114"/>
      <w:bookmarkStart w:id="25" w:name="_Toc80701345"/>
      <w:r w:rsidRPr="00E73BD7">
        <w:t xml:space="preserve">Résumé </w:t>
      </w:r>
      <w:r w:rsidR="00DB71F1" w:rsidRPr="00E73BD7">
        <w:t>du projet</w:t>
      </w:r>
      <w:bookmarkEnd w:id="24"/>
      <w:bookmarkEnd w:id="25"/>
      <w:r w:rsidR="00DB71F1">
        <w:t xml:space="preserve">  </w:t>
      </w:r>
      <w:r w:rsidR="00DB71F1">
        <w:br/>
      </w:r>
    </w:p>
    <w:tbl>
      <w:tblPr>
        <w:tblW w:w="9550" w:type="dxa"/>
        <w:tblInd w:w="-1" w:type="dxa"/>
        <w:tblLayout w:type="fixed"/>
        <w:tblCellMar>
          <w:top w:w="55" w:type="dxa"/>
          <w:left w:w="55" w:type="dxa"/>
          <w:bottom w:w="55" w:type="dxa"/>
          <w:right w:w="55" w:type="dxa"/>
        </w:tblCellMar>
        <w:tblLook w:val="0000" w:firstRow="0" w:lastRow="0" w:firstColumn="0" w:lastColumn="0" w:noHBand="0" w:noVBand="0"/>
      </w:tblPr>
      <w:tblGrid>
        <w:gridCol w:w="9550"/>
      </w:tblGrid>
      <w:tr w:rsidR="00DB71F1" w:rsidRPr="008D6E0F" w14:paraId="2835CB40" w14:textId="77777777" w:rsidTr="003A2128">
        <w:trPr>
          <w:trHeight w:val="247"/>
        </w:trPr>
        <w:tc>
          <w:tcPr>
            <w:tcW w:w="9550" w:type="dxa"/>
            <w:tcBorders>
              <w:top w:val="single" w:sz="1" w:space="0" w:color="000000"/>
              <w:left w:val="single" w:sz="1" w:space="0" w:color="000000"/>
              <w:bottom w:val="single" w:sz="1" w:space="0" w:color="000000"/>
              <w:right w:val="single" w:sz="1" w:space="0" w:color="000000"/>
            </w:tcBorders>
            <w:shd w:val="clear" w:color="auto" w:fill="auto"/>
          </w:tcPr>
          <w:p w14:paraId="389ADDA5" w14:textId="77777777" w:rsidR="00DB71F1" w:rsidRPr="008D6E0F" w:rsidRDefault="00DB71F1" w:rsidP="00C10AE7">
            <w:pPr>
              <w:widowControl w:val="0"/>
              <w:suppressLineNumbers/>
              <w:suppressAutoHyphens/>
              <w:snapToGrid w:val="0"/>
              <w:spacing w:after="0" w:line="240" w:lineRule="auto"/>
              <w:jc w:val="both"/>
              <w:rPr>
                <w:rFonts w:eastAsia="SimSun" w:cs="Mangal"/>
                <w:kern w:val="1"/>
                <w:szCs w:val="24"/>
                <w:lang w:val="en-US" w:eastAsia="zh-CN" w:bidi="hi-IN"/>
              </w:rPr>
            </w:pPr>
            <w:r w:rsidRPr="008D6E0F">
              <w:rPr>
                <w:rFonts w:eastAsia="SimSun" w:cs="Mangal"/>
                <w:b/>
                <w:bCs/>
                <w:color w:val="0000FF"/>
                <w:kern w:val="1"/>
                <w:szCs w:val="24"/>
                <w:lang w:val="fr-FR" w:eastAsia="zh-CN" w:bidi="hi-IN"/>
              </w:rPr>
              <w:t>Notice explicative à effacer</w:t>
            </w:r>
          </w:p>
        </w:tc>
      </w:tr>
      <w:tr w:rsidR="00DB71F1" w:rsidRPr="008D6E0F" w14:paraId="00F9C37E" w14:textId="77777777" w:rsidTr="003A2128">
        <w:trPr>
          <w:trHeight w:val="1102"/>
        </w:trPr>
        <w:tc>
          <w:tcPr>
            <w:tcW w:w="9550" w:type="dxa"/>
            <w:tcBorders>
              <w:left w:val="single" w:sz="1" w:space="0" w:color="000000"/>
              <w:bottom w:val="single" w:sz="1" w:space="0" w:color="000000"/>
              <w:right w:val="single" w:sz="1" w:space="0" w:color="000000"/>
            </w:tcBorders>
            <w:shd w:val="clear" w:color="auto" w:fill="auto"/>
          </w:tcPr>
          <w:p w14:paraId="4AF1154E" w14:textId="77777777" w:rsidR="00DC4A81" w:rsidRDefault="00DC4A81" w:rsidP="00E6328E">
            <w:pPr>
              <w:tabs>
                <w:tab w:val="num" w:pos="720"/>
              </w:tabs>
              <w:jc w:val="both"/>
              <w:rPr>
                <w:color w:val="0000FF"/>
              </w:rPr>
            </w:pPr>
            <w:r w:rsidRPr="002B4AA2">
              <w:rPr>
                <w:color w:val="0000FF"/>
              </w:rPr>
              <w:t xml:space="preserve">Fournissez ici un résumé du projet en quelques lignes : synthétisez votre proposition de valeur, le besoin </w:t>
            </w:r>
            <w:proofErr w:type="spellStart"/>
            <w:r w:rsidRPr="002B4AA2">
              <w:rPr>
                <w:color w:val="0000FF"/>
              </w:rPr>
              <w:t>soci</w:t>
            </w:r>
            <w:proofErr w:type="spellEnd"/>
            <w:r w:rsidRPr="002B4AA2">
              <w:rPr>
                <w:color w:val="0000FF"/>
              </w:rPr>
              <w:t>(</w:t>
            </w:r>
            <w:proofErr w:type="spellStart"/>
            <w:r w:rsidRPr="002B4AA2">
              <w:rPr>
                <w:color w:val="0000FF"/>
              </w:rPr>
              <w:t>ét</w:t>
            </w:r>
            <w:proofErr w:type="spellEnd"/>
            <w:r w:rsidRPr="002B4AA2">
              <w:rPr>
                <w:color w:val="0000FF"/>
              </w:rPr>
              <w:t xml:space="preserve">)al auquel la solution à développer vise à répondre, ainsi que l’objectif du programme sollicité. </w:t>
            </w:r>
          </w:p>
          <w:p w14:paraId="7C34EE4D" w14:textId="2CE7EA5D" w:rsidR="00E6328E" w:rsidRPr="00275E5A" w:rsidRDefault="00DC4A81" w:rsidP="00E6328E">
            <w:pPr>
              <w:tabs>
                <w:tab w:val="num" w:pos="720"/>
              </w:tabs>
              <w:jc w:val="both"/>
              <w:rPr>
                <w:color w:val="0000FF"/>
              </w:rPr>
            </w:pPr>
            <w:r w:rsidRPr="00275E5A">
              <w:rPr>
                <w:color w:val="0000FF"/>
              </w:rPr>
              <w:t xml:space="preserve">ATTENTION : </w:t>
            </w:r>
            <w:r w:rsidR="00E6328E" w:rsidRPr="00275E5A">
              <w:rPr>
                <w:rFonts w:cs="Arial"/>
                <w:color w:val="0000FF"/>
                <w:szCs w:val="20"/>
              </w:rPr>
              <w:t xml:space="preserve">Ces informations non confidentielles pourront être utilisées par notre service de communication afin de promouvoir Innoviris et d’informer le grand public, dans le cas où le projet est sélectionné </w:t>
            </w:r>
            <w:r w:rsidR="00E6328E" w:rsidRPr="00275E5A">
              <w:rPr>
                <w:color w:val="0000FF"/>
              </w:rPr>
              <w:t>(rapport annuel p.ex.)</w:t>
            </w:r>
            <w:r w:rsidR="00E6328E" w:rsidRPr="00275E5A">
              <w:rPr>
                <w:rFonts w:cs="Arial"/>
                <w:color w:val="0000FF"/>
                <w:szCs w:val="20"/>
              </w:rPr>
              <w:t>. Une dizaine de lignes sont suffisantes.</w:t>
            </w:r>
          </w:p>
          <w:p w14:paraId="15A70067" w14:textId="77777777" w:rsidR="00E6328E" w:rsidRPr="00275E5A" w:rsidRDefault="00E6328E" w:rsidP="00E6328E">
            <w:pPr>
              <w:pStyle w:val="Contenudetableau"/>
              <w:ind w:left="1" w:right="1" w:firstLine="19"/>
              <w:rPr>
                <w:rFonts w:cs="Arial"/>
                <w:color w:val="0000FF"/>
                <w:szCs w:val="20"/>
                <w:lang w:val="fr-BE"/>
              </w:rPr>
            </w:pPr>
          </w:p>
          <w:p w14:paraId="08F6B972" w14:textId="175C8F71" w:rsidR="00E6328E" w:rsidRPr="008C7E6E" w:rsidRDefault="00E6328E" w:rsidP="008C7E6E">
            <w:pPr>
              <w:jc w:val="both"/>
            </w:pPr>
            <w:r w:rsidRPr="00275E5A">
              <w:rPr>
                <w:rFonts w:cs="Arial"/>
                <w:color w:val="0000FF"/>
                <w:szCs w:val="20"/>
              </w:rPr>
              <w:t>N’oubliez également pas de fournir un logo (fichier de résolution suffisante) et quelques images illustratives parmi les annexes électroniques.</w:t>
            </w:r>
          </w:p>
          <w:p w14:paraId="153BBAEC" w14:textId="77777777" w:rsidR="00DB71F1" w:rsidRDefault="00DC4A81" w:rsidP="00E6328E">
            <w:pPr>
              <w:widowControl w:val="0"/>
              <w:suppressAutoHyphens/>
              <w:spacing w:after="0" w:line="240" w:lineRule="auto"/>
              <w:jc w:val="both"/>
              <w:rPr>
                <w:color w:val="0000FF"/>
              </w:rPr>
            </w:pPr>
            <w:r w:rsidRPr="00902791">
              <w:rPr>
                <w:color w:val="0000FF"/>
              </w:rPr>
              <w:t>Indique</w:t>
            </w:r>
            <w:r>
              <w:rPr>
                <w:color w:val="0000FF"/>
              </w:rPr>
              <w:t>z</w:t>
            </w:r>
            <w:r w:rsidRPr="00902791">
              <w:rPr>
                <w:color w:val="0000FF"/>
              </w:rPr>
              <w:t xml:space="preserve"> quelques mots-clés permettant définir le cœur de votre projet.</w:t>
            </w:r>
          </w:p>
          <w:p w14:paraId="32C31497" w14:textId="1DCB2449" w:rsidR="00DC4A81" w:rsidRPr="00E20269" w:rsidRDefault="00DC4A81" w:rsidP="00C10AE7">
            <w:pPr>
              <w:widowControl w:val="0"/>
              <w:suppressAutoHyphens/>
              <w:spacing w:after="0" w:line="240" w:lineRule="auto"/>
              <w:jc w:val="both"/>
              <w:rPr>
                <w:rFonts w:eastAsia="SimSun" w:cs="Mangal"/>
                <w:color w:val="0000FF"/>
                <w:kern w:val="1"/>
                <w:szCs w:val="24"/>
                <w:lang w:val="fr-FR" w:eastAsia="zh-CN" w:bidi="hi-IN"/>
              </w:rPr>
            </w:pPr>
          </w:p>
        </w:tc>
      </w:tr>
    </w:tbl>
    <w:p w14:paraId="08CD7C10" w14:textId="50EE2A18" w:rsidR="00DB71F1" w:rsidRDefault="00DB71F1" w:rsidP="003A2128"/>
    <w:p w14:paraId="16B54760" w14:textId="77777777" w:rsidR="006A3B15" w:rsidRDefault="006A3B15" w:rsidP="003A2128">
      <w:pPr>
        <w:pStyle w:val="Answers"/>
        <w:ind w:left="0"/>
        <w:rPr>
          <w:rFonts w:eastAsia="Arial"/>
          <w:lang w:val="fr-BE"/>
        </w:rPr>
      </w:pPr>
      <w:r>
        <w:rPr>
          <w:b/>
          <w:bCs/>
          <w:i/>
          <w:iCs/>
          <w:lang w:val="fr-FR"/>
        </w:rPr>
        <w:t>Résumé du projet :</w:t>
      </w:r>
    </w:p>
    <w:p w14:paraId="437FE552" w14:textId="57BDD7C6" w:rsidR="006A3B15" w:rsidRDefault="006A3B15" w:rsidP="003A2128">
      <w:pPr>
        <w:pStyle w:val="Answers"/>
        <w:ind w:left="0"/>
        <w:rPr>
          <w:rFonts w:eastAsia="Arial"/>
          <w:i/>
          <w:iCs/>
          <w:lang w:val="fr-BE"/>
        </w:rPr>
      </w:pPr>
      <w:r>
        <w:rPr>
          <w:rFonts w:eastAsia="Arial"/>
          <w:lang w:val="fr-BE"/>
        </w:rPr>
        <w:t>……………………………………………………………………………………</w:t>
      </w:r>
      <w:r w:rsidR="00C10AE7">
        <w:rPr>
          <w:rFonts w:eastAsia="Arial"/>
          <w:lang w:val="fr-BE"/>
        </w:rPr>
        <w:t>………….</w:t>
      </w:r>
      <w:r>
        <w:rPr>
          <w:rFonts w:eastAsia="Arial"/>
          <w:lang w:val="fr-BE"/>
        </w:rPr>
        <w:t>………………………</w:t>
      </w:r>
    </w:p>
    <w:p w14:paraId="1C8D6484" w14:textId="21F0EC6F" w:rsidR="006A3B15" w:rsidRDefault="006A3B15" w:rsidP="003A2128">
      <w:pPr>
        <w:pStyle w:val="Answers"/>
        <w:ind w:left="0"/>
        <w:rPr>
          <w:lang w:val="fr-BE"/>
        </w:rPr>
      </w:pPr>
      <w:r>
        <w:rPr>
          <w:rFonts w:eastAsia="Arial"/>
          <w:i/>
          <w:iCs/>
          <w:lang w:val="fr-BE"/>
        </w:rPr>
        <w:t>……………………………………………………………………................…</w:t>
      </w:r>
      <w:r w:rsidR="00C10AE7">
        <w:rPr>
          <w:i/>
          <w:iCs/>
          <w:lang w:val="fr-BE"/>
        </w:rPr>
        <w:t>…………..</w:t>
      </w:r>
      <w:r>
        <w:rPr>
          <w:rFonts w:eastAsia="Arial"/>
          <w:i/>
          <w:iCs/>
          <w:lang w:val="fr-BE"/>
        </w:rPr>
        <w:t xml:space="preserve"> </w:t>
      </w:r>
      <w:r>
        <w:rPr>
          <w:i/>
          <w:iCs/>
          <w:lang w:val="fr-BE"/>
        </w:rPr>
        <w:t>(</w:t>
      </w:r>
      <w:proofErr w:type="gramStart"/>
      <w:r>
        <w:rPr>
          <w:i/>
          <w:iCs/>
          <w:lang w:val="fr-BE"/>
        </w:rPr>
        <w:t>entre</w:t>
      </w:r>
      <w:proofErr w:type="gramEnd"/>
      <w:r>
        <w:rPr>
          <w:i/>
          <w:iCs/>
          <w:lang w:val="fr-BE"/>
        </w:rPr>
        <w:t xml:space="preserve"> </w:t>
      </w:r>
      <w:r>
        <w:rPr>
          <w:rFonts w:eastAsia="Arial"/>
          <w:i/>
          <w:iCs/>
          <w:lang w:val="fr-BE"/>
        </w:rPr>
        <w:t xml:space="preserve">5 et 10 </w:t>
      </w:r>
      <w:r>
        <w:rPr>
          <w:i/>
          <w:iCs/>
          <w:lang w:val="fr-BE"/>
        </w:rPr>
        <w:t>lignes)</w:t>
      </w:r>
    </w:p>
    <w:p w14:paraId="7755DABD" w14:textId="77777777" w:rsidR="006A3B15" w:rsidRDefault="006A3B15" w:rsidP="003A2128">
      <w:pPr>
        <w:pStyle w:val="Answers"/>
        <w:ind w:left="0"/>
        <w:rPr>
          <w:lang w:val="fr-BE"/>
        </w:rPr>
      </w:pPr>
    </w:p>
    <w:p w14:paraId="33B58D1B" w14:textId="77777777" w:rsidR="006A3B15" w:rsidRDefault="006A3B15" w:rsidP="003A2128">
      <w:pPr>
        <w:rPr>
          <w:rFonts w:eastAsia="Arial"/>
          <w:i/>
          <w:iCs/>
        </w:rPr>
      </w:pPr>
      <w:r>
        <w:rPr>
          <w:b/>
          <w:bCs/>
          <w:i/>
          <w:iCs/>
          <w:lang w:val="fr-FR"/>
        </w:rPr>
        <w:t>Mots-clés :</w:t>
      </w:r>
    </w:p>
    <w:p w14:paraId="56F315CE" w14:textId="450F8D13" w:rsidR="006A3B15" w:rsidRDefault="006A3B15" w:rsidP="003A2128">
      <w:pPr>
        <w:pStyle w:val="Answers"/>
        <w:ind w:left="0"/>
        <w:rPr>
          <w:i/>
          <w:iCs/>
          <w:lang w:val="fr-BE"/>
        </w:rPr>
      </w:pPr>
      <w:r>
        <w:rPr>
          <w:rFonts w:eastAsia="Arial"/>
          <w:i/>
          <w:iCs/>
          <w:lang w:val="fr-BE"/>
        </w:rPr>
        <w:t>………………………………………………………………......………</w:t>
      </w:r>
      <w:r w:rsidR="00C10AE7">
        <w:rPr>
          <w:i/>
          <w:iCs/>
          <w:lang w:val="fr-BE"/>
        </w:rPr>
        <w:t>…</w:t>
      </w:r>
      <w:r w:rsidR="00C10AE7">
        <w:rPr>
          <w:rFonts w:eastAsia="Arial"/>
          <w:i/>
          <w:iCs/>
          <w:lang w:val="fr-BE"/>
        </w:rPr>
        <w:t>………</w:t>
      </w:r>
      <w:proofErr w:type="gramStart"/>
      <w:r w:rsidR="00C10AE7">
        <w:rPr>
          <w:rFonts w:eastAsia="Arial"/>
          <w:i/>
          <w:iCs/>
          <w:lang w:val="fr-BE"/>
        </w:rPr>
        <w:t>...</w:t>
      </w:r>
      <w:r>
        <w:rPr>
          <w:i/>
          <w:iCs/>
          <w:lang w:val="fr-BE"/>
        </w:rPr>
        <w:t>(</w:t>
      </w:r>
      <w:proofErr w:type="gramEnd"/>
      <w:r>
        <w:rPr>
          <w:i/>
          <w:iCs/>
          <w:lang w:val="fr-BE"/>
        </w:rPr>
        <w:t>3 minimum et 7 maximum)</w:t>
      </w:r>
    </w:p>
    <w:p w14:paraId="4698673D" w14:textId="77777777" w:rsidR="006A3B15" w:rsidRPr="003E132C" w:rsidRDefault="006A3B15" w:rsidP="003A2128">
      <w:pPr>
        <w:pStyle w:val="Answers"/>
        <w:ind w:left="0"/>
        <w:rPr>
          <w:szCs w:val="20"/>
          <w:lang w:val="fr-BE"/>
        </w:rPr>
      </w:pPr>
    </w:p>
    <w:p w14:paraId="5FBD5C1C" w14:textId="0C725FC2" w:rsidR="006A3B15" w:rsidRDefault="006A3B15" w:rsidP="003A2128">
      <w:pPr>
        <w:pStyle w:val="Answers"/>
        <w:ind w:left="0"/>
        <w:rPr>
          <w:b/>
          <w:bCs/>
          <w:i/>
          <w:iCs/>
          <w:szCs w:val="20"/>
          <w:lang w:val="fr-FR"/>
        </w:rPr>
      </w:pPr>
      <w:bookmarkStart w:id="26" w:name="_Hlk75948473"/>
      <w:r w:rsidRPr="00960BA0">
        <w:rPr>
          <w:b/>
          <w:bCs/>
          <w:i/>
          <w:iCs/>
          <w:szCs w:val="20"/>
          <w:lang w:val="fr-FR"/>
        </w:rPr>
        <w:t>Domaine</w:t>
      </w:r>
      <w:r w:rsidR="000B29F2">
        <w:rPr>
          <w:b/>
          <w:bCs/>
          <w:i/>
          <w:iCs/>
          <w:szCs w:val="20"/>
          <w:lang w:val="fr-FR"/>
        </w:rPr>
        <w:t xml:space="preserve"> d’activité</w:t>
      </w:r>
      <w:r w:rsidRPr="00960BA0">
        <w:rPr>
          <w:b/>
          <w:bCs/>
          <w:i/>
          <w:iCs/>
          <w:szCs w:val="20"/>
          <w:lang w:val="fr-FR"/>
        </w:rPr>
        <w:t xml:space="preserve"> : </w:t>
      </w:r>
    </w:p>
    <w:p w14:paraId="30A79805" w14:textId="77777777" w:rsidR="00C02BBF" w:rsidRDefault="00C02BBF" w:rsidP="003A2128">
      <w:pPr>
        <w:pStyle w:val="Answers"/>
        <w:ind w:left="0"/>
        <w:rPr>
          <w:b/>
          <w:bCs/>
          <w:i/>
          <w:iCs/>
          <w:szCs w:val="20"/>
          <w:lang w:val="fr-FR"/>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C02BBF" w14:paraId="41B72CC9" w14:textId="77777777" w:rsidTr="003A212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22556958" w14:textId="77777777" w:rsidR="00C02BBF" w:rsidRDefault="00C02BBF" w:rsidP="00C10AE7">
            <w:pPr>
              <w:pStyle w:val="Contenudetableau"/>
              <w:snapToGrid w:val="0"/>
            </w:pPr>
            <w:r>
              <w:rPr>
                <w:b/>
                <w:bCs/>
                <w:color w:val="0000FF"/>
                <w:lang w:val="fr-FR"/>
              </w:rPr>
              <w:t>Notice explicative à effacer</w:t>
            </w:r>
          </w:p>
        </w:tc>
      </w:tr>
      <w:tr w:rsidR="00C02BBF" w:rsidRPr="00A60A58" w14:paraId="2AE3682C" w14:textId="77777777" w:rsidTr="003A2128">
        <w:tc>
          <w:tcPr>
            <w:tcW w:w="9498" w:type="dxa"/>
            <w:tcBorders>
              <w:left w:val="single" w:sz="1" w:space="0" w:color="000000"/>
              <w:bottom w:val="single" w:sz="1" w:space="0" w:color="000000"/>
              <w:right w:val="single" w:sz="1" w:space="0" w:color="000000"/>
            </w:tcBorders>
            <w:shd w:val="clear" w:color="auto" w:fill="auto"/>
          </w:tcPr>
          <w:p w14:paraId="023AF55B" w14:textId="4C4D8F37" w:rsidR="00C02BBF" w:rsidRPr="00A60A58" w:rsidRDefault="001D1501" w:rsidP="00C10AE7">
            <w:pPr>
              <w:rPr>
                <w:color w:val="0000FF"/>
              </w:rPr>
            </w:pPr>
            <w:r>
              <w:rPr>
                <w:color w:val="0000FF"/>
              </w:rPr>
              <w:t xml:space="preserve">Inclure le domaine d’activité sélectionné </w:t>
            </w:r>
            <w:r w:rsidR="00E53508">
              <w:rPr>
                <w:color w:val="0000FF"/>
              </w:rPr>
              <w:t>sur la page de garde</w:t>
            </w:r>
          </w:p>
        </w:tc>
      </w:tr>
    </w:tbl>
    <w:p w14:paraId="21C9BAA2" w14:textId="77777777" w:rsidR="00C02BBF" w:rsidRPr="00960BA0" w:rsidRDefault="00C02BBF" w:rsidP="003A2128">
      <w:pPr>
        <w:pStyle w:val="Answers"/>
        <w:ind w:left="0"/>
        <w:rPr>
          <w:b/>
          <w:bCs/>
          <w:i/>
          <w:iCs/>
          <w:szCs w:val="20"/>
          <w:lang w:val="fr-FR"/>
        </w:rPr>
      </w:pPr>
    </w:p>
    <w:tbl>
      <w:tblPr>
        <w:tblStyle w:val="Grilledutableau"/>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0"/>
        <w:gridCol w:w="4635"/>
      </w:tblGrid>
      <w:tr w:rsidR="006A3B15" w:rsidRPr="00960BA0" w14:paraId="02A265CE" w14:textId="77777777" w:rsidTr="003A2128">
        <w:trPr>
          <w:trHeight w:val="311"/>
        </w:trPr>
        <w:tc>
          <w:tcPr>
            <w:tcW w:w="1040" w:type="dxa"/>
          </w:tcPr>
          <w:sdt>
            <w:sdtPr>
              <w:rPr>
                <w:rFonts w:eastAsia="Arial"/>
                <w:szCs w:val="20"/>
                <w:lang w:val="fr-FR"/>
              </w:rPr>
              <w:id w:val="-1153451439"/>
              <w14:checkbox>
                <w14:checked w14:val="0"/>
                <w14:checkedState w14:val="2612" w14:font="MS Gothic"/>
                <w14:uncheckedState w14:val="2610" w14:font="MS Gothic"/>
              </w14:checkbox>
            </w:sdtPr>
            <w:sdtContent>
              <w:p w14:paraId="7E838CEA" w14:textId="77777777" w:rsidR="006A3B15" w:rsidRPr="00960BA0" w:rsidRDefault="006A3B15" w:rsidP="00A60A58">
                <w:pPr>
                  <w:pStyle w:val="Answers"/>
                  <w:tabs>
                    <w:tab w:val="left" w:pos="1872"/>
                    <w:tab w:val="left" w:leader="dot" w:pos="2382"/>
                    <w:tab w:val="right" w:leader="dot" w:pos="10319"/>
                  </w:tabs>
                  <w:ind w:left="624"/>
                  <w:rPr>
                    <w:rFonts w:eastAsia="Arial"/>
                    <w:szCs w:val="20"/>
                    <w:lang w:val="fr-FR"/>
                  </w:rPr>
                </w:pPr>
                <w:r w:rsidRPr="00960BA0">
                  <w:rPr>
                    <w:rFonts w:ascii="Segoe UI Symbol" w:eastAsia="MS Gothic" w:hAnsi="Segoe UI Symbol" w:cs="Segoe UI Symbol"/>
                    <w:szCs w:val="20"/>
                    <w:lang w:val="fr-FR"/>
                  </w:rPr>
                  <w:t>☐</w:t>
                </w:r>
              </w:p>
            </w:sdtContent>
          </w:sdt>
        </w:tc>
        <w:tc>
          <w:tcPr>
            <w:tcW w:w="4635" w:type="dxa"/>
          </w:tcPr>
          <w:p w14:paraId="17C1D8AF" w14:textId="77777777" w:rsidR="006A3B15" w:rsidRPr="00960BA0" w:rsidRDefault="006A3B15" w:rsidP="00A60A58">
            <w:pPr>
              <w:pStyle w:val="Answers"/>
              <w:tabs>
                <w:tab w:val="left" w:pos="1872"/>
                <w:tab w:val="left" w:leader="dot" w:pos="2382"/>
                <w:tab w:val="right" w:leader="dot" w:pos="10319"/>
              </w:tabs>
              <w:ind w:left="0"/>
              <w:rPr>
                <w:rFonts w:eastAsia="Arial"/>
                <w:szCs w:val="20"/>
                <w:lang w:val="fr-FR"/>
              </w:rPr>
            </w:pPr>
            <w:r w:rsidRPr="00960BA0">
              <w:rPr>
                <w:rFonts w:eastAsia="Arial"/>
                <w:szCs w:val="20"/>
                <w:lang w:val="fr-FR"/>
              </w:rPr>
              <w:t>ICT/Telecom</w:t>
            </w:r>
          </w:p>
        </w:tc>
      </w:tr>
      <w:tr w:rsidR="006A3B15" w:rsidRPr="00960BA0" w14:paraId="48FD95E2" w14:textId="77777777" w:rsidTr="003A2128">
        <w:trPr>
          <w:trHeight w:val="311"/>
        </w:trPr>
        <w:tc>
          <w:tcPr>
            <w:tcW w:w="1040" w:type="dxa"/>
          </w:tcPr>
          <w:sdt>
            <w:sdtPr>
              <w:rPr>
                <w:rFonts w:eastAsia="Arial"/>
                <w:szCs w:val="20"/>
                <w:lang w:val="fr-FR"/>
              </w:rPr>
              <w:id w:val="264975610"/>
              <w14:checkbox>
                <w14:checked w14:val="0"/>
                <w14:checkedState w14:val="2612" w14:font="MS Gothic"/>
                <w14:uncheckedState w14:val="2610" w14:font="MS Gothic"/>
              </w14:checkbox>
            </w:sdtPr>
            <w:sdtContent>
              <w:p w14:paraId="2B28341A" w14:textId="77777777" w:rsidR="006A3B15" w:rsidRPr="00960BA0" w:rsidRDefault="006A3B15" w:rsidP="00A60A58">
                <w:pPr>
                  <w:pStyle w:val="Answers"/>
                  <w:tabs>
                    <w:tab w:val="left" w:pos="1872"/>
                    <w:tab w:val="left" w:leader="dot" w:pos="2382"/>
                    <w:tab w:val="right" w:leader="dot" w:pos="10319"/>
                  </w:tabs>
                  <w:ind w:left="624"/>
                  <w:rPr>
                    <w:rFonts w:eastAsia="Arial"/>
                    <w:szCs w:val="20"/>
                    <w:lang w:val="fr-FR"/>
                  </w:rPr>
                </w:pPr>
                <w:r w:rsidRPr="00960BA0">
                  <w:rPr>
                    <w:rFonts w:ascii="Segoe UI Symbol" w:eastAsia="MS Gothic" w:hAnsi="Segoe UI Symbol" w:cs="Segoe UI Symbol"/>
                    <w:szCs w:val="20"/>
                    <w:lang w:val="fr-FR"/>
                  </w:rPr>
                  <w:t>☐</w:t>
                </w:r>
              </w:p>
            </w:sdtContent>
          </w:sdt>
        </w:tc>
        <w:tc>
          <w:tcPr>
            <w:tcW w:w="4635" w:type="dxa"/>
          </w:tcPr>
          <w:p w14:paraId="40639FFD" w14:textId="77777777" w:rsidR="006A3B15" w:rsidRPr="00960BA0" w:rsidRDefault="006A3B15" w:rsidP="00A60A58">
            <w:pPr>
              <w:pStyle w:val="Answers"/>
              <w:tabs>
                <w:tab w:val="left" w:pos="1872"/>
                <w:tab w:val="left" w:leader="dot" w:pos="2382"/>
                <w:tab w:val="right" w:leader="dot" w:pos="10319"/>
              </w:tabs>
              <w:ind w:left="0"/>
              <w:rPr>
                <w:rFonts w:eastAsia="Arial"/>
                <w:szCs w:val="20"/>
                <w:lang w:val="fr-FR"/>
              </w:rPr>
            </w:pPr>
            <w:r w:rsidRPr="00960BA0">
              <w:rPr>
                <w:rFonts w:eastAsia="Arial"/>
                <w:szCs w:val="20"/>
                <w:lang w:val="fr-FR"/>
              </w:rPr>
              <w:t>Chimie/matériaux</w:t>
            </w:r>
          </w:p>
        </w:tc>
      </w:tr>
      <w:tr w:rsidR="006A3B15" w:rsidRPr="00960BA0" w14:paraId="7EDE264E" w14:textId="77777777" w:rsidTr="003A2128">
        <w:trPr>
          <w:trHeight w:val="320"/>
        </w:trPr>
        <w:tc>
          <w:tcPr>
            <w:tcW w:w="1040" w:type="dxa"/>
          </w:tcPr>
          <w:sdt>
            <w:sdtPr>
              <w:rPr>
                <w:rFonts w:eastAsia="Arial"/>
                <w:szCs w:val="20"/>
                <w:lang w:val="fr-FR"/>
              </w:rPr>
              <w:id w:val="-1291048148"/>
              <w14:checkbox>
                <w14:checked w14:val="0"/>
                <w14:checkedState w14:val="2612" w14:font="MS Gothic"/>
                <w14:uncheckedState w14:val="2610" w14:font="MS Gothic"/>
              </w14:checkbox>
            </w:sdtPr>
            <w:sdtContent>
              <w:p w14:paraId="436BEB4C" w14:textId="77777777" w:rsidR="006A3B15" w:rsidRPr="00960BA0" w:rsidRDefault="006A3B15" w:rsidP="00A60A58">
                <w:pPr>
                  <w:pStyle w:val="Answers"/>
                  <w:tabs>
                    <w:tab w:val="left" w:pos="1872"/>
                    <w:tab w:val="left" w:leader="dot" w:pos="2382"/>
                    <w:tab w:val="right" w:leader="dot" w:pos="10319"/>
                  </w:tabs>
                  <w:ind w:left="624"/>
                  <w:rPr>
                    <w:rFonts w:eastAsia="Arial"/>
                    <w:szCs w:val="20"/>
                    <w:lang w:val="fr-FR"/>
                  </w:rPr>
                </w:pPr>
                <w:r w:rsidRPr="00960BA0">
                  <w:rPr>
                    <w:rFonts w:ascii="Segoe UI Symbol" w:eastAsia="MS Gothic" w:hAnsi="Segoe UI Symbol" w:cs="Segoe UI Symbol"/>
                    <w:szCs w:val="20"/>
                    <w:lang w:val="fr-FR"/>
                  </w:rPr>
                  <w:t>☐</w:t>
                </w:r>
              </w:p>
            </w:sdtContent>
          </w:sdt>
        </w:tc>
        <w:tc>
          <w:tcPr>
            <w:tcW w:w="4635" w:type="dxa"/>
          </w:tcPr>
          <w:p w14:paraId="1E2EA78A" w14:textId="77777777" w:rsidR="006A3B15" w:rsidRPr="00960BA0" w:rsidRDefault="006A3B15" w:rsidP="00A60A58">
            <w:pPr>
              <w:pStyle w:val="Answers"/>
              <w:tabs>
                <w:tab w:val="left" w:pos="1872"/>
                <w:tab w:val="left" w:leader="dot" w:pos="2382"/>
                <w:tab w:val="right" w:leader="dot" w:pos="10319"/>
              </w:tabs>
              <w:ind w:left="0"/>
              <w:rPr>
                <w:rFonts w:eastAsia="Arial"/>
                <w:szCs w:val="20"/>
                <w:lang w:val="fr-FR"/>
              </w:rPr>
            </w:pPr>
            <w:r w:rsidRPr="00960BA0">
              <w:rPr>
                <w:rFonts w:eastAsia="Arial"/>
                <w:szCs w:val="20"/>
                <w:lang w:val="fr-FR"/>
              </w:rPr>
              <w:t>Environnement / Energie / Transport &amp; Mobilité</w:t>
            </w:r>
          </w:p>
        </w:tc>
      </w:tr>
      <w:tr w:rsidR="006A3B15" w:rsidRPr="00960BA0" w14:paraId="6A33B010" w14:textId="77777777" w:rsidTr="003A2128">
        <w:trPr>
          <w:trHeight w:val="311"/>
        </w:trPr>
        <w:tc>
          <w:tcPr>
            <w:tcW w:w="1040" w:type="dxa"/>
          </w:tcPr>
          <w:sdt>
            <w:sdtPr>
              <w:rPr>
                <w:rFonts w:eastAsia="Arial"/>
                <w:szCs w:val="20"/>
                <w:lang w:val="fr-FR"/>
              </w:rPr>
              <w:id w:val="-1715735887"/>
              <w14:checkbox>
                <w14:checked w14:val="0"/>
                <w14:checkedState w14:val="2612" w14:font="MS Gothic"/>
                <w14:uncheckedState w14:val="2610" w14:font="MS Gothic"/>
              </w14:checkbox>
            </w:sdtPr>
            <w:sdtContent>
              <w:p w14:paraId="2B7081FD" w14:textId="77777777" w:rsidR="006A3B15" w:rsidRPr="00960BA0" w:rsidRDefault="006A3B15" w:rsidP="00A60A58">
                <w:pPr>
                  <w:pStyle w:val="Answers"/>
                  <w:tabs>
                    <w:tab w:val="left" w:pos="1872"/>
                    <w:tab w:val="left" w:leader="dot" w:pos="2382"/>
                    <w:tab w:val="right" w:leader="dot" w:pos="10319"/>
                  </w:tabs>
                  <w:ind w:left="624"/>
                  <w:rPr>
                    <w:rFonts w:eastAsia="Arial"/>
                    <w:szCs w:val="20"/>
                    <w:lang w:val="fr-FR"/>
                  </w:rPr>
                </w:pPr>
                <w:r w:rsidRPr="00960BA0">
                  <w:rPr>
                    <w:rFonts w:ascii="MS Gothic" w:eastAsia="MS Gothic" w:hAnsi="MS Gothic" w:hint="eastAsia"/>
                    <w:szCs w:val="20"/>
                    <w:lang w:val="fr-FR"/>
                  </w:rPr>
                  <w:t>☐</w:t>
                </w:r>
              </w:p>
            </w:sdtContent>
          </w:sdt>
        </w:tc>
        <w:tc>
          <w:tcPr>
            <w:tcW w:w="4635" w:type="dxa"/>
          </w:tcPr>
          <w:p w14:paraId="16377FEF" w14:textId="77777777" w:rsidR="006A3B15" w:rsidRPr="00960BA0" w:rsidRDefault="006A3B15" w:rsidP="00A60A58">
            <w:pPr>
              <w:pStyle w:val="Answers"/>
              <w:tabs>
                <w:tab w:val="left" w:pos="1872"/>
                <w:tab w:val="left" w:leader="dot" w:pos="2382"/>
                <w:tab w:val="right" w:leader="dot" w:pos="10319"/>
              </w:tabs>
              <w:ind w:left="0"/>
              <w:rPr>
                <w:rFonts w:eastAsia="Arial"/>
                <w:szCs w:val="20"/>
                <w:lang w:val="fr-FR"/>
              </w:rPr>
            </w:pPr>
            <w:r w:rsidRPr="00960BA0">
              <w:rPr>
                <w:rFonts w:eastAsia="Arial"/>
                <w:szCs w:val="20"/>
                <w:lang w:val="fr-FR"/>
              </w:rPr>
              <w:t>Santé &amp; Biologie</w:t>
            </w:r>
          </w:p>
        </w:tc>
      </w:tr>
      <w:tr w:rsidR="006A3B15" w:rsidRPr="00960BA0" w14:paraId="463B4FD4" w14:textId="77777777" w:rsidTr="003A2128">
        <w:trPr>
          <w:trHeight w:val="311"/>
        </w:trPr>
        <w:tc>
          <w:tcPr>
            <w:tcW w:w="1040" w:type="dxa"/>
          </w:tcPr>
          <w:sdt>
            <w:sdtPr>
              <w:rPr>
                <w:rFonts w:eastAsia="Arial"/>
                <w:szCs w:val="20"/>
                <w:lang w:val="fr-FR"/>
              </w:rPr>
              <w:id w:val="441496298"/>
              <w14:checkbox>
                <w14:checked w14:val="0"/>
                <w14:checkedState w14:val="2612" w14:font="MS Gothic"/>
                <w14:uncheckedState w14:val="2610" w14:font="MS Gothic"/>
              </w14:checkbox>
            </w:sdtPr>
            <w:sdtContent>
              <w:p w14:paraId="5BF65783" w14:textId="77777777" w:rsidR="006A3B15" w:rsidRPr="00960BA0" w:rsidRDefault="006A3B15" w:rsidP="00A60A58">
                <w:pPr>
                  <w:pStyle w:val="Answers"/>
                  <w:tabs>
                    <w:tab w:val="left" w:pos="1872"/>
                    <w:tab w:val="left" w:leader="dot" w:pos="2382"/>
                    <w:tab w:val="right" w:leader="dot" w:pos="10319"/>
                  </w:tabs>
                  <w:ind w:left="624"/>
                  <w:rPr>
                    <w:rFonts w:eastAsia="Arial"/>
                    <w:szCs w:val="20"/>
                    <w:lang w:val="fr-FR"/>
                  </w:rPr>
                </w:pPr>
                <w:r w:rsidRPr="00960BA0">
                  <w:rPr>
                    <w:rFonts w:ascii="Segoe UI Symbol" w:eastAsia="MS Gothic" w:hAnsi="Segoe UI Symbol" w:cs="Segoe UI Symbol"/>
                    <w:szCs w:val="20"/>
                    <w:lang w:val="fr-FR"/>
                  </w:rPr>
                  <w:t>☐</w:t>
                </w:r>
              </w:p>
            </w:sdtContent>
          </w:sdt>
        </w:tc>
        <w:tc>
          <w:tcPr>
            <w:tcW w:w="4635" w:type="dxa"/>
          </w:tcPr>
          <w:p w14:paraId="1488268B" w14:textId="77777777" w:rsidR="006A3B15" w:rsidRPr="00960BA0" w:rsidRDefault="006A3B15" w:rsidP="00A60A58">
            <w:pPr>
              <w:pStyle w:val="Answers"/>
              <w:tabs>
                <w:tab w:val="left" w:pos="1872"/>
                <w:tab w:val="left" w:leader="dot" w:pos="2382"/>
                <w:tab w:val="right" w:leader="dot" w:pos="10319"/>
              </w:tabs>
              <w:ind w:left="0"/>
              <w:rPr>
                <w:rFonts w:eastAsia="Arial"/>
                <w:szCs w:val="20"/>
                <w:lang w:val="fr-FR"/>
              </w:rPr>
            </w:pPr>
            <w:r w:rsidRPr="00960BA0">
              <w:rPr>
                <w:rFonts w:eastAsia="Arial"/>
                <w:szCs w:val="20"/>
                <w:lang w:val="fr-FR"/>
              </w:rPr>
              <w:t>Construction/urbanisme</w:t>
            </w:r>
          </w:p>
        </w:tc>
      </w:tr>
      <w:tr w:rsidR="006A3B15" w:rsidRPr="00960BA0" w14:paraId="0A49C0EA" w14:textId="77777777" w:rsidTr="003A2128">
        <w:trPr>
          <w:trHeight w:val="311"/>
        </w:trPr>
        <w:tc>
          <w:tcPr>
            <w:tcW w:w="1040" w:type="dxa"/>
          </w:tcPr>
          <w:sdt>
            <w:sdtPr>
              <w:rPr>
                <w:rFonts w:eastAsia="Arial"/>
                <w:szCs w:val="20"/>
                <w:lang w:val="fr-FR"/>
              </w:rPr>
              <w:id w:val="-1344240011"/>
              <w14:checkbox>
                <w14:checked w14:val="0"/>
                <w14:checkedState w14:val="2612" w14:font="MS Gothic"/>
                <w14:uncheckedState w14:val="2610" w14:font="MS Gothic"/>
              </w14:checkbox>
            </w:sdtPr>
            <w:sdtContent>
              <w:p w14:paraId="6C724DBB" w14:textId="77777777" w:rsidR="006A3B15" w:rsidRPr="00960BA0" w:rsidRDefault="006A3B15" w:rsidP="00A60A58">
                <w:pPr>
                  <w:pStyle w:val="Answers"/>
                  <w:tabs>
                    <w:tab w:val="left" w:pos="1872"/>
                    <w:tab w:val="left" w:leader="dot" w:pos="2382"/>
                    <w:tab w:val="right" w:leader="dot" w:pos="10319"/>
                  </w:tabs>
                  <w:ind w:left="624"/>
                  <w:rPr>
                    <w:rFonts w:eastAsia="Arial"/>
                    <w:szCs w:val="20"/>
                    <w:lang w:val="fr-FR"/>
                  </w:rPr>
                </w:pPr>
                <w:r w:rsidRPr="00960BA0">
                  <w:rPr>
                    <w:rFonts w:ascii="MS Gothic" w:eastAsia="MS Gothic" w:hAnsi="MS Gothic" w:hint="eastAsia"/>
                    <w:szCs w:val="20"/>
                    <w:lang w:val="fr-FR"/>
                  </w:rPr>
                  <w:t>☐</w:t>
                </w:r>
              </w:p>
            </w:sdtContent>
          </w:sdt>
        </w:tc>
        <w:tc>
          <w:tcPr>
            <w:tcW w:w="4635" w:type="dxa"/>
          </w:tcPr>
          <w:p w14:paraId="781CF757" w14:textId="77777777" w:rsidR="006A3B15" w:rsidRPr="00960BA0" w:rsidRDefault="006A3B15" w:rsidP="00A60A58">
            <w:pPr>
              <w:pStyle w:val="Answers"/>
              <w:tabs>
                <w:tab w:val="left" w:pos="1872"/>
                <w:tab w:val="left" w:leader="dot" w:pos="2382"/>
                <w:tab w:val="right" w:leader="dot" w:pos="10319"/>
              </w:tabs>
              <w:ind w:left="0"/>
              <w:rPr>
                <w:rFonts w:eastAsia="Arial"/>
                <w:szCs w:val="20"/>
                <w:lang w:val="fr-FR"/>
              </w:rPr>
            </w:pPr>
            <w:r w:rsidRPr="00960BA0">
              <w:rPr>
                <w:rFonts w:eastAsia="Arial"/>
                <w:szCs w:val="20"/>
                <w:lang w:val="fr-FR"/>
              </w:rPr>
              <w:t>Industrie/robotique</w:t>
            </w:r>
          </w:p>
        </w:tc>
      </w:tr>
      <w:tr w:rsidR="006A3B15" w:rsidRPr="00960BA0" w14:paraId="58C2EAFD" w14:textId="77777777" w:rsidTr="003A2128">
        <w:trPr>
          <w:trHeight w:val="311"/>
        </w:trPr>
        <w:tc>
          <w:tcPr>
            <w:tcW w:w="1040" w:type="dxa"/>
          </w:tcPr>
          <w:sdt>
            <w:sdtPr>
              <w:rPr>
                <w:rFonts w:eastAsia="Arial"/>
                <w:szCs w:val="20"/>
                <w:lang w:val="fr-FR"/>
              </w:rPr>
              <w:id w:val="932717578"/>
              <w14:checkbox>
                <w14:checked w14:val="0"/>
                <w14:checkedState w14:val="2612" w14:font="MS Gothic"/>
                <w14:uncheckedState w14:val="2610" w14:font="MS Gothic"/>
              </w14:checkbox>
            </w:sdtPr>
            <w:sdtContent>
              <w:p w14:paraId="4A7A91AC" w14:textId="77777777" w:rsidR="006A3B15" w:rsidRPr="00960BA0" w:rsidRDefault="006A3B15" w:rsidP="00A60A58">
                <w:pPr>
                  <w:pStyle w:val="Answers"/>
                  <w:tabs>
                    <w:tab w:val="left" w:pos="1872"/>
                    <w:tab w:val="left" w:leader="dot" w:pos="2382"/>
                    <w:tab w:val="right" w:leader="dot" w:pos="10319"/>
                  </w:tabs>
                  <w:ind w:left="624"/>
                  <w:rPr>
                    <w:rFonts w:eastAsia="Arial"/>
                    <w:szCs w:val="20"/>
                    <w:lang w:val="fr-FR"/>
                  </w:rPr>
                </w:pPr>
                <w:r w:rsidRPr="00960BA0">
                  <w:rPr>
                    <w:rFonts w:ascii="Segoe UI Symbol" w:eastAsia="MS Gothic" w:hAnsi="Segoe UI Symbol" w:cs="Segoe UI Symbol"/>
                    <w:szCs w:val="20"/>
                    <w:lang w:val="fr-FR"/>
                  </w:rPr>
                  <w:t>☐</w:t>
                </w:r>
              </w:p>
            </w:sdtContent>
          </w:sdt>
        </w:tc>
        <w:tc>
          <w:tcPr>
            <w:tcW w:w="4635" w:type="dxa"/>
          </w:tcPr>
          <w:p w14:paraId="5B3343F5" w14:textId="77777777" w:rsidR="006A3B15" w:rsidRPr="00960BA0" w:rsidRDefault="006A3B15" w:rsidP="00A60A58">
            <w:pPr>
              <w:pStyle w:val="Answers"/>
              <w:tabs>
                <w:tab w:val="left" w:pos="1872"/>
                <w:tab w:val="left" w:leader="dot" w:pos="2382"/>
                <w:tab w:val="right" w:leader="dot" w:pos="10319"/>
              </w:tabs>
              <w:ind w:left="0"/>
              <w:rPr>
                <w:rFonts w:eastAsia="Arial"/>
                <w:szCs w:val="20"/>
                <w:lang w:val="fr-FR"/>
              </w:rPr>
            </w:pPr>
            <w:r w:rsidRPr="00960BA0">
              <w:rPr>
                <w:rFonts w:eastAsia="Arial"/>
                <w:szCs w:val="20"/>
                <w:lang w:val="fr-FR"/>
              </w:rPr>
              <w:t>Economie/management/droit</w:t>
            </w:r>
          </w:p>
        </w:tc>
      </w:tr>
      <w:tr w:rsidR="006A3B15" w:rsidRPr="00960BA0" w14:paraId="18A9AB56" w14:textId="77777777" w:rsidTr="003A2128">
        <w:trPr>
          <w:trHeight w:val="311"/>
        </w:trPr>
        <w:tc>
          <w:tcPr>
            <w:tcW w:w="1040" w:type="dxa"/>
          </w:tcPr>
          <w:sdt>
            <w:sdtPr>
              <w:rPr>
                <w:rFonts w:eastAsia="Arial"/>
                <w:szCs w:val="20"/>
                <w:lang w:val="fr-FR"/>
              </w:rPr>
              <w:id w:val="903111728"/>
              <w14:checkbox>
                <w14:checked w14:val="0"/>
                <w14:checkedState w14:val="2612" w14:font="MS Gothic"/>
                <w14:uncheckedState w14:val="2610" w14:font="MS Gothic"/>
              </w14:checkbox>
            </w:sdtPr>
            <w:sdtContent>
              <w:p w14:paraId="48BDD5B5" w14:textId="77777777" w:rsidR="006A3B15" w:rsidRPr="00960BA0" w:rsidRDefault="006A3B15" w:rsidP="00A60A58">
                <w:pPr>
                  <w:pStyle w:val="Answers"/>
                  <w:tabs>
                    <w:tab w:val="left" w:pos="1872"/>
                    <w:tab w:val="left" w:leader="dot" w:pos="2382"/>
                    <w:tab w:val="right" w:leader="dot" w:pos="10319"/>
                  </w:tabs>
                  <w:ind w:left="624"/>
                  <w:rPr>
                    <w:rFonts w:eastAsia="Arial"/>
                    <w:szCs w:val="20"/>
                    <w:lang w:val="fr-FR"/>
                  </w:rPr>
                </w:pPr>
                <w:r w:rsidRPr="00960BA0">
                  <w:rPr>
                    <w:rFonts w:ascii="Segoe UI Symbol" w:eastAsia="MS Gothic" w:hAnsi="Segoe UI Symbol" w:cs="Segoe UI Symbol"/>
                    <w:szCs w:val="20"/>
                    <w:lang w:val="fr-FR"/>
                  </w:rPr>
                  <w:t>☐</w:t>
                </w:r>
              </w:p>
            </w:sdtContent>
          </w:sdt>
        </w:tc>
        <w:tc>
          <w:tcPr>
            <w:tcW w:w="4635" w:type="dxa"/>
          </w:tcPr>
          <w:p w14:paraId="35BC6CE0" w14:textId="77777777" w:rsidR="006A3B15" w:rsidRPr="00960BA0" w:rsidRDefault="006A3B15" w:rsidP="00A60A58">
            <w:pPr>
              <w:pStyle w:val="Answers"/>
              <w:tabs>
                <w:tab w:val="left" w:pos="1872"/>
                <w:tab w:val="left" w:leader="dot" w:pos="2382"/>
                <w:tab w:val="right" w:leader="dot" w:pos="10319"/>
              </w:tabs>
              <w:ind w:left="0"/>
              <w:rPr>
                <w:rFonts w:eastAsia="Arial"/>
                <w:szCs w:val="20"/>
                <w:lang w:val="fr-FR"/>
              </w:rPr>
            </w:pPr>
            <w:r w:rsidRPr="00960BA0">
              <w:rPr>
                <w:rFonts w:eastAsia="Arial"/>
                <w:szCs w:val="20"/>
                <w:lang w:val="fr-FR"/>
              </w:rPr>
              <w:t>Art, éducation et société</w:t>
            </w:r>
          </w:p>
        </w:tc>
      </w:tr>
      <w:tr w:rsidR="006A3B15" w:rsidRPr="00960BA0" w14:paraId="77DAB2D3" w14:textId="77777777" w:rsidTr="003A2128">
        <w:trPr>
          <w:trHeight w:val="311"/>
        </w:trPr>
        <w:tc>
          <w:tcPr>
            <w:tcW w:w="1040" w:type="dxa"/>
          </w:tcPr>
          <w:sdt>
            <w:sdtPr>
              <w:rPr>
                <w:rFonts w:eastAsia="Arial"/>
                <w:szCs w:val="20"/>
                <w:lang w:val="fr-FR"/>
              </w:rPr>
              <w:id w:val="1062218489"/>
              <w14:checkbox>
                <w14:checked w14:val="0"/>
                <w14:checkedState w14:val="2612" w14:font="MS Gothic"/>
                <w14:uncheckedState w14:val="2610" w14:font="MS Gothic"/>
              </w14:checkbox>
            </w:sdtPr>
            <w:sdtContent>
              <w:p w14:paraId="401ED38A" w14:textId="77777777" w:rsidR="006A3B15" w:rsidRPr="00960BA0" w:rsidRDefault="006A3B15" w:rsidP="00A60A58">
                <w:pPr>
                  <w:pStyle w:val="Answers"/>
                  <w:tabs>
                    <w:tab w:val="left" w:pos="1872"/>
                    <w:tab w:val="left" w:leader="dot" w:pos="2382"/>
                    <w:tab w:val="right" w:leader="dot" w:pos="10319"/>
                  </w:tabs>
                  <w:ind w:left="624"/>
                  <w:rPr>
                    <w:rFonts w:eastAsia="Arial"/>
                    <w:szCs w:val="20"/>
                    <w:lang w:val="fr-FR"/>
                  </w:rPr>
                </w:pPr>
                <w:r w:rsidRPr="00960BA0">
                  <w:rPr>
                    <w:rFonts w:ascii="Segoe UI Symbol" w:eastAsia="MS Gothic" w:hAnsi="Segoe UI Symbol" w:cs="Segoe UI Symbol"/>
                    <w:szCs w:val="20"/>
                    <w:lang w:val="fr-FR"/>
                  </w:rPr>
                  <w:t>☐</w:t>
                </w:r>
              </w:p>
            </w:sdtContent>
          </w:sdt>
        </w:tc>
        <w:tc>
          <w:tcPr>
            <w:tcW w:w="4635" w:type="dxa"/>
          </w:tcPr>
          <w:p w14:paraId="79A6320A" w14:textId="77777777" w:rsidR="006A3B15" w:rsidRPr="00960BA0" w:rsidRDefault="006A3B15" w:rsidP="00A60A58">
            <w:pPr>
              <w:pStyle w:val="Answers"/>
              <w:tabs>
                <w:tab w:val="left" w:pos="1872"/>
                <w:tab w:val="left" w:leader="dot" w:pos="2382"/>
                <w:tab w:val="right" w:leader="dot" w:pos="10319"/>
              </w:tabs>
              <w:ind w:left="0"/>
              <w:rPr>
                <w:rFonts w:eastAsia="Arial"/>
                <w:szCs w:val="20"/>
                <w:lang w:val="fr-FR"/>
              </w:rPr>
            </w:pPr>
            <w:r w:rsidRPr="00960BA0">
              <w:rPr>
                <w:rFonts w:eastAsia="Arial"/>
                <w:szCs w:val="20"/>
                <w:lang w:val="fr-FR"/>
              </w:rPr>
              <w:t>Autre</w:t>
            </w:r>
          </w:p>
        </w:tc>
      </w:tr>
      <w:tr w:rsidR="007B0ED1" w:rsidRPr="00960BA0" w14:paraId="1BF59B79" w14:textId="77777777" w:rsidTr="00C10AE7">
        <w:trPr>
          <w:trHeight w:val="311"/>
        </w:trPr>
        <w:tc>
          <w:tcPr>
            <w:tcW w:w="1040" w:type="dxa"/>
          </w:tcPr>
          <w:p w14:paraId="14BBCB81" w14:textId="77777777" w:rsidR="007B0ED1" w:rsidRDefault="007B0ED1" w:rsidP="00A60A58">
            <w:pPr>
              <w:pStyle w:val="Answers"/>
              <w:tabs>
                <w:tab w:val="left" w:pos="1872"/>
                <w:tab w:val="left" w:leader="dot" w:pos="2382"/>
                <w:tab w:val="right" w:leader="dot" w:pos="10319"/>
              </w:tabs>
              <w:ind w:left="624"/>
              <w:rPr>
                <w:rFonts w:eastAsia="Arial"/>
                <w:szCs w:val="20"/>
                <w:lang w:val="fr-FR"/>
              </w:rPr>
            </w:pPr>
          </w:p>
        </w:tc>
        <w:tc>
          <w:tcPr>
            <w:tcW w:w="4635" w:type="dxa"/>
          </w:tcPr>
          <w:p w14:paraId="39022FC9" w14:textId="77777777" w:rsidR="007B0ED1" w:rsidRDefault="007B0ED1" w:rsidP="00A60A58">
            <w:pPr>
              <w:pStyle w:val="Answers"/>
              <w:tabs>
                <w:tab w:val="left" w:pos="1872"/>
                <w:tab w:val="left" w:leader="dot" w:pos="2382"/>
                <w:tab w:val="right" w:leader="dot" w:pos="10319"/>
              </w:tabs>
              <w:ind w:left="0"/>
              <w:rPr>
                <w:rFonts w:eastAsia="Arial"/>
                <w:szCs w:val="20"/>
                <w:lang w:val="fr-FR"/>
              </w:rPr>
            </w:pPr>
          </w:p>
          <w:p w14:paraId="49549BFE" w14:textId="77777777" w:rsidR="008C7E6E" w:rsidRDefault="008C7E6E" w:rsidP="00A60A58">
            <w:pPr>
              <w:pStyle w:val="Answers"/>
              <w:tabs>
                <w:tab w:val="left" w:pos="1872"/>
                <w:tab w:val="left" w:leader="dot" w:pos="2382"/>
                <w:tab w:val="right" w:leader="dot" w:pos="10319"/>
              </w:tabs>
              <w:ind w:left="0"/>
              <w:rPr>
                <w:rFonts w:eastAsia="Arial"/>
                <w:szCs w:val="20"/>
                <w:lang w:val="fr-FR"/>
              </w:rPr>
            </w:pPr>
          </w:p>
          <w:p w14:paraId="3ABE587C" w14:textId="77777777" w:rsidR="008C7E6E" w:rsidRDefault="008C7E6E" w:rsidP="00A60A58">
            <w:pPr>
              <w:pStyle w:val="Answers"/>
              <w:tabs>
                <w:tab w:val="left" w:pos="1872"/>
                <w:tab w:val="left" w:leader="dot" w:pos="2382"/>
                <w:tab w:val="right" w:leader="dot" w:pos="10319"/>
              </w:tabs>
              <w:ind w:left="0"/>
              <w:rPr>
                <w:rFonts w:eastAsia="Arial"/>
                <w:szCs w:val="20"/>
                <w:lang w:val="fr-FR"/>
              </w:rPr>
            </w:pPr>
          </w:p>
          <w:p w14:paraId="037AE025" w14:textId="77777777" w:rsidR="008C7E6E" w:rsidRPr="00960BA0" w:rsidRDefault="008C7E6E" w:rsidP="00A60A58">
            <w:pPr>
              <w:pStyle w:val="Answers"/>
              <w:tabs>
                <w:tab w:val="left" w:pos="1872"/>
                <w:tab w:val="left" w:leader="dot" w:pos="2382"/>
                <w:tab w:val="right" w:leader="dot" w:pos="10319"/>
              </w:tabs>
              <w:ind w:left="0"/>
              <w:rPr>
                <w:rFonts w:eastAsia="Arial"/>
                <w:szCs w:val="20"/>
                <w:lang w:val="fr-FR"/>
              </w:rPr>
            </w:pPr>
          </w:p>
        </w:tc>
      </w:tr>
    </w:tbl>
    <w:p w14:paraId="4E1D29A2" w14:textId="77777777" w:rsidR="00DB71F1" w:rsidRDefault="00DB71F1" w:rsidP="003A2128">
      <w:pPr>
        <w:pStyle w:val="Titre2"/>
        <w:ind w:left="576"/>
      </w:pPr>
      <w:bookmarkStart w:id="27" w:name="_Toc76721115"/>
      <w:bookmarkStart w:id="28" w:name="_Toc80701346"/>
      <w:bookmarkEnd w:id="26"/>
      <w:r>
        <w:lastRenderedPageBreak/>
        <w:t>Date de début et durée du projet</w:t>
      </w:r>
      <w:bookmarkEnd w:id="27"/>
      <w:bookmarkEnd w:id="28"/>
      <w: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DB71F1" w14:paraId="7121AFBE" w14:textId="77777777" w:rsidTr="003A212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4FD31D8E" w14:textId="77777777" w:rsidR="00DB71F1" w:rsidRDefault="00DB71F1" w:rsidP="00A60A58">
            <w:pPr>
              <w:pStyle w:val="Contenudetableau"/>
              <w:snapToGrid w:val="0"/>
            </w:pPr>
            <w:r>
              <w:rPr>
                <w:b/>
                <w:bCs/>
                <w:color w:val="0000FF"/>
                <w:lang w:val="fr-FR"/>
              </w:rPr>
              <w:t>Notice explicative à effacer</w:t>
            </w:r>
          </w:p>
        </w:tc>
      </w:tr>
      <w:tr w:rsidR="00DB71F1" w:rsidRPr="00934E7A" w14:paraId="2BC346A6" w14:textId="77777777" w:rsidTr="003A2128">
        <w:tc>
          <w:tcPr>
            <w:tcW w:w="9498" w:type="dxa"/>
            <w:tcBorders>
              <w:left w:val="single" w:sz="1" w:space="0" w:color="000000"/>
              <w:bottom w:val="single" w:sz="1" w:space="0" w:color="000000"/>
              <w:right w:val="single" w:sz="1" w:space="0" w:color="000000"/>
            </w:tcBorders>
            <w:shd w:val="clear" w:color="auto" w:fill="auto"/>
          </w:tcPr>
          <w:p w14:paraId="58AA0FA3" w14:textId="77777777" w:rsidR="009E443D" w:rsidRPr="002B4AA2" w:rsidRDefault="009E443D" w:rsidP="009E443D">
            <w:pPr>
              <w:rPr>
                <w:color w:val="0000FF"/>
              </w:rPr>
            </w:pPr>
            <w:r w:rsidRPr="002B4AA2">
              <w:rPr>
                <w:color w:val="0000FF"/>
              </w:rPr>
              <w:t>La date de début du projet doit être postérieure à la date de réception de votre demande par INNOVIRIS. Le projet peut débuter au plus tôt le 1er du mois qui suit le dépôt du dossier.</w:t>
            </w:r>
          </w:p>
          <w:p w14:paraId="4A8A03DE" w14:textId="0649C457" w:rsidR="00DB71F1" w:rsidRPr="003A2128" w:rsidRDefault="009E443D" w:rsidP="003A2128">
            <w:pPr>
              <w:rPr>
                <w:color w:val="0000FF"/>
              </w:rPr>
            </w:pPr>
            <w:r w:rsidRPr="002B4AA2">
              <w:rPr>
                <w:color w:val="0000FF"/>
              </w:rPr>
              <w:t>La durée maximale d’un projet est de 18 mois.</w:t>
            </w:r>
          </w:p>
        </w:tc>
      </w:tr>
    </w:tbl>
    <w:p w14:paraId="153C223C" w14:textId="77777777" w:rsidR="007B0ED1" w:rsidRDefault="007B0ED1" w:rsidP="00DB71F1">
      <w:pPr>
        <w:ind w:left="1068"/>
        <w:rPr>
          <w:rFonts w:eastAsia="Arial"/>
          <w:lang w:val="fr-FR"/>
        </w:rPr>
      </w:pPr>
    </w:p>
    <w:p w14:paraId="4ED68DFB" w14:textId="2A763E2E" w:rsidR="00DB71F1" w:rsidRDefault="00DB71F1" w:rsidP="00DB71F1">
      <w:pPr>
        <w:ind w:left="1068"/>
        <w:rPr>
          <w:rFonts w:eastAsia="Arial"/>
          <w:lang w:val="fr-FR"/>
        </w:rPr>
      </w:pPr>
      <w:r>
        <w:rPr>
          <w:rFonts w:eastAsia="Arial"/>
          <w:lang w:val="fr-FR"/>
        </w:rPr>
        <w:t>Projet d'une durée de ……</w:t>
      </w:r>
      <w:r>
        <w:rPr>
          <w:lang w:val="fr-FR"/>
        </w:rPr>
        <w:t xml:space="preserve">. </w:t>
      </w:r>
      <w:proofErr w:type="gramStart"/>
      <w:r>
        <w:rPr>
          <w:lang w:val="fr-FR"/>
        </w:rPr>
        <w:t>mois</w:t>
      </w:r>
      <w:proofErr w:type="gramEnd"/>
      <w:r>
        <w:rPr>
          <w:rFonts w:eastAsia="Arial"/>
          <w:lang w:val="fr-FR"/>
        </w:rPr>
        <w:t xml:space="preserve"> </w:t>
      </w:r>
      <w:r>
        <w:rPr>
          <w:lang w:val="fr-FR"/>
        </w:rPr>
        <w:t>du</w:t>
      </w:r>
      <w:r>
        <w:rPr>
          <w:rFonts w:eastAsia="Arial"/>
          <w:lang w:val="fr-FR"/>
        </w:rPr>
        <w:t xml:space="preserve"> </w:t>
      </w:r>
      <w:r>
        <w:rPr>
          <w:lang w:val="fr-FR"/>
        </w:rPr>
        <w:t xml:space="preserve">... / </w:t>
      </w:r>
      <w:r>
        <w:rPr>
          <w:rFonts w:eastAsia="Arial"/>
          <w:lang w:val="fr-FR"/>
        </w:rPr>
        <w:t xml:space="preserve">… </w:t>
      </w:r>
      <w:r>
        <w:rPr>
          <w:lang w:val="fr-FR"/>
        </w:rPr>
        <w:t xml:space="preserve">/ 20 </w:t>
      </w:r>
      <w:r>
        <w:rPr>
          <w:rFonts w:eastAsia="Arial"/>
          <w:lang w:val="fr-FR"/>
        </w:rPr>
        <w:t xml:space="preserve">… </w:t>
      </w:r>
      <w:r>
        <w:rPr>
          <w:lang w:val="fr-FR"/>
        </w:rPr>
        <w:t>au</w:t>
      </w:r>
      <w:r>
        <w:rPr>
          <w:rFonts w:eastAsia="Arial"/>
          <w:lang w:val="fr-FR"/>
        </w:rPr>
        <w:t xml:space="preserve"> … </w:t>
      </w:r>
      <w:r>
        <w:rPr>
          <w:lang w:val="fr-FR"/>
        </w:rPr>
        <w:t xml:space="preserve">/ </w:t>
      </w:r>
      <w:r>
        <w:rPr>
          <w:rFonts w:eastAsia="Arial"/>
          <w:lang w:val="fr-FR"/>
        </w:rPr>
        <w:t xml:space="preserve">… </w:t>
      </w:r>
      <w:r>
        <w:rPr>
          <w:lang w:val="fr-FR"/>
        </w:rPr>
        <w:t xml:space="preserve">/ 20 </w:t>
      </w:r>
      <w:r>
        <w:rPr>
          <w:rFonts w:eastAsia="Arial"/>
          <w:lang w:val="fr-FR"/>
        </w:rPr>
        <w:t>…</w:t>
      </w:r>
    </w:p>
    <w:p w14:paraId="316A0512" w14:textId="33554FF5" w:rsidR="008C7E6E" w:rsidRDefault="008C7E6E">
      <w:pPr>
        <w:rPr>
          <w:lang w:val="fr-FR"/>
        </w:rPr>
      </w:pPr>
      <w:r>
        <w:rPr>
          <w:lang w:val="fr-FR"/>
        </w:rPr>
        <w:br w:type="page"/>
      </w:r>
    </w:p>
    <w:p w14:paraId="6AE94BB5" w14:textId="77777777" w:rsidR="00F9494D" w:rsidRPr="003A2128" w:rsidRDefault="00F9494D" w:rsidP="00E1436C">
      <w:pPr>
        <w:ind w:left="360"/>
        <w:rPr>
          <w:lang w:val="fr-FR"/>
        </w:rPr>
      </w:pPr>
    </w:p>
    <w:p w14:paraId="4FF70AEE" w14:textId="7DBD5FB8" w:rsidR="00F9494D" w:rsidRDefault="002630AD" w:rsidP="00E1436C">
      <w:pPr>
        <w:pStyle w:val="Titre1"/>
        <w:tabs>
          <w:tab w:val="clear" w:pos="432"/>
          <w:tab w:val="num" w:pos="792"/>
        </w:tabs>
        <w:ind w:left="360"/>
      </w:pPr>
      <w:r>
        <w:br/>
      </w:r>
      <w:bookmarkStart w:id="29" w:name="_Toc80701347"/>
      <w:r w:rsidR="00F9494D">
        <w:t>Présentation de l’entreprise</w:t>
      </w:r>
      <w:bookmarkEnd w:id="29"/>
    </w:p>
    <w:p w14:paraId="02AA9A91" w14:textId="77777777" w:rsidR="00D96C25" w:rsidRDefault="00D96C25" w:rsidP="00E1436C">
      <w:pPr>
        <w:ind w:left="360"/>
        <w:sectPr w:rsidR="00D96C25" w:rsidSect="00D96C25">
          <w:pgSz w:w="11906" w:h="16838" w:code="9"/>
          <w:pgMar w:top="1418" w:right="1418" w:bottom="1418" w:left="1418" w:header="709" w:footer="709" w:gutter="0"/>
          <w:cols w:space="708"/>
          <w:vAlign w:val="center"/>
          <w:docGrid w:linePitch="360"/>
        </w:sectPr>
      </w:pPr>
    </w:p>
    <w:p w14:paraId="55B3C017" w14:textId="6551800F" w:rsidR="00C02EE9" w:rsidRPr="00047DBC" w:rsidRDefault="00C02EE9" w:rsidP="00E1436C">
      <w:pPr>
        <w:ind w:left="360"/>
      </w:pPr>
    </w:p>
    <w:p w14:paraId="1EC6BB0B" w14:textId="26E8044A" w:rsidR="00EC0548" w:rsidRDefault="00CF19D1" w:rsidP="003A2128">
      <w:pPr>
        <w:pStyle w:val="Titre2"/>
        <w:ind w:left="576"/>
      </w:pPr>
      <w:bookmarkStart w:id="30" w:name="_Toc80701348"/>
      <w:r>
        <w:t>Historique des activités</w:t>
      </w:r>
      <w:bookmarkEnd w:id="30"/>
      <w:r w:rsidR="00373948">
        <w:br/>
      </w:r>
    </w:p>
    <w:p w14:paraId="4FFF7C7F" w14:textId="2E1168FD" w:rsidR="000A68C5" w:rsidRDefault="00EC0548" w:rsidP="00607B43">
      <w:pPr>
        <w:pStyle w:val="Titre2"/>
        <w:numPr>
          <w:ilvl w:val="2"/>
          <w:numId w:val="1"/>
        </w:numPr>
      </w:pPr>
      <w:bookmarkStart w:id="31" w:name="_Toc80701349"/>
      <w:r>
        <w:t>De l’entreprise</w:t>
      </w:r>
      <w:bookmarkEnd w:id="31"/>
      <w:r w:rsidR="00BD045E">
        <w:br/>
      </w:r>
    </w:p>
    <w:p w14:paraId="0216D165" w14:textId="04EBC4D6" w:rsidR="00D529B7" w:rsidRPr="00D529B7" w:rsidRDefault="00D529B7" w:rsidP="00D529B7">
      <w:pPr>
        <w:ind w:left="708"/>
        <w:rPr>
          <w:color w:val="0000FF"/>
        </w:rPr>
      </w:pPr>
      <w:r w:rsidRPr="00D529B7">
        <w:rPr>
          <w:color w:val="0000FF"/>
        </w:rPr>
        <w:t>[Soyez explicite mais concis !]</w:t>
      </w:r>
    </w:p>
    <w:tbl>
      <w:tblPr>
        <w:tblW w:w="9072" w:type="dxa"/>
        <w:tblInd w:w="425" w:type="dxa"/>
        <w:tblLayout w:type="fixed"/>
        <w:tblCellMar>
          <w:top w:w="55" w:type="dxa"/>
          <w:left w:w="55" w:type="dxa"/>
          <w:bottom w:w="55" w:type="dxa"/>
          <w:right w:w="55" w:type="dxa"/>
        </w:tblCellMar>
        <w:tblLook w:val="0000" w:firstRow="0" w:lastRow="0" w:firstColumn="0" w:lastColumn="0" w:noHBand="0" w:noVBand="0"/>
      </w:tblPr>
      <w:tblGrid>
        <w:gridCol w:w="9072"/>
      </w:tblGrid>
      <w:tr w:rsidR="000A68C5" w14:paraId="1BCB9C38" w14:textId="77777777" w:rsidTr="003A2128">
        <w:tc>
          <w:tcPr>
            <w:tcW w:w="9072" w:type="dxa"/>
            <w:tcBorders>
              <w:top w:val="single" w:sz="1" w:space="0" w:color="000000"/>
              <w:left w:val="single" w:sz="1" w:space="0" w:color="000000"/>
              <w:bottom w:val="single" w:sz="1" w:space="0" w:color="000000"/>
              <w:right w:val="single" w:sz="1" w:space="0" w:color="000000"/>
            </w:tcBorders>
            <w:shd w:val="clear" w:color="auto" w:fill="auto"/>
          </w:tcPr>
          <w:p w14:paraId="46D95CD8" w14:textId="77777777" w:rsidR="000A68C5" w:rsidRDefault="000A68C5" w:rsidP="00887EBC">
            <w:pPr>
              <w:pStyle w:val="Contenudetableau"/>
              <w:snapToGrid w:val="0"/>
              <w:jc w:val="left"/>
            </w:pPr>
            <w:r>
              <w:rPr>
                <w:rFonts w:eastAsia="Arial" w:cs="Arial"/>
                <w:b/>
                <w:bCs/>
                <w:color w:val="0000FF"/>
                <w:lang w:val="fr-FR"/>
              </w:rPr>
              <w:t>Notice explicative à effacer</w:t>
            </w:r>
          </w:p>
        </w:tc>
      </w:tr>
      <w:tr w:rsidR="000A68C5" w14:paraId="76A5760C" w14:textId="77777777" w:rsidTr="003A2128">
        <w:tc>
          <w:tcPr>
            <w:tcW w:w="9072" w:type="dxa"/>
            <w:tcBorders>
              <w:left w:val="single" w:sz="1" w:space="0" w:color="000000"/>
              <w:bottom w:val="single" w:sz="1" w:space="0" w:color="000000"/>
              <w:right w:val="single" w:sz="1" w:space="0" w:color="000000"/>
            </w:tcBorders>
            <w:shd w:val="clear" w:color="auto" w:fill="auto"/>
          </w:tcPr>
          <w:p w14:paraId="045E5EC5" w14:textId="3B0DC46B" w:rsidR="00D529B7" w:rsidRPr="00D529B7" w:rsidRDefault="00D529B7" w:rsidP="00D529B7">
            <w:pPr>
              <w:rPr>
                <w:color w:val="0000FF"/>
              </w:rPr>
            </w:pPr>
            <w:r>
              <w:rPr>
                <w:color w:val="0000FF"/>
              </w:rPr>
              <w:t xml:space="preserve">Cette section vise à </w:t>
            </w:r>
            <w:r w:rsidRPr="00D529B7">
              <w:rPr>
                <w:color w:val="0000FF"/>
              </w:rPr>
              <w:t>présenter</w:t>
            </w:r>
            <w:r>
              <w:rPr>
                <w:color w:val="0000FF"/>
              </w:rPr>
              <w:t xml:space="preserve"> succinctement l’entreprise, et en particulier son historique (genèse, événements clés, expérience, etc.) et ses activités (description des biens et/ou service, du marché, du personnel, etc.). </w:t>
            </w:r>
          </w:p>
          <w:p w14:paraId="77CB35D3" w14:textId="77777777" w:rsidR="00852336" w:rsidRDefault="00D529B7" w:rsidP="00D529B7">
            <w:pPr>
              <w:widowControl w:val="0"/>
              <w:suppressAutoHyphens/>
              <w:spacing w:after="0" w:line="240" w:lineRule="auto"/>
              <w:jc w:val="both"/>
              <w:rPr>
                <w:color w:val="0000FF"/>
              </w:rPr>
            </w:pPr>
            <w:r>
              <w:rPr>
                <w:color w:val="0000FF"/>
              </w:rPr>
              <w:t xml:space="preserve">Dans le cas d’une asbl, mentionnez l’évolution du personnel impliqué (bénévole ou non) et des membres adhérents ainsi que les parts de revenus générées directement par </w:t>
            </w:r>
            <w:proofErr w:type="spellStart"/>
            <w:r>
              <w:rPr>
                <w:color w:val="0000FF"/>
              </w:rPr>
              <w:t>l’asbl</w:t>
            </w:r>
            <w:proofErr w:type="spellEnd"/>
            <w:r>
              <w:rPr>
                <w:color w:val="0000FF"/>
              </w:rPr>
              <w:t xml:space="preserve"> en toute autonomie (donations, ventes de produits, </w:t>
            </w:r>
            <w:proofErr w:type="spellStart"/>
            <w:proofErr w:type="gramStart"/>
            <w:r>
              <w:rPr>
                <w:color w:val="0000FF"/>
              </w:rPr>
              <w:t>fundraising</w:t>
            </w:r>
            <w:proofErr w:type="spellEnd"/>
            <w:r>
              <w:rPr>
                <w:color w:val="0000FF"/>
              </w:rPr>
              <w:t>,…</w:t>
            </w:r>
            <w:proofErr w:type="gramEnd"/>
            <w:r>
              <w:rPr>
                <w:color w:val="0000FF"/>
              </w:rPr>
              <w:t>).</w:t>
            </w:r>
          </w:p>
          <w:p w14:paraId="56FE58E7" w14:textId="060E9087" w:rsidR="00D529B7" w:rsidRDefault="00D529B7" w:rsidP="00D529B7">
            <w:pPr>
              <w:widowControl w:val="0"/>
              <w:suppressAutoHyphens/>
              <w:spacing w:after="0" w:line="240" w:lineRule="auto"/>
              <w:jc w:val="both"/>
            </w:pPr>
          </w:p>
        </w:tc>
      </w:tr>
    </w:tbl>
    <w:p w14:paraId="57BB2D8A" w14:textId="77777777" w:rsidR="00FD74D2" w:rsidRPr="00195DB5" w:rsidRDefault="00FD74D2" w:rsidP="003A2128">
      <w:pPr>
        <w:pStyle w:val="Answers"/>
        <w:ind w:left="0"/>
        <w:rPr>
          <w:lang w:val="fr-BE"/>
        </w:rPr>
      </w:pPr>
    </w:p>
    <w:p w14:paraId="4080E318" w14:textId="25752036" w:rsidR="00F9494D" w:rsidRDefault="00F9494D" w:rsidP="00607B43">
      <w:pPr>
        <w:pStyle w:val="Titre2"/>
        <w:numPr>
          <w:ilvl w:val="2"/>
          <w:numId w:val="1"/>
        </w:numPr>
      </w:pPr>
      <w:bookmarkStart w:id="32" w:name="_Toc80701350"/>
      <w:r w:rsidRPr="00F9494D">
        <w:t>Entreprise à caractère social et démocratique</w:t>
      </w:r>
      <w:bookmarkEnd w:id="32"/>
      <w:r w:rsidR="00436066">
        <w:br/>
      </w: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9072"/>
      </w:tblGrid>
      <w:tr w:rsidR="002C1F97" w14:paraId="260117B8" w14:textId="77777777" w:rsidTr="003A2128">
        <w:tc>
          <w:tcPr>
            <w:tcW w:w="9072" w:type="dxa"/>
            <w:shd w:val="clear" w:color="auto" w:fill="auto"/>
          </w:tcPr>
          <w:p w14:paraId="7B311BB6" w14:textId="77777777" w:rsidR="002C1F97" w:rsidRDefault="002C1F97" w:rsidP="00E06203">
            <w:pPr>
              <w:pStyle w:val="Contenudetableau"/>
              <w:jc w:val="left"/>
              <w:rPr>
                <w:lang w:val="fr-BE"/>
              </w:rPr>
            </w:pPr>
            <w:r>
              <w:rPr>
                <w:rFonts w:eastAsia="Arial" w:cs="Arial"/>
                <w:b/>
                <w:bCs/>
                <w:color w:val="0000FF"/>
                <w:lang w:val="fr-BE"/>
              </w:rPr>
              <w:t>Notice explicative à effacer</w:t>
            </w:r>
          </w:p>
        </w:tc>
      </w:tr>
      <w:tr w:rsidR="002C1F97" w14:paraId="79790E28" w14:textId="77777777" w:rsidTr="003A2128">
        <w:tc>
          <w:tcPr>
            <w:tcW w:w="9072" w:type="dxa"/>
            <w:shd w:val="clear" w:color="auto" w:fill="auto"/>
          </w:tcPr>
          <w:p w14:paraId="12F7B867" w14:textId="77777777" w:rsidR="002C1F97" w:rsidRDefault="002C1F97" w:rsidP="00E06203">
            <w:pPr>
              <w:rPr>
                <w:color w:val="0000FF"/>
              </w:rPr>
            </w:pPr>
            <w:r>
              <w:rPr>
                <w:color w:val="0000FF"/>
              </w:rPr>
              <w:t xml:space="preserve">Cette section a pour but d’apporter les éléments justificatifs du caractère social et démocratique de l’organisation en répondant aux trois caractéristiques principales de l’entreprenariat social et démocratique émises dans l’ordonnance de juillet </w:t>
            </w:r>
            <w:proofErr w:type="gramStart"/>
            <w:r>
              <w:rPr>
                <w:color w:val="0000FF"/>
              </w:rPr>
              <w:t>2018:</w:t>
            </w:r>
            <w:proofErr w:type="gramEnd"/>
            <w:r>
              <w:rPr>
                <w:color w:val="0000FF"/>
              </w:rPr>
              <w:t xml:space="preserve"> </w:t>
            </w:r>
          </w:p>
          <w:p w14:paraId="4469F0A1" w14:textId="36897E48" w:rsidR="002C1F97" w:rsidRDefault="002C1F97" w:rsidP="00607B43">
            <w:pPr>
              <w:pStyle w:val="Paragraphedeliste"/>
              <w:widowControl w:val="0"/>
              <w:numPr>
                <w:ilvl w:val="0"/>
                <w:numId w:val="9"/>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rPr>
            </w:pPr>
            <w:r>
              <w:rPr>
                <w:color w:val="0000FF"/>
              </w:rPr>
              <w:t>Finalité sociale et/ou environnementale plutôt que pure finalité de profit privé</w:t>
            </w:r>
          </w:p>
          <w:p w14:paraId="2F412695" w14:textId="3204BA52" w:rsidR="002C1F97" w:rsidRDefault="002C1F97" w:rsidP="00607B43">
            <w:pPr>
              <w:pStyle w:val="Paragraphedeliste"/>
              <w:widowControl w:val="0"/>
              <w:numPr>
                <w:ilvl w:val="0"/>
                <w:numId w:val="9"/>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rPr>
            </w:pPr>
            <w:r>
              <w:rPr>
                <w:color w:val="0000FF"/>
              </w:rPr>
              <w:t>Viabilité économique</w:t>
            </w:r>
          </w:p>
          <w:p w14:paraId="7171F0A7" w14:textId="70062623" w:rsidR="002C1F97" w:rsidRDefault="002C1F97" w:rsidP="00607B43">
            <w:pPr>
              <w:pStyle w:val="Paragraphedeliste"/>
              <w:widowControl w:val="0"/>
              <w:numPr>
                <w:ilvl w:val="0"/>
                <w:numId w:val="9"/>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rPr>
            </w:pPr>
            <w:r>
              <w:rPr>
                <w:color w:val="0000FF"/>
              </w:rPr>
              <w:t xml:space="preserve">Gouvernance démocratique incluant les diverses parties prenantes </w:t>
            </w:r>
          </w:p>
          <w:p w14:paraId="36F1FB03" w14:textId="77777777" w:rsidR="002C1F97" w:rsidRDefault="002C1F97" w:rsidP="002C1F97">
            <w:pPr>
              <w:pStyle w:val="Paragraphedeliste"/>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rPr>
            </w:pPr>
          </w:p>
          <w:p w14:paraId="3B2A1E4B" w14:textId="77777777" w:rsidR="002C1F97" w:rsidRDefault="002C1F97" w:rsidP="00E06203">
            <w:pPr>
              <w:rPr>
                <w:color w:val="0000FF"/>
                <w:highlight w:val="yellow"/>
              </w:rPr>
            </w:pPr>
            <w:r>
              <w:rPr>
                <w:color w:val="0000FF"/>
              </w:rPr>
              <w:t>Décrivez, en quelques lignes, votre processus de gestion participative au sein, notamment, de votre assemblée générale et de votre conseil d’administration, la description et l’implication de vos parties prenantes et, le cas échéant, la mise en place d’un principe de tension salariale modérée.</w:t>
            </w:r>
          </w:p>
          <w:p w14:paraId="59D9052D" w14:textId="77777777" w:rsidR="002C1F97" w:rsidRDefault="002C1F97" w:rsidP="00E06203">
            <w:pPr>
              <w:rPr>
                <w:color w:val="0000FF"/>
              </w:rPr>
            </w:pPr>
            <w:r>
              <w:rPr>
                <w:color w:val="0000FF"/>
              </w:rPr>
              <w:t>L’entreprise sociale candidate peut également attester de ces critères par :</w:t>
            </w:r>
          </w:p>
          <w:p w14:paraId="75A878B2" w14:textId="0B75DD1B" w:rsidR="002C1F97" w:rsidRDefault="002C1F97" w:rsidP="00607B43">
            <w:pPr>
              <w:pStyle w:val="Paragraphedeliste"/>
              <w:widowControl w:val="0"/>
              <w:numPr>
                <w:ilvl w:val="0"/>
                <w:numId w:val="10"/>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rPr>
            </w:pPr>
            <w:r>
              <w:rPr>
                <w:color w:val="0000FF"/>
              </w:rPr>
              <w:t>Un agrément dans le cadre de l'ordonnance du 23 juillet 2018 relative à l'agrément et au soutien des entreprises sociales ;</w:t>
            </w:r>
          </w:p>
          <w:p w14:paraId="5B2B2D56" w14:textId="5323AB3A" w:rsidR="002C1F97" w:rsidRDefault="002C1F97" w:rsidP="00607B43">
            <w:pPr>
              <w:pStyle w:val="Paragraphedeliste"/>
              <w:widowControl w:val="0"/>
              <w:numPr>
                <w:ilvl w:val="0"/>
                <w:numId w:val="10"/>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rPr>
            </w:pPr>
            <w:r>
              <w:rPr>
                <w:color w:val="0000FF"/>
              </w:rPr>
              <w:t>Un agrément dans le cadre de l'arrêté royal du 28 juin 2019 fixant les conditions d'agrément comme entreprise agricole et comme entreprise sociale ;</w:t>
            </w:r>
          </w:p>
          <w:p w14:paraId="22773301" w14:textId="54DEEB67" w:rsidR="002C1F97" w:rsidRDefault="002C1F97" w:rsidP="00607B43">
            <w:pPr>
              <w:pStyle w:val="Paragraphedeliste"/>
              <w:widowControl w:val="0"/>
              <w:numPr>
                <w:ilvl w:val="0"/>
                <w:numId w:val="10"/>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rPr>
            </w:pPr>
            <w:r>
              <w:rPr>
                <w:color w:val="0000FF"/>
              </w:rPr>
              <w:t>Un agrément au Conseil national de la Coopération, de l’Entreprenariat social et de l’entreprise Agricole (CNC) ;</w:t>
            </w:r>
          </w:p>
          <w:p w14:paraId="25630A5A" w14:textId="77777777" w:rsidR="002C1F97" w:rsidRDefault="002C1F97" w:rsidP="00607B43">
            <w:pPr>
              <w:pStyle w:val="Paragraphedeliste"/>
              <w:widowControl w:val="0"/>
              <w:numPr>
                <w:ilvl w:val="0"/>
                <w:numId w:val="10"/>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rPr>
            </w:pPr>
            <w:r>
              <w:rPr>
                <w:color w:val="0000FF"/>
              </w:rPr>
              <w:t>L’appartenance à une fédération d’économie sociale.</w:t>
            </w:r>
          </w:p>
          <w:p w14:paraId="51EC8361" w14:textId="70E8932D" w:rsidR="00C11F56" w:rsidRDefault="00C11F56" w:rsidP="00C11F56">
            <w:pPr>
              <w:pStyle w:val="Paragraphedeliste"/>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rPr>
            </w:pPr>
          </w:p>
        </w:tc>
      </w:tr>
    </w:tbl>
    <w:p w14:paraId="19616C98" w14:textId="77777777" w:rsidR="00436066" w:rsidRDefault="00436066" w:rsidP="00436066"/>
    <w:p w14:paraId="07BBA9FC" w14:textId="6AC8CBD8" w:rsidR="00900B86" w:rsidRPr="00D40F18" w:rsidRDefault="00900B86" w:rsidP="00607B43">
      <w:pPr>
        <w:pStyle w:val="Paragraphedeliste"/>
        <w:widowControl w:val="0"/>
        <w:numPr>
          <w:ilvl w:val="0"/>
          <w:numId w:val="9"/>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pPr>
      <w:r w:rsidRPr="00D40F18">
        <w:t>Finalité sociale et/ou environnementale plutôt que pure finalité de profit privé (le cas échéant, mention de la finalité sociétale dans les statuts, limite de redistribution, …) :</w:t>
      </w:r>
    </w:p>
    <w:p w14:paraId="5BD7A24B" w14:textId="77777777" w:rsidR="00900B86" w:rsidRPr="00D40F18" w:rsidRDefault="00900B86" w:rsidP="00900B86">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pPr>
    </w:p>
    <w:p w14:paraId="7A0CEA50" w14:textId="67578CA5" w:rsidR="00900B86" w:rsidRPr="00D40F18" w:rsidRDefault="00900B86" w:rsidP="00607B43">
      <w:pPr>
        <w:pStyle w:val="Paragraphedeliste"/>
        <w:widowControl w:val="0"/>
        <w:numPr>
          <w:ilvl w:val="0"/>
          <w:numId w:val="9"/>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pPr>
      <w:r w:rsidRPr="00D40F18">
        <w:t xml:space="preserve">Viabilité économique (nombre d’ETP, historique et/ou perspective d’évolution) : </w:t>
      </w:r>
    </w:p>
    <w:p w14:paraId="3AC80911" w14:textId="77777777" w:rsidR="00900B86" w:rsidRPr="00D40F18" w:rsidRDefault="00900B86" w:rsidP="00900B86">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pPr>
    </w:p>
    <w:p w14:paraId="2DD6731D" w14:textId="02FB68E6" w:rsidR="00900B86" w:rsidRPr="00D40F18" w:rsidRDefault="00900B86" w:rsidP="00607B43">
      <w:pPr>
        <w:pStyle w:val="Paragraphedeliste"/>
        <w:widowControl w:val="0"/>
        <w:numPr>
          <w:ilvl w:val="0"/>
          <w:numId w:val="9"/>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pPr>
      <w:r w:rsidRPr="00D40F18">
        <w:t xml:space="preserve">Gouvernance démocratique incluant les diverses parties prenantes (le cas échéant, autonomie de gestion par rapport aux pouvoirs publics, pouvoir de </w:t>
      </w:r>
      <w:proofErr w:type="gramStart"/>
      <w:r w:rsidRPr="00D40F18">
        <w:t>décision non basé</w:t>
      </w:r>
      <w:proofErr w:type="gramEnd"/>
      <w:r w:rsidRPr="00D40F18">
        <w:t xml:space="preserve"> sur la seule détention de capital, …) :</w:t>
      </w:r>
    </w:p>
    <w:p w14:paraId="4C26CE0D" w14:textId="77777777" w:rsidR="00900B86" w:rsidRDefault="00900B86" w:rsidP="00436066"/>
    <w:p w14:paraId="248A1C65" w14:textId="77777777" w:rsidR="00B84676" w:rsidRPr="00B84676" w:rsidRDefault="00B84676" w:rsidP="00E1436C">
      <w:pPr>
        <w:ind w:left="360"/>
      </w:pPr>
    </w:p>
    <w:p w14:paraId="17D85F8C" w14:textId="7F474758" w:rsidR="00B84676" w:rsidRPr="00BD045E" w:rsidRDefault="00F9494D" w:rsidP="003A2128">
      <w:pPr>
        <w:pStyle w:val="Titre2"/>
        <w:ind w:left="576"/>
      </w:pPr>
      <w:bookmarkStart w:id="33" w:name="_Toc80701351"/>
      <w:r w:rsidRPr="00F9494D">
        <w:t>Composition du capital social</w:t>
      </w:r>
      <w:bookmarkEnd w:id="33"/>
      <w:r w:rsidRPr="00F9494D">
        <w:t xml:space="preserve"> </w:t>
      </w:r>
      <w:r w:rsidR="00BD045E">
        <w:br/>
      </w:r>
    </w:p>
    <w:tbl>
      <w:tblPr>
        <w:tblW w:w="9356" w:type="dxa"/>
        <w:tblInd w:w="141" w:type="dxa"/>
        <w:tblLayout w:type="fixed"/>
        <w:tblCellMar>
          <w:top w:w="55" w:type="dxa"/>
          <w:left w:w="55" w:type="dxa"/>
          <w:bottom w:w="55" w:type="dxa"/>
          <w:right w:w="55" w:type="dxa"/>
        </w:tblCellMar>
        <w:tblLook w:val="0000" w:firstRow="0" w:lastRow="0" w:firstColumn="0" w:lastColumn="0" w:noHBand="0" w:noVBand="0"/>
      </w:tblPr>
      <w:tblGrid>
        <w:gridCol w:w="9356"/>
      </w:tblGrid>
      <w:tr w:rsidR="00B84676" w14:paraId="511DC029" w14:textId="77777777" w:rsidTr="003A2128">
        <w:tc>
          <w:tcPr>
            <w:tcW w:w="9356" w:type="dxa"/>
            <w:tcBorders>
              <w:top w:val="single" w:sz="1" w:space="0" w:color="000000"/>
              <w:left w:val="single" w:sz="1" w:space="0" w:color="000000"/>
              <w:bottom w:val="single" w:sz="1" w:space="0" w:color="000000"/>
              <w:right w:val="single" w:sz="1" w:space="0" w:color="000000"/>
            </w:tcBorders>
            <w:shd w:val="clear" w:color="auto" w:fill="auto"/>
          </w:tcPr>
          <w:p w14:paraId="62D644E4" w14:textId="77777777" w:rsidR="00B84676" w:rsidRDefault="00B84676" w:rsidP="00887EBC">
            <w:pPr>
              <w:pStyle w:val="Contenudetableau"/>
              <w:snapToGrid w:val="0"/>
            </w:pPr>
            <w:r>
              <w:rPr>
                <w:b/>
                <w:bCs/>
                <w:color w:val="0000FF"/>
                <w:lang w:val="fr-FR"/>
              </w:rPr>
              <w:t>Notice explicative à effacer</w:t>
            </w:r>
          </w:p>
        </w:tc>
      </w:tr>
      <w:tr w:rsidR="00B84676" w:rsidRPr="00934E7A" w14:paraId="589BE013" w14:textId="77777777" w:rsidTr="003A2128">
        <w:tc>
          <w:tcPr>
            <w:tcW w:w="9356" w:type="dxa"/>
            <w:tcBorders>
              <w:left w:val="single" w:sz="1" w:space="0" w:color="000000"/>
              <w:bottom w:val="single" w:sz="1" w:space="0" w:color="000000"/>
              <w:right w:val="single" w:sz="1" w:space="0" w:color="000000"/>
            </w:tcBorders>
            <w:shd w:val="clear" w:color="auto" w:fill="auto"/>
          </w:tcPr>
          <w:p w14:paraId="0156B381" w14:textId="5217A1A8" w:rsidR="002B01A6" w:rsidRDefault="002B01A6" w:rsidP="002B01A6">
            <w:pPr>
              <w:rPr>
                <w:color w:val="0000FF"/>
              </w:rPr>
            </w:pPr>
            <w:r>
              <w:rPr>
                <w:color w:val="0000FF"/>
              </w:rPr>
              <w:t>Détaillez la structure de l'actionnariat de la société.</w:t>
            </w:r>
          </w:p>
          <w:p w14:paraId="53852A03" w14:textId="76640F1E" w:rsidR="002B01A6" w:rsidRDefault="002B01A6" w:rsidP="002B01A6">
            <w:pPr>
              <w:rPr>
                <w:color w:val="0000FF"/>
              </w:rPr>
            </w:pPr>
            <w:r>
              <w:rPr>
                <w:color w:val="0000FF"/>
              </w:rPr>
              <w:t>Mentionne</w:t>
            </w:r>
            <w:r w:rsidR="0000043C">
              <w:rPr>
                <w:color w:val="0000FF"/>
              </w:rPr>
              <w:t>z</w:t>
            </w:r>
            <w:r>
              <w:rPr>
                <w:color w:val="0000FF"/>
              </w:rPr>
              <w:t xml:space="preserve"> dans le tableau le profil des actionnaires (société, personne physique, sociétés publiques d’investissement,</w:t>
            </w:r>
            <w:r w:rsidR="00900B86">
              <w:rPr>
                <w:color w:val="0000FF"/>
              </w:rPr>
              <w:t xml:space="preserve"> </w:t>
            </w:r>
            <w:r>
              <w:rPr>
                <w:color w:val="0000FF"/>
              </w:rPr>
              <w:t>...).</w:t>
            </w:r>
          </w:p>
          <w:p w14:paraId="26C7C34B" w14:textId="1C369E4F" w:rsidR="00B63685" w:rsidRPr="002B01A6" w:rsidRDefault="002B01A6" w:rsidP="002B01A6">
            <w:pPr>
              <w:rPr>
                <w:color w:val="0000FF"/>
              </w:rPr>
            </w:pPr>
            <w:r>
              <w:rPr>
                <w:color w:val="0000FF"/>
              </w:rPr>
              <w:t xml:space="preserve">Dans le cadre d’une ASBL, décrire la composition du conseil d’administration et de la direction (rôle, </w:t>
            </w:r>
            <w:r w:rsidRPr="00D40F18">
              <w:rPr>
                <w:color w:val="0000FF"/>
              </w:rPr>
              <w:t>compétences, etc.)</w:t>
            </w:r>
            <w:r w:rsidR="00900B86" w:rsidRPr="00D40F18">
              <w:rPr>
                <w:color w:val="0000FF"/>
              </w:rPr>
              <w:t>.</w:t>
            </w:r>
          </w:p>
        </w:tc>
      </w:tr>
    </w:tbl>
    <w:p w14:paraId="6EF00BD8" w14:textId="77777777" w:rsidR="00B84676" w:rsidRPr="00AA4591" w:rsidRDefault="00B84676" w:rsidP="00E1436C">
      <w:pPr>
        <w:ind w:left="360"/>
      </w:pPr>
    </w:p>
    <w:tbl>
      <w:tblPr>
        <w:tblW w:w="9356" w:type="dxa"/>
        <w:tblInd w:w="141" w:type="dxa"/>
        <w:tblLayout w:type="fixed"/>
        <w:tblCellMar>
          <w:top w:w="55" w:type="dxa"/>
          <w:left w:w="55" w:type="dxa"/>
          <w:bottom w:w="55" w:type="dxa"/>
          <w:right w:w="55" w:type="dxa"/>
        </w:tblCellMar>
        <w:tblLook w:val="0000" w:firstRow="0" w:lastRow="0" w:firstColumn="0" w:lastColumn="0" w:noHBand="0" w:noVBand="0"/>
      </w:tblPr>
      <w:tblGrid>
        <w:gridCol w:w="5217"/>
        <w:gridCol w:w="4139"/>
      </w:tblGrid>
      <w:tr w:rsidR="00B84676" w14:paraId="3AB4F666" w14:textId="77777777" w:rsidTr="003A2128">
        <w:tc>
          <w:tcPr>
            <w:tcW w:w="5217" w:type="dxa"/>
            <w:tcBorders>
              <w:top w:val="single" w:sz="1" w:space="0" w:color="C0C0C0"/>
              <w:left w:val="single" w:sz="1" w:space="0" w:color="C0C0C0"/>
              <w:bottom w:val="single" w:sz="1" w:space="0" w:color="C0C0C0"/>
            </w:tcBorders>
            <w:shd w:val="clear" w:color="auto" w:fill="E6E6E6"/>
          </w:tcPr>
          <w:p w14:paraId="0A036099" w14:textId="77777777" w:rsidR="00B84676" w:rsidRDefault="00B84676" w:rsidP="00887EBC">
            <w:pPr>
              <w:pStyle w:val="Contenudetableau"/>
              <w:snapToGrid w:val="0"/>
              <w:rPr>
                <w:b/>
                <w:bCs/>
                <w:lang w:val="fr-FR"/>
              </w:rPr>
            </w:pPr>
            <w:r>
              <w:rPr>
                <w:b/>
                <w:bCs/>
                <w:lang w:val="fr-FR"/>
              </w:rPr>
              <w:t>Montant du capital</w:t>
            </w:r>
          </w:p>
        </w:tc>
        <w:tc>
          <w:tcPr>
            <w:tcW w:w="4139" w:type="dxa"/>
            <w:tcBorders>
              <w:top w:val="single" w:sz="1" w:space="0" w:color="C0C0C0"/>
              <w:left w:val="single" w:sz="1" w:space="0" w:color="C0C0C0"/>
              <w:bottom w:val="single" w:sz="1" w:space="0" w:color="C0C0C0"/>
              <w:right w:val="single" w:sz="1" w:space="0" w:color="C0C0C0"/>
            </w:tcBorders>
            <w:shd w:val="clear" w:color="auto" w:fill="auto"/>
          </w:tcPr>
          <w:p w14:paraId="3E9D7C43" w14:textId="77777777" w:rsidR="00B84676" w:rsidRDefault="00B84676" w:rsidP="00887EBC">
            <w:pPr>
              <w:pStyle w:val="Contenudetableau"/>
              <w:snapToGrid w:val="0"/>
              <w:jc w:val="right"/>
            </w:pPr>
            <w:proofErr w:type="gramStart"/>
            <w:r>
              <w:rPr>
                <w:b/>
                <w:bCs/>
                <w:lang w:val="fr-FR"/>
              </w:rPr>
              <w:t>k</w:t>
            </w:r>
            <w:proofErr w:type="gramEnd"/>
            <w:r>
              <w:rPr>
                <w:b/>
                <w:bCs/>
                <w:lang w:val="fr-FR"/>
              </w:rPr>
              <w:t>€</w:t>
            </w:r>
          </w:p>
        </w:tc>
      </w:tr>
    </w:tbl>
    <w:p w14:paraId="4B5D7BA6" w14:textId="77777777" w:rsidR="00B84676" w:rsidRDefault="00B84676" w:rsidP="00E1436C">
      <w:pPr>
        <w:ind w:left="360"/>
      </w:pPr>
    </w:p>
    <w:tbl>
      <w:tblPr>
        <w:tblW w:w="9356" w:type="dxa"/>
        <w:tblInd w:w="141" w:type="dxa"/>
        <w:tblLayout w:type="fixed"/>
        <w:tblCellMar>
          <w:top w:w="55" w:type="dxa"/>
          <w:left w:w="55" w:type="dxa"/>
          <w:bottom w:w="55" w:type="dxa"/>
          <w:right w:w="55" w:type="dxa"/>
        </w:tblCellMar>
        <w:tblLook w:val="0000" w:firstRow="0" w:lastRow="0" w:firstColumn="0" w:lastColumn="0" w:noHBand="0" w:noVBand="0"/>
      </w:tblPr>
      <w:tblGrid>
        <w:gridCol w:w="2977"/>
        <w:gridCol w:w="2268"/>
        <w:gridCol w:w="1984"/>
        <w:gridCol w:w="2127"/>
      </w:tblGrid>
      <w:tr w:rsidR="00B84676" w:rsidRPr="00934E7A" w14:paraId="7DABC8D2" w14:textId="77777777" w:rsidTr="003A2128">
        <w:tc>
          <w:tcPr>
            <w:tcW w:w="2977" w:type="dxa"/>
            <w:tcBorders>
              <w:left w:val="single" w:sz="1" w:space="0" w:color="C0C0C0"/>
              <w:bottom w:val="single" w:sz="1" w:space="0" w:color="C0C0C0"/>
            </w:tcBorders>
            <w:shd w:val="clear" w:color="auto" w:fill="E6E6E6"/>
          </w:tcPr>
          <w:p w14:paraId="5C5D6BEA" w14:textId="77777777" w:rsidR="00B84676" w:rsidRDefault="00B84676" w:rsidP="00887EBC">
            <w:pPr>
              <w:pStyle w:val="Contenudetableau"/>
              <w:snapToGrid w:val="0"/>
              <w:rPr>
                <w:b/>
                <w:bCs/>
                <w:lang w:val="fr-FR"/>
              </w:rPr>
            </w:pPr>
            <w:r>
              <w:rPr>
                <w:b/>
                <w:bCs/>
                <w:lang w:val="fr-FR"/>
              </w:rPr>
              <w:t>Dénomination</w:t>
            </w:r>
          </w:p>
        </w:tc>
        <w:tc>
          <w:tcPr>
            <w:tcW w:w="2268" w:type="dxa"/>
            <w:tcBorders>
              <w:left w:val="single" w:sz="1" w:space="0" w:color="C0C0C0"/>
              <w:bottom w:val="single" w:sz="1" w:space="0" w:color="C0C0C0"/>
            </w:tcBorders>
            <w:shd w:val="clear" w:color="auto" w:fill="E6E6E6"/>
          </w:tcPr>
          <w:p w14:paraId="0701DD55" w14:textId="77777777" w:rsidR="00B84676" w:rsidRDefault="00B84676" w:rsidP="00887EBC">
            <w:pPr>
              <w:pStyle w:val="Contenudetableau"/>
              <w:snapToGrid w:val="0"/>
              <w:rPr>
                <w:b/>
                <w:bCs/>
                <w:lang w:val="fr-FR"/>
              </w:rPr>
            </w:pPr>
            <w:r>
              <w:rPr>
                <w:b/>
                <w:bCs/>
                <w:lang w:val="fr-FR"/>
              </w:rPr>
              <w:t>Identification</w:t>
            </w:r>
          </w:p>
        </w:tc>
        <w:tc>
          <w:tcPr>
            <w:tcW w:w="4111" w:type="dxa"/>
            <w:gridSpan w:val="2"/>
            <w:tcBorders>
              <w:left w:val="single" w:sz="1" w:space="0" w:color="C0C0C0"/>
              <w:bottom w:val="single" w:sz="1" w:space="0" w:color="C0C0C0"/>
              <w:right w:val="single" w:sz="1" w:space="0" w:color="C0C0C0"/>
            </w:tcBorders>
            <w:shd w:val="clear" w:color="auto" w:fill="E6E6E6"/>
          </w:tcPr>
          <w:p w14:paraId="6D94B9E0" w14:textId="77777777" w:rsidR="00B84676" w:rsidRPr="00AA4591" w:rsidRDefault="00B84676" w:rsidP="00887EBC">
            <w:pPr>
              <w:pStyle w:val="Contenudetableau"/>
              <w:snapToGrid w:val="0"/>
              <w:jc w:val="center"/>
              <w:rPr>
                <w:lang w:val="fr-BE"/>
              </w:rPr>
            </w:pPr>
            <w:r>
              <w:rPr>
                <w:b/>
                <w:bCs/>
                <w:lang w:val="fr-FR"/>
              </w:rPr>
              <w:t>Pourcentage ou nombre de parts</w:t>
            </w:r>
          </w:p>
        </w:tc>
      </w:tr>
      <w:tr w:rsidR="00B84676" w14:paraId="6DB87ADC" w14:textId="77777777" w:rsidTr="003A2128">
        <w:tc>
          <w:tcPr>
            <w:tcW w:w="2977" w:type="dxa"/>
            <w:tcBorders>
              <w:left w:val="single" w:sz="1" w:space="0" w:color="C0C0C0"/>
              <w:bottom w:val="single" w:sz="1" w:space="0" w:color="C0C0C0"/>
            </w:tcBorders>
            <w:shd w:val="clear" w:color="auto" w:fill="auto"/>
          </w:tcPr>
          <w:p w14:paraId="424429A2" w14:textId="77777777" w:rsidR="00B84676" w:rsidRDefault="00B84676" w:rsidP="00887EBC">
            <w:pPr>
              <w:pStyle w:val="Contenudetableau"/>
              <w:snapToGrid w:val="0"/>
              <w:rPr>
                <w:lang w:val="fr-FR"/>
              </w:rPr>
            </w:pPr>
            <w:r>
              <w:rPr>
                <w:lang w:val="fr-FR"/>
              </w:rPr>
              <w:t>ABC S.A.</w:t>
            </w:r>
          </w:p>
        </w:tc>
        <w:tc>
          <w:tcPr>
            <w:tcW w:w="2268" w:type="dxa"/>
            <w:tcBorders>
              <w:left w:val="single" w:sz="1" w:space="0" w:color="C0C0C0"/>
              <w:bottom w:val="single" w:sz="1" w:space="0" w:color="C0C0C0"/>
            </w:tcBorders>
            <w:shd w:val="clear" w:color="auto" w:fill="auto"/>
          </w:tcPr>
          <w:p w14:paraId="4BFE03BE" w14:textId="77777777" w:rsidR="00B84676" w:rsidRDefault="00B84676" w:rsidP="00887EBC">
            <w:pPr>
              <w:pStyle w:val="Contenudetableau"/>
              <w:snapToGrid w:val="0"/>
              <w:rPr>
                <w:lang w:val="fr-FR"/>
              </w:rPr>
            </w:pPr>
            <w:r>
              <w:rPr>
                <w:lang w:val="fr-FR"/>
              </w:rPr>
              <w:t>BE00 1122 3344</w:t>
            </w:r>
          </w:p>
        </w:tc>
        <w:tc>
          <w:tcPr>
            <w:tcW w:w="1984" w:type="dxa"/>
            <w:tcBorders>
              <w:left w:val="single" w:sz="1" w:space="0" w:color="C0C0C0"/>
              <w:bottom w:val="single" w:sz="1" w:space="0" w:color="C0C0C0"/>
            </w:tcBorders>
            <w:shd w:val="clear" w:color="auto" w:fill="auto"/>
          </w:tcPr>
          <w:p w14:paraId="6AE26C55" w14:textId="77777777" w:rsidR="00B84676" w:rsidRDefault="00B84676" w:rsidP="00887EBC">
            <w:pPr>
              <w:pStyle w:val="Contenudetableau"/>
              <w:snapToGrid w:val="0"/>
              <w:jc w:val="right"/>
              <w:rPr>
                <w:lang w:val="fr-FR"/>
              </w:rPr>
            </w:pPr>
            <w:r>
              <w:rPr>
                <w:lang w:val="fr-FR"/>
              </w:rPr>
              <w:t>10%</w:t>
            </w:r>
          </w:p>
        </w:tc>
        <w:tc>
          <w:tcPr>
            <w:tcW w:w="2127" w:type="dxa"/>
            <w:tcBorders>
              <w:left w:val="single" w:sz="1" w:space="0" w:color="C0C0C0"/>
              <w:bottom w:val="single" w:sz="1" w:space="0" w:color="C0C0C0"/>
              <w:right w:val="single" w:sz="1" w:space="0" w:color="C0C0C0"/>
            </w:tcBorders>
            <w:shd w:val="clear" w:color="auto" w:fill="auto"/>
          </w:tcPr>
          <w:p w14:paraId="0B62F0B1" w14:textId="77777777" w:rsidR="00B84676" w:rsidRDefault="00B84676" w:rsidP="00887EBC">
            <w:pPr>
              <w:pStyle w:val="Contenudetableau"/>
              <w:snapToGrid w:val="0"/>
              <w:jc w:val="right"/>
            </w:pPr>
            <w:r>
              <w:rPr>
                <w:lang w:val="fr-FR"/>
              </w:rPr>
              <w:t>X</w:t>
            </w:r>
          </w:p>
        </w:tc>
      </w:tr>
      <w:tr w:rsidR="00B84676" w14:paraId="4CB23D4F" w14:textId="77777777" w:rsidTr="003A2128">
        <w:tc>
          <w:tcPr>
            <w:tcW w:w="2977" w:type="dxa"/>
            <w:tcBorders>
              <w:left w:val="single" w:sz="1" w:space="0" w:color="C0C0C0"/>
              <w:bottom w:val="single" w:sz="1" w:space="0" w:color="C0C0C0"/>
            </w:tcBorders>
            <w:shd w:val="clear" w:color="auto" w:fill="auto"/>
          </w:tcPr>
          <w:p w14:paraId="594E2B7A" w14:textId="77777777" w:rsidR="00B84676" w:rsidRDefault="00B84676" w:rsidP="00887EBC">
            <w:pPr>
              <w:pStyle w:val="Contenudetableau"/>
              <w:snapToGrid w:val="0"/>
              <w:rPr>
                <w:lang w:val="fr-FR"/>
              </w:rPr>
            </w:pPr>
            <w:r>
              <w:rPr>
                <w:lang w:val="fr-FR"/>
              </w:rPr>
              <w:t>M. ZYZ</w:t>
            </w:r>
          </w:p>
        </w:tc>
        <w:tc>
          <w:tcPr>
            <w:tcW w:w="2268" w:type="dxa"/>
            <w:tcBorders>
              <w:left w:val="single" w:sz="1" w:space="0" w:color="C0C0C0"/>
              <w:bottom w:val="single" w:sz="1" w:space="0" w:color="C0C0C0"/>
            </w:tcBorders>
            <w:shd w:val="clear" w:color="auto" w:fill="auto"/>
          </w:tcPr>
          <w:p w14:paraId="26E6D458" w14:textId="77777777" w:rsidR="00B84676" w:rsidRDefault="00B84676" w:rsidP="00887EBC">
            <w:pPr>
              <w:pStyle w:val="Contenudetableau"/>
              <w:snapToGrid w:val="0"/>
              <w:rPr>
                <w:lang w:val="fr-FR"/>
              </w:rPr>
            </w:pPr>
            <w:r>
              <w:rPr>
                <w:lang w:val="fr-FR"/>
              </w:rPr>
              <w:t>Personne physique</w:t>
            </w:r>
          </w:p>
        </w:tc>
        <w:tc>
          <w:tcPr>
            <w:tcW w:w="1984" w:type="dxa"/>
            <w:tcBorders>
              <w:left w:val="single" w:sz="1" w:space="0" w:color="C0C0C0"/>
              <w:bottom w:val="single" w:sz="1" w:space="0" w:color="C0C0C0"/>
            </w:tcBorders>
            <w:shd w:val="clear" w:color="auto" w:fill="auto"/>
          </w:tcPr>
          <w:p w14:paraId="006CF277" w14:textId="77777777" w:rsidR="00B84676" w:rsidRDefault="00B84676" w:rsidP="00887EBC">
            <w:pPr>
              <w:pStyle w:val="Contenudetableau"/>
              <w:snapToGrid w:val="0"/>
              <w:jc w:val="right"/>
              <w:rPr>
                <w:lang w:val="fr-FR"/>
              </w:rPr>
            </w:pPr>
            <w:r>
              <w:rPr>
                <w:lang w:val="fr-FR"/>
              </w:rPr>
              <w:t>5%</w:t>
            </w:r>
          </w:p>
        </w:tc>
        <w:tc>
          <w:tcPr>
            <w:tcW w:w="2127" w:type="dxa"/>
            <w:tcBorders>
              <w:left w:val="single" w:sz="1" w:space="0" w:color="C0C0C0"/>
              <w:bottom w:val="single" w:sz="1" w:space="0" w:color="C0C0C0"/>
              <w:right w:val="single" w:sz="1" w:space="0" w:color="C0C0C0"/>
            </w:tcBorders>
            <w:shd w:val="clear" w:color="auto" w:fill="auto"/>
          </w:tcPr>
          <w:p w14:paraId="6E9E5F13" w14:textId="77777777" w:rsidR="00B84676" w:rsidRDefault="00B84676" w:rsidP="00887EBC">
            <w:pPr>
              <w:pStyle w:val="Contenudetableau"/>
              <w:snapToGrid w:val="0"/>
              <w:jc w:val="right"/>
            </w:pPr>
            <w:r>
              <w:rPr>
                <w:lang w:val="fr-FR"/>
              </w:rPr>
              <w:t>X</w:t>
            </w:r>
          </w:p>
        </w:tc>
      </w:tr>
      <w:tr w:rsidR="00B84676" w14:paraId="10101227" w14:textId="77777777" w:rsidTr="003A2128">
        <w:tc>
          <w:tcPr>
            <w:tcW w:w="2977" w:type="dxa"/>
            <w:tcBorders>
              <w:left w:val="single" w:sz="1" w:space="0" w:color="C0C0C0"/>
              <w:bottom w:val="single" w:sz="1" w:space="0" w:color="C0C0C0"/>
            </w:tcBorders>
            <w:shd w:val="clear" w:color="auto" w:fill="auto"/>
          </w:tcPr>
          <w:p w14:paraId="6CE6EA2B" w14:textId="77777777" w:rsidR="00B84676" w:rsidRDefault="00B84676" w:rsidP="00887EBC">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shd w:val="clear" w:color="auto" w:fill="auto"/>
          </w:tcPr>
          <w:p w14:paraId="71B27817" w14:textId="77777777" w:rsidR="00B84676" w:rsidRDefault="00B84676" w:rsidP="00887EBC">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66B60FF3" w14:textId="77777777" w:rsidR="00B84676" w:rsidRDefault="00B84676" w:rsidP="00887EBC">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718ED862" w14:textId="77777777" w:rsidR="00B84676" w:rsidRDefault="00B84676" w:rsidP="00887EBC">
            <w:pPr>
              <w:pStyle w:val="Contenudetableau"/>
              <w:snapToGrid w:val="0"/>
              <w:jc w:val="center"/>
            </w:pPr>
            <w:r>
              <w:rPr>
                <w:rFonts w:eastAsia="Arial" w:cs="Arial"/>
                <w:lang w:val="fr-FR"/>
              </w:rPr>
              <w:t>…</w:t>
            </w:r>
          </w:p>
        </w:tc>
      </w:tr>
      <w:tr w:rsidR="00B84676" w14:paraId="47603D7E" w14:textId="77777777" w:rsidTr="003A2128">
        <w:tc>
          <w:tcPr>
            <w:tcW w:w="2977" w:type="dxa"/>
            <w:tcBorders>
              <w:left w:val="single" w:sz="1" w:space="0" w:color="C0C0C0"/>
              <w:bottom w:val="single" w:sz="1" w:space="0" w:color="C0C0C0"/>
            </w:tcBorders>
            <w:shd w:val="clear" w:color="auto" w:fill="auto"/>
          </w:tcPr>
          <w:p w14:paraId="53952108" w14:textId="77777777" w:rsidR="00B84676" w:rsidRDefault="00B84676" w:rsidP="00887EBC">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shd w:val="clear" w:color="auto" w:fill="auto"/>
          </w:tcPr>
          <w:p w14:paraId="1B2118F5" w14:textId="77777777" w:rsidR="00B84676" w:rsidRDefault="00B84676" w:rsidP="00887EBC">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5FC73BCE" w14:textId="77777777" w:rsidR="00B84676" w:rsidRDefault="00B84676" w:rsidP="00887EBC">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794E2EA4" w14:textId="77777777" w:rsidR="00B84676" w:rsidRDefault="00B84676" w:rsidP="00887EBC">
            <w:pPr>
              <w:pStyle w:val="Contenudetableau"/>
              <w:snapToGrid w:val="0"/>
              <w:jc w:val="center"/>
            </w:pPr>
            <w:r>
              <w:rPr>
                <w:rFonts w:eastAsia="Arial" w:cs="Arial"/>
                <w:lang w:val="fr-FR"/>
              </w:rPr>
              <w:t>…</w:t>
            </w:r>
          </w:p>
        </w:tc>
      </w:tr>
      <w:tr w:rsidR="00B84676" w14:paraId="3ABD1DE0" w14:textId="77777777" w:rsidTr="003A2128">
        <w:tc>
          <w:tcPr>
            <w:tcW w:w="2977" w:type="dxa"/>
            <w:tcBorders>
              <w:left w:val="single" w:sz="1" w:space="0" w:color="C0C0C0"/>
              <w:bottom w:val="single" w:sz="1" w:space="0" w:color="C0C0C0"/>
            </w:tcBorders>
            <w:shd w:val="clear" w:color="auto" w:fill="auto"/>
          </w:tcPr>
          <w:p w14:paraId="5223E49D" w14:textId="77777777" w:rsidR="00B84676" w:rsidRDefault="00B84676" w:rsidP="00887EBC">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shd w:val="clear" w:color="auto" w:fill="auto"/>
          </w:tcPr>
          <w:p w14:paraId="46062CB5" w14:textId="77777777" w:rsidR="00B84676" w:rsidRDefault="00B84676" w:rsidP="00887EBC">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75EDF524" w14:textId="77777777" w:rsidR="00B84676" w:rsidRDefault="00B84676" w:rsidP="00887EBC">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44E25AAB" w14:textId="77777777" w:rsidR="00B84676" w:rsidRDefault="00B84676" w:rsidP="00887EBC">
            <w:pPr>
              <w:pStyle w:val="Contenudetableau"/>
              <w:snapToGrid w:val="0"/>
              <w:jc w:val="center"/>
            </w:pPr>
            <w:r>
              <w:rPr>
                <w:rFonts w:eastAsia="Arial" w:cs="Arial"/>
                <w:lang w:val="fr-FR"/>
              </w:rPr>
              <w:t>…</w:t>
            </w:r>
          </w:p>
        </w:tc>
      </w:tr>
    </w:tbl>
    <w:p w14:paraId="042FE65B" w14:textId="77777777" w:rsidR="00B84676" w:rsidRDefault="00B84676" w:rsidP="0087550E"/>
    <w:tbl>
      <w:tblPr>
        <w:tblW w:w="9356" w:type="dxa"/>
        <w:tblInd w:w="141" w:type="dxa"/>
        <w:tblLayout w:type="fixed"/>
        <w:tblCellMar>
          <w:top w:w="55" w:type="dxa"/>
          <w:left w:w="55" w:type="dxa"/>
          <w:bottom w:w="55" w:type="dxa"/>
          <w:right w:w="55" w:type="dxa"/>
        </w:tblCellMar>
        <w:tblLook w:val="0000" w:firstRow="0" w:lastRow="0" w:firstColumn="0" w:lastColumn="0" w:noHBand="0" w:noVBand="0"/>
      </w:tblPr>
      <w:tblGrid>
        <w:gridCol w:w="6642"/>
        <w:gridCol w:w="2714"/>
      </w:tblGrid>
      <w:tr w:rsidR="00B84676" w14:paraId="5D170329" w14:textId="77777777" w:rsidTr="003A2128">
        <w:tc>
          <w:tcPr>
            <w:tcW w:w="6642" w:type="dxa"/>
            <w:tcBorders>
              <w:top w:val="single" w:sz="1" w:space="0" w:color="C0C0C0"/>
              <w:left w:val="single" w:sz="1" w:space="0" w:color="C0C0C0"/>
              <w:bottom w:val="single" w:sz="1" w:space="0" w:color="C0C0C0"/>
            </w:tcBorders>
            <w:shd w:val="clear" w:color="auto" w:fill="E6E6E6"/>
          </w:tcPr>
          <w:p w14:paraId="3CA4EB94" w14:textId="77777777" w:rsidR="00B84676" w:rsidRDefault="00B84676" w:rsidP="00B84676">
            <w:pPr>
              <w:pStyle w:val="Contenudetableau"/>
              <w:snapToGrid w:val="0"/>
              <w:jc w:val="left"/>
              <w:rPr>
                <w:b/>
                <w:bCs/>
                <w:lang w:val="fr-FR"/>
              </w:rPr>
            </w:pPr>
            <w:r>
              <w:rPr>
                <w:b/>
                <w:bCs/>
                <w:lang w:val="fr-FR"/>
              </w:rPr>
              <w:t>Total de parts sociales</w:t>
            </w:r>
          </w:p>
        </w:tc>
        <w:tc>
          <w:tcPr>
            <w:tcW w:w="2714" w:type="dxa"/>
            <w:tcBorders>
              <w:top w:val="single" w:sz="1" w:space="0" w:color="C0C0C0"/>
              <w:left w:val="single" w:sz="1" w:space="0" w:color="C0C0C0"/>
              <w:bottom w:val="single" w:sz="1" w:space="0" w:color="C0C0C0"/>
              <w:right w:val="single" w:sz="1" w:space="0" w:color="C0C0C0"/>
            </w:tcBorders>
            <w:shd w:val="clear" w:color="auto" w:fill="E6E6E6"/>
          </w:tcPr>
          <w:p w14:paraId="1DEE614A" w14:textId="77777777" w:rsidR="00B84676" w:rsidRDefault="00B84676" w:rsidP="00887EBC">
            <w:pPr>
              <w:pStyle w:val="Contenudetableau"/>
              <w:shd w:val="clear" w:color="auto" w:fill="E6E6E6"/>
              <w:snapToGrid w:val="0"/>
              <w:jc w:val="right"/>
            </w:pPr>
            <w:r>
              <w:rPr>
                <w:b/>
                <w:bCs/>
                <w:lang w:val="fr-FR"/>
              </w:rPr>
              <w:t>X</w:t>
            </w:r>
          </w:p>
        </w:tc>
      </w:tr>
    </w:tbl>
    <w:p w14:paraId="1A77B226" w14:textId="77777777" w:rsidR="00B84676" w:rsidRPr="00B84676" w:rsidRDefault="00B84676" w:rsidP="00502569">
      <w:pPr>
        <w:rPr>
          <w:rFonts w:eastAsia="Arial" w:cs="Arial"/>
        </w:rPr>
      </w:pPr>
    </w:p>
    <w:p w14:paraId="4D8592A7" w14:textId="5B88891A" w:rsidR="00B84676" w:rsidRDefault="00F9494D" w:rsidP="003A2128">
      <w:pPr>
        <w:pStyle w:val="Titre2"/>
        <w:ind w:left="576"/>
      </w:pPr>
      <w:bookmarkStart w:id="34" w:name="_Toc80701352"/>
      <w:r w:rsidRPr="00F9494D">
        <w:t>Taille de l’entreprise</w:t>
      </w:r>
      <w:bookmarkEnd w:id="34"/>
      <w:r w:rsidR="009762F6">
        <w:br/>
      </w:r>
    </w:p>
    <w:tbl>
      <w:tblPr>
        <w:tblW w:w="9356" w:type="dxa"/>
        <w:tblInd w:w="139" w:type="dxa"/>
        <w:tblLayout w:type="fixed"/>
        <w:tblCellMar>
          <w:top w:w="55" w:type="dxa"/>
          <w:left w:w="55" w:type="dxa"/>
          <w:bottom w:w="55" w:type="dxa"/>
          <w:right w:w="55" w:type="dxa"/>
        </w:tblCellMar>
        <w:tblLook w:val="04A0" w:firstRow="1" w:lastRow="0" w:firstColumn="1" w:lastColumn="0" w:noHBand="0" w:noVBand="1"/>
      </w:tblPr>
      <w:tblGrid>
        <w:gridCol w:w="9356"/>
      </w:tblGrid>
      <w:tr w:rsidR="0000043C" w14:paraId="538CCBA6" w14:textId="77777777" w:rsidTr="003A2128">
        <w:tc>
          <w:tcPr>
            <w:tcW w:w="9356" w:type="dxa"/>
            <w:tcBorders>
              <w:top w:val="single" w:sz="2" w:space="0" w:color="000000"/>
              <w:left w:val="single" w:sz="2" w:space="0" w:color="000000"/>
              <w:bottom w:val="single" w:sz="2" w:space="0" w:color="000000"/>
              <w:right w:val="single" w:sz="2" w:space="0" w:color="000000"/>
            </w:tcBorders>
            <w:hideMark/>
          </w:tcPr>
          <w:p w14:paraId="5115FCB7" w14:textId="77777777" w:rsidR="0000043C" w:rsidRDefault="0000043C" w:rsidP="008C72BA">
            <w:pPr>
              <w:pStyle w:val="Contenudetableau"/>
              <w:snapToGrid w:val="0"/>
            </w:pPr>
            <w:r>
              <w:rPr>
                <w:b/>
                <w:bCs/>
                <w:color w:val="0000FF"/>
                <w:lang w:val="fr-FR"/>
              </w:rPr>
              <w:t>Notice explicative à effacer</w:t>
            </w:r>
          </w:p>
        </w:tc>
      </w:tr>
      <w:tr w:rsidR="0000043C" w14:paraId="5F4655FC" w14:textId="77777777" w:rsidTr="003A2128">
        <w:tc>
          <w:tcPr>
            <w:tcW w:w="9356" w:type="dxa"/>
            <w:tcBorders>
              <w:top w:val="nil"/>
              <w:left w:val="single" w:sz="2" w:space="0" w:color="000000"/>
              <w:bottom w:val="single" w:sz="2" w:space="0" w:color="000000"/>
              <w:right w:val="single" w:sz="2" w:space="0" w:color="000000"/>
            </w:tcBorders>
          </w:tcPr>
          <w:p w14:paraId="5B6D90F8" w14:textId="77777777" w:rsidR="0000043C" w:rsidRDefault="0000043C" w:rsidP="008C72BA">
            <w:pPr>
              <w:pStyle w:val="Contenudetableau"/>
              <w:rPr>
                <w:color w:val="0000FF"/>
                <w:lang w:val="fr-FR"/>
              </w:rPr>
            </w:pPr>
            <w:r>
              <w:rPr>
                <w:color w:val="0000FF"/>
                <w:lang w:val="fr-FR"/>
              </w:rPr>
              <w:t xml:space="preserve">Veuillez cocher la taille de votre entreprise ci-dessous. </w:t>
            </w:r>
          </w:p>
          <w:p w14:paraId="155F68FE" w14:textId="77777777" w:rsidR="0000043C" w:rsidRDefault="0000043C" w:rsidP="008C72BA">
            <w:pPr>
              <w:pStyle w:val="Contenudetableau"/>
              <w:rPr>
                <w:color w:val="0000FF"/>
                <w:lang w:val="fr-FR"/>
              </w:rPr>
            </w:pPr>
          </w:p>
          <w:p w14:paraId="084B8529" w14:textId="77777777" w:rsidR="0000043C" w:rsidRDefault="0000043C" w:rsidP="008C72BA">
            <w:pPr>
              <w:pStyle w:val="Contenudetableau"/>
              <w:rPr>
                <w:color w:val="0000FF"/>
                <w:lang w:val="fr-FR"/>
              </w:rPr>
            </w:pPr>
            <w:r>
              <w:rPr>
                <w:color w:val="0000FF"/>
                <w:lang w:val="fr-FR"/>
              </w:rPr>
              <w:t>Afin que nous puissions procéder aux vérifications d’usage, veuillez également indiquer ici :</w:t>
            </w:r>
          </w:p>
          <w:p w14:paraId="544021CD" w14:textId="77777777" w:rsidR="0000043C" w:rsidRDefault="0000043C" w:rsidP="00607B43">
            <w:pPr>
              <w:pStyle w:val="Contenudetableau"/>
              <w:numPr>
                <w:ilvl w:val="0"/>
                <w:numId w:val="7"/>
              </w:numPr>
              <w:rPr>
                <w:iCs/>
                <w:color w:val="0000FF"/>
                <w:lang w:val="fr-FR"/>
              </w:rPr>
            </w:pPr>
            <w:r>
              <w:rPr>
                <w:color w:val="0000FF"/>
                <w:lang w:val="fr-FR"/>
              </w:rPr>
              <w:t>Le chiffre d’affaires total de votre dernier exercice comptable disponible</w:t>
            </w:r>
          </w:p>
          <w:p w14:paraId="3B5DA03F" w14:textId="77777777" w:rsidR="0000043C" w:rsidRDefault="0000043C" w:rsidP="00607B43">
            <w:pPr>
              <w:pStyle w:val="Contenudetableau"/>
              <w:numPr>
                <w:ilvl w:val="0"/>
                <w:numId w:val="7"/>
              </w:numPr>
              <w:rPr>
                <w:iCs/>
                <w:color w:val="0000FF"/>
                <w:lang w:val="fr-FR"/>
              </w:rPr>
            </w:pPr>
            <w:r>
              <w:rPr>
                <w:color w:val="0000FF"/>
                <w:lang w:val="fr-FR"/>
              </w:rPr>
              <w:t>Le total de bilan de votre dernier exercice comptable disponible</w:t>
            </w:r>
          </w:p>
          <w:p w14:paraId="11D96483" w14:textId="77777777" w:rsidR="0000043C" w:rsidRDefault="0000043C" w:rsidP="00607B43">
            <w:pPr>
              <w:pStyle w:val="Contenudetableau"/>
              <w:numPr>
                <w:ilvl w:val="0"/>
                <w:numId w:val="7"/>
              </w:numPr>
              <w:rPr>
                <w:iCs/>
                <w:color w:val="0000FF"/>
                <w:lang w:val="fr-FR"/>
              </w:rPr>
            </w:pPr>
            <w:r>
              <w:rPr>
                <w:color w:val="0000FF"/>
                <w:lang w:val="fr-FR"/>
              </w:rPr>
              <w:t>L’effectif total (en ETP) relatif à votre dernier exercice comptable disponible</w:t>
            </w:r>
          </w:p>
          <w:p w14:paraId="5BF19DFA" w14:textId="77777777" w:rsidR="0000043C" w:rsidRDefault="0000043C" w:rsidP="008C72BA">
            <w:pPr>
              <w:pStyle w:val="Contenudetableau"/>
              <w:rPr>
                <w:i/>
                <w:iCs/>
                <w:color w:val="0000FF"/>
                <w:lang w:val="fr-FR"/>
              </w:rPr>
            </w:pPr>
          </w:p>
        </w:tc>
      </w:tr>
    </w:tbl>
    <w:p w14:paraId="2000930C" w14:textId="77777777" w:rsidR="0000043C" w:rsidRPr="0000043C" w:rsidRDefault="0000043C" w:rsidP="003A2128"/>
    <w:p w14:paraId="19860A83" w14:textId="3ADCAA01" w:rsidR="00BA6956" w:rsidRPr="0071614D" w:rsidRDefault="00BA6956" w:rsidP="00607B43">
      <w:pPr>
        <w:pStyle w:val="Answers"/>
        <w:numPr>
          <w:ilvl w:val="0"/>
          <w:numId w:val="12"/>
        </w:numPr>
        <w:rPr>
          <w:rFonts w:ascii="Webdings" w:eastAsia="Webdings" w:hAnsi="Webdings" w:cs="Webdings"/>
          <w:lang w:val="fr-FR"/>
        </w:rPr>
      </w:pPr>
      <w:r w:rsidRPr="0071614D">
        <w:rPr>
          <w:lang w:val="fr-BE"/>
        </w:rPr>
        <w:t>TPE (microentreprise) ou Micro-asbl (et nano-asbl)</w:t>
      </w:r>
    </w:p>
    <w:p w14:paraId="464DF9EA" w14:textId="16A5FCB1" w:rsidR="00BA6956" w:rsidRPr="0071614D" w:rsidRDefault="00BA6956" w:rsidP="00607B43">
      <w:pPr>
        <w:pStyle w:val="Answers"/>
        <w:numPr>
          <w:ilvl w:val="0"/>
          <w:numId w:val="12"/>
        </w:numPr>
        <w:rPr>
          <w:rFonts w:ascii="Webdings" w:eastAsia="Webdings" w:hAnsi="Webdings" w:cs="Webdings"/>
          <w:lang w:val="fr-FR"/>
        </w:rPr>
      </w:pPr>
      <w:r w:rsidRPr="0071614D">
        <w:rPr>
          <w:lang w:val="fr-BE"/>
        </w:rPr>
        <w:t>PE ou petite asbl</w:t>
      </w:r>
    </w:p>
    <w:p w14:paraId="13675BE2" w14:textId="22AC700D" w:rsidR="00BA6956" w:rsidRDefault="00BA6956" w:rsidP="00607B43">
      <w:pPr>
        <w:pStyle w:val="Answers"/>
        <w:numPr>
          <w:ilvl w:val="0"/>
          <w:numId w:val="12"/>
        </w:numPr>
        <w:rPr>
          <w:rFonts w:eastAsia="Webdings" w:cs="Webdings"/>
          <w:lang w:val="fr-FR"/>
        </w:rPr>
      </w:pPr>
      <w:r w:rsidRPr="0071614D">
        <w:rPr>
          <w:rFonts w:eastAsia="Webdings" w:cs="Webdings"/>
          <w:lang w:val="fr-FR"/>
        </w:rPr>
        <w:t>ME</w:t>
      </w:r>
    </w:p>
    <w:p w14:paraId="010B0B5C" w14:textId="7893CF2E" w:rsidR="00B84676" w:rsidRPr="00BA6956" w:rsidRDefault="00BA6956" w:rsidP="00607B43">
      <w:pPr>
        <w:pStyle w:val="Answers"/>
        <w:numPr>
          <w:ilvl w:val="0"/>
          <w:numId w:val="12"/>
        </w:numPr>
        <w:rPr>
          <w:rFonts w:ascii="Webdings" w:eastAsia="Webdings" w:hAnsi="Webdings" w:cs="Webdings"/>
          <w:lang w:val="fr-FR"/>
        </w:rPr>
      </w:pPr>
      <w:r w:rsidRPr="0071614D">
        <w:rPr>
          <w:rFonts w:eastAsia="Webdings" w:cs="Webdings"/>
          <w:lang w:val="fr-FR"/>
        </w:rPr>
        <w:t>GE ou grande asbl</w:t>
      </w:r>
    </w:p>
    <w:p w14:paraId="598020AE" w14:textId="3A1B5715" w:rsidR="00BA6956" w:rsidRDefault="00BA6956" w:rsidP="00BA6956">
      <w:pPr>
        <w:pStyle w:val="Answers"/>
        <w:ind w:left="1325"/>
        <w:rPr>
          <w:rFonts w:ascii="Webdings" w:eastAsia="Webdings" w:hAnsi="Webdings" w:cs="Webdings"/>
          <w:lang w:val="fr-FR"/>
        </w:rPr>
      </w:pPr>
    </w:p>
    <w:p w14:paraId="45E89705" w14:textId="77777777" w:rsidR="0000043C" w:rsidRDefault="0000043C" w:rsidP="00BA6956">
      <w:pPr>
        <w:pStyle w:val="Answers"/>
        <w:ind w:left="1325"/>
        <w:rPr>
          <w:rFonts w:ascii="Webdings" w:eastAsia="Webdings" w:hAnsi="Webdings" w:cs="Webdings"/>
          <w:lang w:val="fr-FR"/>
        </w:rPr>
      </w:pPr>
    </w:p>
    <w:p w14:paraId="0F1AB811" w14:textId="77777777" w:rsidR="008C7E6E" w:rsidRDefault="008C7E6E" w:rsidP="00BA6956">
      <w:pPr>
        <w:pStyle w:val="Answers"/>
        <w:ind w:left="1325"/>
        <w:rPr>
          <w:rFonts w:ascii="Webdings" w:eastAsia="Webdings" w:hAnsi="Webdings" w:cs="Webdings"/>
          <w:lang w:val="fr-FR"/>
        </w:rPr>
      </w:pPr>
    </w:p>
    <w:p w14:paraId="104F59AE" w14:textId="77777777" w:rsidR="008C7E6E" w:rsidRPr="00BA6956" w:rsidRDefault="008C7E6E" w:rsidP="00BA6956">
      <w:pPr>
        <w:pStyle w:val="Answers"/>
        <w:ind w:left="1325"/>
        <w:rPr>
          <w:rFonts w:ascii="Webdings" w:eastAsia="Webdings" w:hAnsi="Webdings" w:cs="Webdings"/>
          <w:lang w:val="fr-FR"/>
        </w:rPr>
      </w:pPr>
    </w:p>
    <w:p w14:paraId="4D19A341" w14:textId="73634841" w:rsidR="00B84676" w:rsidRDefault="00F9494D" w:rsidP="003A2128">
      <w:pPr>
        <w:pStyle w:val="Titre2"/>
        <w:ind w:left="576"/>
      </w:pPr>
      <w:bookmarkStart w:id="35" w:name="_Toc80701353"/>
      <w:r w:rsidRPr="00F9494D">
        <w:lastRenderedPageBreak/>
        <w:t>Données financières</w:t>
      </w:r>
      <w:bookmarkEnd w:id="35"/>
      <w:r w:rsidR="00105B24">
        <w:br/>
      </w:r>
    </w:p>
    <w:tbl>
      <w:tblPr>
        <w:tblW w:w="9356" w:type="dxa"/>
        <w:tblInd w:w="141" w:type="dxa"/>
        <w:tblLayout w:type="fixed"/>
        <w:tblCellMar>
          <w:top w:w="55" w:type="dxa"/>
          <w:left w:w="55" w:type="dxa"/>
          <w:bottom w:w="55" w:type="dxa"/>
          <w:right w:w="55" w:type="dxa"/>
        </w:tblCellMar>
        <w:tblLook w:val="0000" w:firstRow="0" w:lastRow="0" w:firstColumn="0" w:lastColumn="0" w:noHBand="0" w:noVBand="0"/>
      </w:tblPr>
      <w:tblGrid>
        <w:gridCol w:w="9356"/>
      </w:tblGrid>
      <w:tr w:rsidR="00B84676" w14:paraId="7E4AEB34" w14:textId="77777777" w:rsidTr="003A2128">
        <w:tc>
          <w:tcPr>
            <w:tcW w:w="9356" w:type="dxa"/>
            <w:tcBorders>
              <w:top w:val="single" w:sz="1" w:space="0" w:color="000000"/>
              <w:left w:val="single" w:sz="1" w:space="0" w:color="000000"/>
              <w:bottom w:val="single" w:sz="1" w:space="0" w:color="000000"/>
              <w:right w:val="single" w:sz="1" w:space="0" w:color="000000"/>
            </w:tcBorders>
            <w:shd w:val="clear" w:color="auto" w:fill="auto"/>
          </w:tcPr>
          <w:p w14:paraId="5B05884D" w14:textId="77777777" w:rsidR="00B84676" w:rsidRDefault="00B84676" w:rsidP="00887EBC">
            <w:pPr>
              <w:pStyle w:val="Contenudetableau"/>
              <w:snapToGrid w:val="0"/>
            </w:pPr>
            <w:r>
              <w:rPr>
                <w:b/>
                <w:bCs/>
                <w:color w:val="0000FF"/>
                <w:lang w:val="fr-FR"/>
              </w:rPr>
              <w:t>Notice explicative à effacer</w:t>
            </w:r>
          </w:p>
        </w:tc>
      </w:tr>
      <w:tr w:rsidR="00B84676" w:rsidRPr="00934E7A" w14:paraId="7CEC4D02" w14:textId="77777777" w:rsidTr="003A2128">
        <w:tc>
          <w:tcPr>
            <w:tcW w:w="9356" w:type="dxa"/>
            <w:tcBorders>
              <w:left w:val="single" w:sz="1" w:space="0" w:color="000000"/>
              <w:bottom w:val="single" w:sz="1" w:space="0" w:color="000000"/>
              <w:right w:val="single" w:sz="1" w:space="0" w:color="000000"/>
            </w:tcBorders>
            <w:shd w:val="clear" w:color="auto" w:fill="auto"/>
          </w:tcPr>
          <w:p w14:paraId="60827C14" w14:textId="4ABD34FC" w:rsidR="00054C4E" w:rsidRPr="00054C4E" w:rsidRDefault="00054C4E" w:rsidP="00054C4E">
            <w:pPr>
              <w:pStyle w:val="Contenudetableau"/>
              <w:snapToGrid w:val="0"/>
              <w:rPr>
                <w:color w:val="0000FF"/>
                <w:lang w:val="fr-FR"/>
              </w:rPr>
            </w:pPr>
            <w:r w:rsidRPr="00D40F18">
              <w:rPr>
                <w:color w:val="0000FF"/>
                <w:lang w:val="fr-FR"/>
              </w:rPr>
              <w:t>Fournissez en annexe une copie de</w:t>
            </w:r>
            <w:r w:rsidR="000A4322" w:rsidRPr="00D40F18">
              <w:rPr>
                <w:color w:val="0000FF"/>
                <w:lang w:val="fr-FR"/>
              </w:rPr>
              <w:t>s bilans comptables et comptes de résultats</w:t>
            </w:r>
            <w:r w:rsidR="00FB7758" w:rsidRPr="00D40F18">
              <w:rPr>
                <w:color w:val="0000FF"/>
                <w:lang w:val="fr-FR"/>
              </w:rPr>
              <w:t xml:space="preserve"> publiés</w:t>
            </w:r>
            <w:r w:rsidR="000A4322" w:rsidRPr="00D40F18">
              <w:rPr>
                <w:color w:val="0000FF"/>
                <w:lang w:val="fr-FR"/>
              </w:rPr>
              <w:t xml:space="preserve"> (si disponible</w:t>
            </w:r>
            <w:r w:rsidR="00FB7758" w:rsidRPr="00D40F18">
              <w:rPr>
                <w:color w:val="0000FF"/>
                <w:lang w:val="fr-FR"/>
              </w:rPr>
              <w:t>s</w:t>
            </w:r>
            <w:r w:rsidR="000A4322" w:rsidRPr="00D40F18">
              <w:rPr>
                <w:color w:val="0000FF"/>
                <w:lang w:val="fr-FR"/>
              </w:rPr>
              <w:t>) des trois exercices précédents.</w:t>
            </w:r>
            <w:r w:rsidRPr="00D40F18">
              <w:rPr>
                <w:color w:val="0000FF"/>
                <w:lang w:val="fr-FR"/>
              </w:rPr>
              <w:t xml:space="preserve"> Fournissez aussi les données prévisionnelles pour l’exercice comptable en cours.</w:t>
            </w:r>
          </w:p>
          <w:p w14:paraId="5F37DB7E" w14:textId="20A246C5" w:rsidR="00054C4E" w:rsidRPr="00AA4591" w:rsidRDefault="00054C4E" w:rsidP="00FB7758">
            <w:pPr>
              <w:pStyle w:val="Contenudetableau"/>
              <w:snapToGrid w:val="0"/>
              <w:rPr>
                <w:lang w:val="fr-BE"/>
              </w:rPr>
            </w:pPr>
          </w:p>
        </w:tc>
      </w:tr>
    </w:tbl>
    <w:p w14:paraId="61392E12" w14:textId="77777777" w:rsidR="00B84676" w:rsidRPr="00B84676" w:rsidRDefault="00B84676" w:rsidP="00BA6956">
      <w:pPr>
        <w:rPr>
          <w:lang w:val="fr-FR"/>
        </w:rPr>
      </w:pPr>
    </w:p>
    <w:p w14:paraId="37AFC443" w14:textId="64BE4991" w:rsidR="00F9494D" w:rsidRDefault="00F9494D" w:rsidP="003A2128">
      <w:pPr>
        <w:pStyle w:val="Titre2"/>
        <w:ind w:left="576"/>
      </w:pPr>
      <w:bookmarkStart w:id="36" w:name="_Toc80701354"/>
      <w:r w:rsidRPr="00F9494D">
        <w:t>Aides financières antérieures des pouvoirs publics</w:t>
      </w:r>
      <w:bookmarkEnd w:id="36"/>
      <w:r w:rsidR="00DB538A">
        <w:br/>
      </w:r>
    </w:p>
    <w:tbl>
      <w:tblPr>
        <w:tblW w:w="9356" w:type="dxa"/>
        <w:tblInd w:w="141" w:type="dxa"/>
        <w:tblLayout w:type="fixed"/>
        <w:tblCellMar>
          <w:top w:w="55" w:type="dxa"/>
          <w:left w:w="55" w:type="dxa"/>
          <w:bottom w:w="55" w:type="dxa"/>
          <w:right w:w="55" w:type="dxa"/>
        </w:tblCellMar>
        <w:tblLook w:val="0000" w:firstRow="0" w:lastRow="0" w:firstColumn="0" w:lastColumn="0" w:noHBand="0" w:noVBand="0"/>
      </w:tblPr>
      <w:tblGrid>
        <w:gridCol w:w="9356"/>
      </w:tblGrid>
      <w:tr w:rsidR="00DB538A" w14:paraId="698F9E9A" w14:textId="77777777" w:rsidTr="003A2128">
        <w:tc>
          <w:tcPr>
            <w:tcW w:w="9356" w:type="dxa"/>
            <w:tcBorders>
              <w:top w:val="single" w:sz="1" w:space="0" w:color="000000"/>
              <w:left w:val="single" w:sz="1" w:space="0" w:color="000000"/>
              <w:bottom w:val="single" w:sz="1" w:space="0" w:color="000000"/>
              <w:right w:val="single" w:sz="1" w:space="0" w:color="000000"/>
            </w:tcBorders>
            <w:shd w:val="clear" w:color="auto" w:fill="auto"/>
          </w:tcPr>
          <w:p w14:paraId="25452B01" w14:textId="77777777" w:rsidR="00DB538A" w:rsidRDefault="00DB538A" w:rsidP="00887EBC">
            <w:pPr>
              <w:pStyle w:val="Contenudetableau"/>
              <w:snapToGrid w:val="0"/>
            </w:pPr>
            <w:r>
              <w:rPr>
                <w:b/>
                <w:bCs/>
                <w:color w:val="0000FF"/>
                <w:lang w:val="fr-FR"/>
              </w:rPr>
              <w:t>Notice explicative à effacer</w:t>
            </w:r>
          </w:p>
        </w:tc>
      </w:tr>
      <w:tr w:rsidR="00DB538A" w:rsidRPr="00934E7A" w14:paraId="7991D316" w14:textId="77777777" w:rsidTr="003A2128">
        <w:tc>
          <w:tcPr>
            <w:tcW w:w="9356" w:type="dxa"/>
            <w:tcBorders>
              <w:left w:val="single" w:sz="1" w:space="0" w:color="000000"/>
              <w:bottom w:val="single" w:sz="1" w:space="0" w:color="000000"/>
              <w:right w:val="single" w:sz="1" w:space="0" w:color="000000"/>
            </w:tcBorders>
            <w:shd w:val="clear" w:color="auto" w:fill="auto"/>
          </w:tcPr>
          <w:p w14:paraId="45C46099" w14:textId="674C7034" w:rsidR="00DB538A" w:rsidRPr="00627CD7" w:rsidRDefault="00DB538A" w:rsidP="00887EBC">
            <w:pPr>
              <w:pStyle w:val="Contenudetableau"/>
              <w:snapToGrid w:val="0"/>
              <w:rPr>
                <w:color w:val="0000FF"/>
                <w:lang w:val="fr-FR"/>
              </w:rPr>
            </w:pPr>
            <w:r w:rsidRPr="00627CD7">
              <w:rPr>
                <w:color w:val="0000FF"/>
                <w:lang w:val="fr-FR"/>
              </w:rPr>
              <w:t>Indique</w:t>
            </w:r>
            <w:r w:rsidR="0000043C">
              <w:rPr>
                <w:color w:val="0000FF"/>
                <w:lang w:val="fr-FR"/>
              </w:rPr>
              <w:t>z</w:t>
            </w:r>
            <w:r w:rsidRPr="00627CD7">
              <w:rPr>
                <w:color w:val="0000FF"/>
                <w:lang w:val="fr-FR"/>
              </w:rPr>
              <w:t xml:space="preserve"> toutes les aides dont l’entreprise a déjà bénéficié </w:t>
            </w:r>
            <w:r w:rsidRPr="00627CD7">
              <w:rPr>
                <w:b/>
                <w:bCs/>
                <w:color w:val="0000FF"/>
                <w:lang w:val="fr-FR"/>
              </w:rPr>
              <w:t xml:space="preserve">sur les cinq dernières années </w:t>
            </w:r>
            <w:r w:rsidRPr="00627CD7">
              <w:rPr>
                <w:color w:val="0000FF"/>
                <w:lang w:val="fr-FR"/>
              </w:rPr>
              <w:t xml:space="preserve">ou dont elle bénéficie actuellement au niveau régional, fédéral et européen. </w:t>
            </w:r>
          </w:p>
          <w:p w14:paraId="19BAA194" w14:textId="77777777" w:rsidR="00DB538A" w:rsidRPr="00627CD7" w:rsidRDefault="00DB538A" w:rsidP="00887EBC">
            <w:pPr>
              <w:pStyle w:val="Contenudetableau"/>
              <w:snapToGrid w:val="0"/>
              <w:rPr>
                <w:color w:val="0000FF"/>
                <w:lang w:val="fr-FR"/>
              </w:rPr>
            </w:pPr>
          </w:p>
          <w:p w14:paraId="27D575FF" w14:textId="7A79589F" w:rsidR="00DB538A" w:rsidRPr="00627CD7" w:rsidRDefault="00DB538A" w:rsidP="00887EBC">
            <w:pPr>
              <w:pStyle w:val="Contenudetableau"/>
              <w:snapToGrid w:val="0"/>
              <w:rPr>
                <w:b/>
                <w:color w:val="0000FF"/>
                <w:lang w:val="fr-FR"/>
              </w:rPr>
            </w:pPr>
            <w:r w:rsidRPr="00627CD7">
              <w:rPr>
                <w:b/>
                <w:color w:val="0000FF"/>
                <w:lang w:val="fr-FR"/>
              </w:rPr>
              <w:t>Indique</w:t>
            </w:r>
            <w:r w:rsidR="0000043C">
              <w:rPr>
                <w:b/>
                <w:color w:val="0000FF"/>
                <w:lang w:val="fr-FR"/>
              </w:rPr>
              <w:t>z</w:t>
            </w:r>
            <w:r w:rsidRPr="00627CD7">
              <w:rPr>
                <w:b/>
                <w:color w:val="0000FF"/>
                <w:lang w:val="fr-FR"/>
              </w:rPr>
              <w:t xml:space="preserve"> également toutes les aides que l’entreprise sollicite actuellement, même si elles n’ont pas encore fait l’objet d’une décision d’octroi. </w:t>
            </w:r>
          </w:p>
          <w:p w14:paraId="431C7933" w14:textId="77777777" w:rsidR="00DB538A" w:rsidRPr="00627CD7" w:rsidRDefault="00DB538A" w:rsidP="00887EBC">
            <w:pPr>
              <w:pStyle w:val="Contenudetableau"/>
              <w:rPr>
                <w:color w:val="0000FF"/>
                <w:lang w:val="fr-FR"/>
              </w:rPr>
            </w:pPr>
          </w:p>
          <w:p w14:paraId="7C7CC59F" w14:textId="77777777" w:rsidR="00DB538A" w:rsidRPr="00627CD7" w:rsidRDefault="00DB538A" w:rsidP="00887EBC">
            <w:pPr>
              <w:pStyle w:val="Contenudetableau"/>
              <w:rPr>
                <w:color w:val="0000FF"/>
                <w:lang w:val="fr-FR"/>
              </w:rPr>
            </w:pPr>
            <w:r w:rsidRPr="00627CD7">
              <w:rPr>
                <w:color w:val="0000FF"/>
                <w:lang w:val="fr-FR"/>
              </w:rPr>
              <w:t>Préciser l’objet de l’aide, son montant, le taux d’intervention et la période d’application.</w:t>
            </w:r>
          </w:p>
          <w:p w14:paraId="433411A2" w14:textId="77777777" w:rsidR="00B42E22" w:rsidRPr="00627CD7" w:rsidRDefault="00B42E22" w:rsidP="00887EBC">
            <w:pPr>
              <w:pStyle w:val="Contenudetableau"/>
              <w:rPr>
                <w:color w:val="0000FF"/>
                <w:lang w:val="fr-FR"/>
              </w:rPr>
            </w:pPr>
          </w:p>
          <w:p w14:paraId="3B303770" w14:textId="78642EEF" w:rsidR="00627CD7" w:rsidRDefault="00B42E22" w:rsidP="00887EBC">
            <w:pPr>
              <w:pStyle w:val="Contenudetableau"/>
              <w:rPr>
                <w:color w:val="0000FF"/>
                <w:lang w:val="fr-BE"/>
              </w:rPr>
            </w:pPr>
            <w:r w:rsidRPr="00627CD7">
              <w:rPr>
                <w:b/>
                <w:bCs/>
                <w:color w:val="0000FF"/>
                <w:lang w:val="fr-BE"/>
              </w:rPr>
              <w:t>N.B. </w:t>
            </w:r>
            <w:r w:rsidRPr="00627CD7">
              <w:rPr>
                <w:color w:val="0000FF"/>
                <w:lang w:val="fr-BE"/>
              </w:rPr>
              <w:t xml:space="preserve">: il est à noter que si l’entreprise a déjà bénéficié d’aides de minimis aux cours des trois derniers exercices fiscaux, le projet ne pourra être subsidié qu’à concurrence du montant restant pour autant qu’il ne dépasse pas la limite légale de </w:t>
            </w:r>
            <w:r w:rsidR="00485713">
              <w:rPr>
                <w:color w:val="0000FF"/>
                <w:lang w:val="fr-BE"/>
              </w:rPr>
              <w:t>3</w:t>
            </w:r>
            <w:r w:rsidRPr="00627CD7">
              <w:rPr>
                <w:color w:val="0000FF"/>
                <w:lang w:val="fr-BE"/>
              </w:rPr>
              <w:t>00 000 €. Le cas échéant, celle-ci devra financer la part qui excède ce montant.</w:t>
            </w:r>
          </w:p>
          <w:p w14:paraId="366270E5" w14:textId="2093B4C8" w:rsidR="00FB7758" w:rsidRPr="00FB7758" w:rsidRDefault="00FB7758" w:rsidP="00887EBC">
            <w:pPr>
              <w:pStyle w:val="Contenudetableau"/>
              <w:rPr>
                <w:color w:val="0000FF"/>
                <w:lang w:val="fr-BE"/>
              </w:rPr>
            </w:pPr>
          </w:p>
        </w:tc>
      </w:tr>
    </w:tbl>
    <w:p w14:paraId="73191B9C" w14:textId="77777777" w:rsidR="00DB538A" w:rsidRPr="00DB538A" w:rsidRDefault="00DB538A" w:rsidP="00E1436C">
      <w:pPr>
        <w:ind w:left="360"/>
      </w:pPr>
    </w:p>
    <w:p w14:paraId="323B5E72" w14:textId="3CCB61AB" w:rsidR="007978D2" w:rsidRDefault="00F9494D" w:rsidP="00607B43">
      <w:pPr>
        <w:pStyle w:val="Titre2"/>
        <w:numPr>
          <w:ilvl w:val="2"/>
          <w:numId w:val="1"/>
        </w:numPr>
      </w:pPr>
      <w:bookmarkStart w:id="37" w:name="_Toc80701355"/>
      <w:r w:rsidRPr="00F9494D">
        <w:t>RBC</w:t>
      </w:r>
      <w:bookmarkEnd w:id="37"/>
      <w:r w:rsidR="00DB538A">
        <w:br/>
      </w:r>
    </w:p>
    <w:p w14:paraId="223F06EE" w14:textId="1C49D4E2" w:rsidR="007B0ED1" w:rsidRPr="0072343F" w:rsidRDefault="007978D2" w:rsidP="00607B43">
      <w:pPr>
        <w:keepNext/>
        <w:widowControl w:val="0"/>
        <w:numPr>
          <w:ilvl w:val="0"/>
          <w:numId w:val="4"/>
        </w:numPr>
        <w:shd w:val="clear" w:color="auto" w:fill="FFFFFF"/>
        <w:suppressAutoHyphens/>
        <w:spacing w:after="0" w:line="22" w:lineRule="atLeast"/>
        <w:ind w:left="785"/>
        <w:textAlignment w:val="baseline"/>
        <w:rPr>
          <w:rFonts w:cs="Arial"/>
          <w:b/>
          <w:bCs/>
          <w:szCs w:val="20"/>
          <w:lang w:val="fr-FR"/>
        </w:rPr>
      </w:pPr>
      <w:r w:rsidRPr="0072343F">
        <w:rPr>
          <w:rFonts w:cs="Arial"/>
          <w:b/>
          <w:bCs/>
          <w:szCs w:val="20"/>
          <w:lang w:val="fr-FR"/>
        </w:rPr>
        <w:t>Innoviris</w:t>
      </w:r>
    </w:p>
    <w:p w14:paraId="4E61C58D" w14:textId="77777777" w:rsidR="007978D2" w:rsidRPr="007B0ED1" w:rsidRDefault="007978D2" w:rsidP="003A2128">
      <w:pPr>
        <w:keepNext/>
        <w:widowControl w:val="0"/>
        <w:shd w:val="clear" w:color="auto" w:fill="FFFFFF"/>
        <w:suppressAutoHyphens/>
        <w:spacing w:after="0" w:line="22" w:lineRule="atLeast"/>
        <w:ind w:left="785"/>
        <w:textAlignment w:val="baseline"/>
        <w:rPr>
          <w:rFonts w:cs="Arial"/>
          <w:b/>
          <w:bCs/>
          <w:szCs w:val="20"/>
          <w:lang w:val="fr-FR"/>
        </w:rPr>
      </w:pPr>
    </w:p>
    <w:tbl>
      <w:tblPr>
        <w:tblStyle w:val="Grilledutableau"/>
        <w:tblW w:w="10690" w:type="dxa"/>
        <w:tblInd w:w="-815" w:type="dxa"/>
        <w:tblLook w:val="04A0" w:firstRow="1" w:lastRow="0" w:firstColumn="1" w:lastColumn="0" w:noHBand="0" w:noVBand="1"/>
      </w:tblPr>
      <w:tblGrid>
        <w:gridCol w:w="1914"/>
        <w:gridCol w:w="5540"/>
        <w:gridCol w:w="1618"/>
        <w:gridCol w:w="1618"/>
      </w:tblGrid>
      <w:tr w:rsidR="00D14F7B" w:rsidRPr="0072343F" w14:paraId="06480F6B" w14:textId="06CFE2F6" w:rsidTr="00D14F7B">
        <w:trPr>
          <w:trHeight w:val="396"/>
        </w:trPr>
        <w:tc>
          <w:tcPr>
            <w:tcW w:w="1914" w:type="dxa"/>
            <w:shd w:val="clear" w:color="auto" w:fill="F2F2F2" w:themeFill="background1" w:themeFillShade="F2"/>
            <w:hideMark/>
          </w:tcPr>
          <w:p w14:paraId="17E48ED6" w14:textId="77777777" w:rsidR="00D14F7B" w:rsidRPr="0072343F" w:rsidRDefault="00D14F7B" w:rsidP="00887EBC">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5540" w:type="dxa"/>
            <w:shd w:val="clear" w:color="auto" w:fill="F2F2F2" w:themeFill="background1" w:themeFillShade="F2"/>
            <w:hideMark/>
          </w:tcPr>
          <w:p w14:paraId="36486EB3" w14:textId="77777777" w:rsidR="00D14F7B" w:rsidRPr="0072343F" w:rsidRDefault="00D14F7B" w:rsidP="00887EBC">
            <w:pPr>
              <w:spacing w:before="100" w:beforeAutospacing="1" w:after="119"/>
              <w:rPr>
                <w:rFonts w:eastAsia="Times New Roman" w:cs="Arial"/>
                <w:lang w:eastAsia="fr-BE"/>
              </w:rPr>
            </w:pPr>
            <w:r w:rsidRPr="0072343F">
              <w:rPr>
                <w:rFonts w:eastAsia="Times New Roman" w:cs="Arial"/>
                <w:b/>
                <w:bCs/>
                <w:szCs w:val="20"/>
                <w:lang w:eastAsia="fr-BE"/>
              </w:rPr>
              <w:t>Titre du projet</w:t>
            </w:r>
          </w:p>
        </w:tc>
        <w:tc>
          <w:tcPr>
            <w:tcW w:w="1618" w:type="dxa"/>
            <w:shd w:val="clear" w:color="auto" w:fill="F2F2F2" w:themeFill="background1" w:themeFillShade="F2"/>
            <w:hideMark/>
          </w:tcPr>
          <w:p w14:paraId="13CBA365" w14:textId="77777777" w:rsidR="00D14F7B" w:rsidRPr="0072343F" w:rsidRDefault="00D14F7B" w:rsidP="00887EBC">
            <w:pPr>
              <w:spacing w:before="100" w:beforeAutospacing="1" w:after="119"/>
              <w:rPr>
                <w:rFonts w:eastAsia="Times New Roman" w:cs="Arial"/>
                <w:lang w:eastAsia="fr-BE"/>
              </w:rPr>
            </w:pPr>
            <w:r w:rsidRPr="0072343F">
              <w:rPr>
                <w:rFonts w:eastAsia="Times New Roman" w:cs="Arial"/>
                <w:b/>
                <w:bCs/>
                <w:szCs w:val="20"/>
                <w:lang w:eastAsia="fr-BE"/>
              </w:rPr>
              <w:t>Subside (EUR)</w:t>
            </w:r>
          </w:p>
        </w:tc>
        <w:tc>
          <w:tcPr>
            <w:tcW w:w="1618" w:type="dxa"/>
            <w:shd w:val="clear" w:color="auto" w:fill="F2F2F2" w:themeFill="background1" w:themeFillShade="F2"/>
          </w:tcPr>
          <w:p w14:paraId="7042A931" w14:textId="149F6526" w:rsidR="00D14F7B" w:rsidRPr="0072343F" w:rsidRDefault="00D14F7B" w:rsidP="00887EBC">
            <w:pPr>
              <w:spacing w:before="100" w:beforeAutospacing="1" w:after="119"/>
              <w:rPr>
                <w:rFonts w:eastAsia="Times New Roman" w:cs="Arial"/>
                <w:b/>
                <w:bCs/>
                <w:szCs w:val="20"/>
                <w:lang w:eastAsia="fr-BE"/>
              </w:rPr>
            </w:pPr>
            <w:r>
              <w:rPr>
                <w:rFonts w:eastAsia="Times New Roman" w:cs="Arial"/>
                <w:b/>
                <w:bCs/>
                <w:szCs w:val="20"/>
                <w:lang w:eastAsia="fr-BE"/>
              </w:rPr>
              <w:t>De minimis ?</w:t>
            </w:r>
          </w:p>
        </w:tc>
      </w:tr>
      <w:tr w:rsidR="00D14F7B" w:rsidRPr="0072343F" w14:paraId="482C98DF" w14:textId="4861B4FC" w:rsidTr="00D14F7B">
        <w:trPr>
          <w:trHeight w:val="396"/>
        </w:trPr>
        <w:tc>
          <w:tcPr>
            <w:tcW w:w="1914" w:type="dxa"/>
            <w:hideMark/>
          </w:tcPr>
          <w:p w14:paraId="1584386B" w14:textId="53DC0325" w:rsidR="00D14F7B" w:rsidRPr="0072343F" w:rsidRDefault="00D14F7B" w:rsidP="00E8162C">
            <w:pPr>
              <w:spacing w:before="100" w:beforeAutospacing="1" w:after="119"/>
              <w:jc w:val="center"/>
              <w:rPr>
                <w:rFonts w:eastAsia="Times New Roman" w:cs="Arial"/>
                <w:i/>
                <w:lang w:eastAsia="fr-BE"/>
              </w:rPr>
            </w:pPr>
            <w:r w:rsidRPr="0072343F">
              <w:rPr>
                <w:rFonts w:eastAsia="Times New Roman" w:cs="Arial"/>
                <w:i/>
                <w:lang w:eastAsia="fr-BE"/>
              </w:rPr>
              <w:t>XXXX</w:t>
            </w:r>
          </w:p>
        </w:tc>
        <w:tc>
          <w:tcPr>
            <w:tcW w:w="5540" w:type="dxa"/>
          </w:tcPr>
          <w:p w14:paraId="0C750B5C" w14:textId="77777777" w:rsidR="00D14F7B" w:rsidRPr="0072343F" w:rsidRDefault="00D14F7B" w:rsidP="00E8162C">
            <w:pPr>
              <w:spacing w:before="100" w:beforeAutospacing="1" w:after="119"/>
              <w:ind w:left="360"/>
              <w:rPr>
                <w:rFonts w:eastAsia="Times New Roman" w:cs="Arial"/>
                <w:i/>
                <w:lang w:eastAsia="fr-BE"/>
              </w:rPr>
            </w:pPr>
          </w:p>
        </w:tc>
        <w:tc>
          <w:tcPr>
            <w:tcW w:w="1618" w:type="dxa"/>
          </w:tcPr>
          <w:p w14:paraId="01417B87" w14:textId="2CECC796" w:rsidR="00D14F7B" w:rsidRPr="0072343F" w:rsidRDefault="00D14F7B" w:rsidP="00E8162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c>
          <w:tcPr>
            <w:tcW w:w="1618" w:type="dxa"/>
          </w:tcPr>
          <w:p w14:paraId="67690EDF" w14:textId="77777777" w:rsidR="00D14F7B" w:rsidRPr="0072343F" w:rsidRDefault="00D14F7B" w:rsidP="00E8162C">
            <w:pPr>
              <w:spacing w:before="100" w:beforeAutospacing="1" w:after="119"/>
              <w:jc w:val="right"/>
              <w:rPr>
                <w:rFonts w:eastAsia="Times New Roman" w:cs="Arial"/>
                <w:i/>
                <w:szCs w:val="20"/>
                <w:lang w:eastAsia="fr-BE"/>
              </w:rPr>
            </w:pPr>
          </w:p>
        </w:tc>
      </w:tr>
    </w:tbl>
    <w:p w14:paraId="5B54D18B" w14:textId="77777777" w:rsidR="007978D2" w:rsidRPr="0072343F" w:rsidRDefault="007978D2" w:rsidP="00E1436C">
      <w:pPr>
        <w:keepNext/>
        <w:shd w:val="clear" w:color="auto" w:fill="FFFFFF"/>
        <w:spacing w:line="22" w:lineRule="atLeast"/>
        <w:ind w:left="360"/>
        <w:textAlignment w:val="baseline"/>
        <w:rPr>
          <w:rFonts w:cs="Arial"/>
          <w:b/>
          <w:bCs/>
          <w:szCs w:val="20"/>
          <w:lang w:val="fr-FR"/>
        </w:rPr>
      </w:pPr>
    </w:p>
    <w:p w14:paraId="5FF796D6" w14:textId="085520FB" w:rsidR="007978D2" w:rsidRPr="0072343F" w:rsidRDefault="007978D2" w:rsidP="00607B43">
      <w:pPr>
        <w:keepNext/>
        <w:widowControl w:val="0"/>
        <w:numPr>
          <w:ilvl w:val="0"/>
          <w:numId w:val="4"/>
        </w:numPr>
        <w:shd w:val="clear" w:color="auto" w:fill="FFFFFF"/>
        <w:suppressAutoHyphens/>
        <w:spacing w:after="0" w:line="22" w:lineRule="atLeast"/>
        <w:ind w:left="785"/>
        <w:textAlignment w:val="baseline"/>
        <w:rPr>
          <w:rFonts w:cs="Arial"/>
          <w:szCs w:val="20"/>
        </w:rPr>
      </w:pPr>
      <w:r w:rsidRPr="0072343F">
        <w:rPr>
          <w:rFonts w:cs="Arial"/>
          <w:b/>
          <w:bCs/>
          <w:szCs w:val="20"/>
          <w:lang w:val="fr-FR"/>
        </w:rPr>
        <w:t xml:space="preserve">Autres aides en RBC </w:t>
      </w:r>
      <w:r w:rsidRPr="0072343F">
        <w:rPr>
          <w:rFonts w:cs="Arial"/>
          <w:szCs w:val="20"/>
          <w:lang w:val="fr-FR"/>
        </w:rPr>
        <w:t xml:space="preserve">(L’Administration de l’Économie et de l’Emploi, BIE, SRIB, SDRB, Fonds de </w:t>
      </w:r>
      <w:r w:rsidRPr="0072343F">
        <w:rPr>
          <w:rFonts w:cs="Arial"/>
          <w:szCs w:val="20"/>
        </w:rPr>
        <w:t>Participation, Fonds de Garantie etc.) :</w:t>
      </w:r>
    </w:p>
    <w:p w14:paraId="44DEEEA3" w14:textId="77777777" w:rsidR="00BB43D7" w:rsidRPr="0072343F" w:rsidRDefault="00BB43D7" w:rsidP="00E1436C">
      <w:pPr>
        <w:keepNext/>
        <w:widowControl w:val="0"/>
        <w:shd w:val="clear" w:color="auto" w:fill="FFFFFF"/>
        <w:suppressAutoHyphens/>
        <w:spacing w:after="0" w:line="22" w:lineRule="atLeast"/>
        <w:ind w:left="1440"/>
        <w:textAlignment w:val="baseline"/>
        <w:rPr>
          <w:rFonts w:cs="Arial"/>
          <w:szCs w:val="20"/>
        </w:rPr>
      </w:pPr>
    </w:p>
    <w:tbl>
      <w:tblPr>
        <w:tblStyle w:val="Grilledutableau"/>
        <w:tblW w:w="10478" w:type="dxa"/>
        <w:tblInd w:w="-705" w:type="dxa"/>
        <w:tblLook w:val="04A0" w:firstRow="1" w:lastRow="0" w:firstColumn="1" w:lastColumn="0" w:noHBand="0" w:noVBand="1"/>
      </w:tblPr>
      <w:tblGrid>
        <w:gridCol w:w="1578"/>
        <w:gridCol w:w="1398"/>
        <w:gridCol w:w="4732"/>
        <w:gridCol w:w="1385"/>
        <w:gridCol w:w="1385"/>
      </w:tblGrid>
      <w:tr w:rsidR="00D14F7B" w:rsidRPr="0072343F" w14:paraId="0BB903A3" w14:textId="73589520" w:rsidTr="00D14F7B">
        <w:trPr>
          <w:trHeight w:val="316"/>
        </w:trPr>
        <w:tc>
          <w:tcPr>
            <w:tcW w:w="1578" w:type="dxa"/>
            <w:shd w:val="clear" w:color="auto" w:fill="F2F2F2" w:themeFill="background1" w:themeFillShade="F2"/>
            <w:hideMark/>
          </w:tcPr>
          <w:p w14:paraId="0E792091" w14:textId="2E6C4043" w:rsidR="00D14F7B" w:rsidRPr="0072343F" w:rsidRDefault="00D14F7B" w:rsidP="008E6C9C">
            <w:pPr>
              <w:spacing w:before="100" w:beforeAutospacing="1" w:after="119"/>
              <w:rPr>
                <w:rFonts w:eastAsia="Times New Roman" w:cs="Arial"/>
                <w:lang w:eastAsia="fr-BE"/>
              </w:rPr>
            </w:pPr>
            <w:r w:rsidRPr="0072343F">
              <w:rPr>
                <w:rFonts w:eastAsia="Times New Roman" w:cs="Arial"/>
                <w:b/>
                <w:bCs/>
                <w:szCs w:val="20"/>
                <w:lang w:eastAsia="fr-BE"/>
              </w:rPr>
              <w:t>Autorité</w:t>
            </w:r>
          </w:p>
        </w:tc>
        <w:tc>
          <w:tcPr>
            <w:tcW w:w="1398" w:type="dxa"/>
            <w:shd w:val="clear" w:color="auto" w:fill="F2F2F2" w:themeFill="background1" w:themeFillShade="F2"/>
            <w:hideMark/>
          </w:tcPr>
          <w:p w14:paraId="57E30AA1" w14:textId="7469E69D" w:rsidR="00D14F7B" w:rsidRPr="0072343F" w:rsidRDefault="00D14F7B" w:rsidP="008E6C9C">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4732" w:type="dxa"/>
            <w:shd w:val="clear" w:color="auto" w:fill="F2F2F2" w:themeFill="background1" w:themeFillShade="F2"/>
          </w:tcPr>
          <w:p w14:paraId="23725D7B" w14:textId="0C8F85C3" w:rsidR="00D14F7B" w:rsidRPr="0072343F" w:rsidRDefault="00D14F7B" w:rsidP="008E6C9C">
            <w:pPr>
              <w:spacing w:before="100" w:beforeAutospacing="1" w:after="119"/>
              <w:rPr>
                <w:rFonts w:eastAsia="Times New Roman" w:cs="Arial"/>
                <w:b/>
                <w:bCs/>
                <w:szCs w:val="20"/>
                <w:lang w:eastAsia="fr-BE"/>
              </w:rPr>
            </w:pPr>
            <w:r w:rsidRPr="0072343F">
              <w:rPr>
                <w:rFonts w:eastAsia="Times New Roman" w:cs="Arial"/>
                <w:b/>
                <w:bCs/>
                <w:szCs w:val="20"/>
                <w:lang w:eastAsia="fr-BE"/>
              </w:rPr>
              <w:t>Subvention (+ période)</w:t>
            </w:r>
          </w:p>
        </w:tc>
        <w:tc>
          <w:tcPr>
            <w:tcW w:w="1385" w:type="dxa"/>
            <w:shd w:val="clear" w:color="auto" w:fill="F2F2F2" w:themeFill="background1" w:themeFillShade="F2"/>
            <w:hideMark/>
          </w:tcPr>
          <w:p w14:paraId="3C1BA5EB" w14:textId="3C1C443B" w:rsidR="00D14F7B" w:rsidRPr="0072343F" w:rsidRDefault="00D14F7B" w:rsidP="008E6C9C">
            <w:pPr>
              <w:spacing w:before="100" w:beforeAutospacing="1" w:after="119"/>
              <w:rPr>
                <w:rFonts w:eastAsia="Times New Roman" w:cs="Arial"/>
                <w:lang w:eastAsia="fr-BE"/>
              </w:rPr>
            </w:pPr>
            <w:r w:rsidRPr="0072343F">
              <w:rPr>
                <w:rFonts w:eastAsia="Times New Roman" w:cs="Arial"/>
                <w:b/>
                <w:bCs/>
                <w:szCs w:val="20"/>
                <w:lang w:eastAsia="fr-BE"/>
              </w:rPr>
              <w:t>Subside (EUR)</w:t>
            </w:r>
          </w:p>
        </w:tc>
        <w:tc>
          <w:tcPr>
            <w:tcW w:w="1385" w:type="dxa"/>
            <w:shd w:val="clear" w:color="auto" w:fill="F2F2F2" w:themeFill="background1" w:themeFillShade="F2"/>
          </w:tcPr>
          <w:p w14:paraId="285DF4D9" w14:textId="01A9A236" w:rsidR="00D14F7B" w:rsidRPr="0072343F" w:rsidRDefault="00D14F7B" w:rsidP="008E6C9C">
            <w:pPr>
              <w:spacing w:before="100" w:beforeAutospacing="1" w:after="119"/>
              <w:rPr>
                <w:rFonts w:eastAsia="Times New Roman" w:cs="Arial"/>
                <w:b/>
                <w:bCs/>
                <w:szCs w:val="20"/>
                <w:lang w:eastAsia="fr-BE"/>
              </w:rPr>
            </w:pPr>
            <w:r>
              <w:rPr>
                <w:rFonts w:eastAsia="Times New Roman" w:cs="Arial"/>
                <w:b/>
                <w:bCs/>
                <w:szCs w:val="20"/>
                <w:lang w:eastAsia="fr-BE"/>
              </w:rPr>
              <w:t>De minimis ?</w:t>
            </w:r>
          </w:p>
        </w:tc>
      </w:tr>
      <w:tr w:rsidR="00D14F7B" w:rsidRPr="0072343F" w14:paraId="11F2D2CC" w14:textId="3786E500" w:rsidTr="00D14F7B">
        <w:trPr>
          <w:trHeight w:val="316"/>
        </w:trPr>
        <w:tc>
          <w:tcPr>
            <w:tcW w:w="1578" w:type="dxa"/>
            <w:hideMark/>
          </w:tcPr>
          <w:p w14:paraId="53CD40D5" w14:textId="7FD8DAED" w:rsidR="00D14F7B" w:rsidRPr="0072343F" w:rsidRDefault="00D14F7B" w:rsidP="008E6C9C">
            <w:pPr>
              <w:spacing w:before="100" w:beforeAutospacing="1" w:after="119"/>
              <w:rPr>
                <w:rFonts w:eastAsia="Times New Roman" w:cs="Arial"/>
                <w:i/>
                <w:lang w:eastAsia="fr-BE"/>
              </w:rPr>
            </w:pPr>
            <w:r w:rsidRPr="0072343F">
              <w:rPr>
                <w:rFonts w:eastAsia="Times New Roman" w:cs="Arial"/>
                <w:i/>
                <w:szCs w:val="20"/>
                <w:lang w:eastAsia="fr-BE"/>
              </w:rPr>
              <w:t>Admin Eco et Emploi</w:t>
            </w:r>
          </w:p>
        </w:tc>
        <w:tc>
          <w:tcPr>
            <w:tcW w:w="1398" w:type="dxa"/>
          </w:tcPr>
          <w:p w14:paraId="043D0333" w14:textId="20AD358A" w:rsidR="00D14F7B" w:rsidRPr="0072343F" w:rsidRDefault="00D14F7B" w:rsidP="008E6C9C">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4732" w:type="dxa"/>
          </w:tcPr>
          <w:p w14:paraId="41E38857" w14:textId="7A70E406" w:rsidR="00D14F7B" w:rsidRPr="0072343F" w:rsidRDefault="00D14F7B" w:rsidP="00D266CB">
            <w:pPr>
              <w:spacing w:before="100" w:beforeAutospacing="1" w:after="119"/>
              <w:rPr>
                <w:rFonts w:eastAsia="Times New Roman" w:cs="Arial"/>
                <w:i/>
                <w:lang w:eastAsia="fr-BE"/>
              </w:rPr>
            </w:pPr>
            <w:r w:rsidRPr="0072343F">
              <w:rPr>
                <w:rFonts w:eastAsia="Times New Roman" w:cs="Arial"/>
                <w:i/>
                <w:szCs w:val="20"/>
                <w:lang w:eastAsia="fr-BE"/>
              </w:rPr>
              <w:t>Subsides à la formation</w:t>
            </w:r>
          </w:p>
        </w:tc>
        <w:tc>
          <w:tcPr>
            <w:tcW w:w="1385" w:type="dxa"/>
          </w:tcPr>
          <w:p w14:paraId="33B06A82" w14:textId="7893D6EA" w:rsidR="00D14F7B" w:rsidRPr="0072343F" w:rsidRDefault="00D14F7B" w:rsidP="008E6C9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c>
          <w:tcPr>
            <w:tcW w:w="1385" w:type="dxa"/>
          </w:tcPr>
          <w:p w14:paraId="4D0C055E" w14:textId="77777777" w:rsidR="00D14F7B" w:rsidRPr="0072343F" w:rsidRDefault="00D14F7B" w:rsidP="008E6C9C">
            <w:pPr>
              <w:spacing w:before="100" w:beforeAutospacing="1" w:after="119"/>
              <w:jc w:val="right"/>
              <w:rPr>
                <w:rFonts w:eastAsia="Times New Roman" w:cs="Arial"/>
                <w:i/>
                <w:szCs w:val="20"/>
                <w:lang w:eastAsia="fr-BE"/>
              </w:rPr>
            </w:pPr>
          </w:p>
        </w:tc>
      </w:tr>
    </w:tbl>
    <w:p w14:paraId="163C1797" w14:textId="77777777" w:rsidR="004A08E9" w:rsidRDefault="004A08E9" w:rsidP="007B0ED1">
      <w:pPr>
        <w:keepNext/>
        <w:shd w:val="clear" w:color="auto" w:fill="FFFFFF"/>
        <w:spacing w:before="100" w:beforeAutospacing="1" w:after="0" w:line="240" w:lineRule="auto"/>
        <w:textAlignment w:val="baseline"/>
        <w:rPr>
          <w:rFonts w:eastAsia="Times New Roman" w:cs="Arial"/>
          <w:b/>
          <w:bCs/>
          <w:szCs w:val="20"/>
          <w:lang w:eastAsia="fr-BE"/>
        </w:rPr>
      </w:pPr>
    </w:p>
    <w:p w14:paraId="29AA97E9" w14:textId="248E7C21" w:rsidR="00E8162C" w:rsidRPr="0072343F" w:rsidRDefault="004A08E9" w:rsidP="00607B43">
      <w:pPr>
        <w:pStyle w:val="Titre2"/>
        <w:numPr>
          <w:ilvl w:val="2"/>
          <w:numId w:val="1"/>
        </w:numPr>
        <w:rPr>
          <w:rFonts w:eastAsia="Times New Roman"/>
          <w:lang w:eastAsia="fr-BE"/>
        </w:rPr>
      </w:pPr>
      <w:bookmarkStart w:id="38" w:name="_Toc80701356"/>
      <w:r>
        <w:rPr>
          <w:rFonts w:eastAsia="Times New Roman"/>
          <w:lang w:eastAsia="fr-BE"/>
        </w:rPr>
        <w:t>A</w:t>
      </w:r>
      <w:r w:rsidR="007978D2" w:rsidRPr="0072343F">
        <w:rPr>
          <w:rFonts w:eastAsia="Times New Roman"/>
          <w:lang w:eastAsia="fr-BE"/>
        </w:rPr>
        <w:t>utres régions / aides fédérales</w:t>
      </w:r>
      <w:bookmarkEnd w:id="38"/>
      <w:r w:rsidR="00E218C0" w:rsidRPr="0072343F">
        <w:rPr>
          <w:rFonts w:eastAsia="Times New Roman"/>
          <w:lang w:eastAsia="fr-BE"/>
        </w:rPr>
        <w:br/>
      </w:r>
    </w:p>
    <w:tbl>
      <w:tblPr>
        <w:tblStyle w:val="Grilledutableau"/>
        <w:tblW w:w="10509" w:type="dxa"/>
        <w:tblInd w:w="-733" w:type="dxa"/>
        <w:tblLook w:val="04A0" w:firstRow="1" w:lastRow="0" w:firstColumn="1" w:lastColumn="0" w:noHBand="0" w:noVBand="1"/>
      </w:tblPr>
      <w:tblGrid>
        <w:gridCol w:w="1509"/>
        <w:gridCol w:w="1364"/>
        <w:gridCol w:w="4332"/>
        <w:gridCol w:w="1745"/>
        <w:gridCol w:w="1559"/>
      </w:tblGrid>
      <w:tr w:rsidR="00D14F7B" w:rsidRPr="0072343F" w14:paraId="109523AC" w14:textId="73AF7AB9" w:rsidTr="00D14F7B">
        <w:trPr>
          <w:trHeight w:val="316"/>
        </w:trPr>
        <w:tc>
          <w:tcPr>
            <w:tcW w:w="1509" w:type="dxa"/>
            <w:shd w:val="clear" w:color="auto" w:fill="F2F2F2" w:themeFill="background1" w:themeFillShade="F2"/>
            <w:hideMark/>
          </w:tcPr>
          <w:p w14:paraId="404A3203" w14:textId="77777777" w:rsidR="00D14F7B" w:rsidRPr="0072343F" w:rsidRDefault="00D14F7B" w:rsidP="007B0ED1">
            <w:pPr>
              <w:spacing w:before="100" w:beforeAutospacing="1" w:after="119"/>
              <w:rPr>
                <w:rFonts w:eastAsia="Times New Roman" w:cs="Arial"/>
                <w:lang w:eastAsia="fr-BE"/>
              </w:rPr>
            </w:pPr>
            <w:r w:rsidRPr="0072343F">
              <w:rPr>
                <w:rFonts w:eastAsia="Times New Roman" w:cs="Arial"/>
                <w:b/>
                <w:bCs/>
                <w:szCs w:val="20"/>
                <w:lang w:eastAsia="fr-BE"/>
              </w:rPr>
              <w:t>Autorité</w:t>
            </w:r>
          </w:p>
        </w:tc>
        <w:tc>
          <w:tcPr>
            <w:tcW w:w="1364" w:type="dxa"/>
            <w:shd w:val="clear" w:color="auto" w:fill="F2F2F2" w:themeFill="background1" w:themeFillShade="F2"/>
            <w:hideMark/>
          </w:tcPr>
          <w:p w14:paraId="796D6FA9" w14:textId="77777777" w:rsidR="00D14F7B" w:rsidRPr="0072343F" w:rsidRDefault="00D14F7B" w:rsidP="00887EBC">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4332" w:type="dxa"/>
            <w:shd w:val="clear" w:color="auto" w:fill="F2F2F2" w:themeFill="background1" w:themeFillShade="F2"/>
          </w:tcPr>
          <w:p w14:paraId="76619223" w14:textId="77777777" w:rsidR="00D14F7B" w:rsidRPr="0072343F" w:rsidRDefault="00D14F7B" w:rsidP="00887EBC">
            <w:pPr>
              <w:spacing w:before="100" w:beforeAutospacing="1" w:after="119"/>
              <w:rPr>
                <w:rFonts w:eastAsia="Times New Roman" w:cs="Arial"/>
                <w:b/>
                <w:bCs/>
                <w:szCs w:val="20"/>
                <w:lang w:eastAsia="fr-BE"/>
              </w:rPr>
            </w:pPr>
            <w:r w:rsidRPr="0072343F">
              <w:rPr>
                <w:rFonts w:eastAsia="Times New Roman" w:cs="Arial"/>
                <w:b/>
                <w:bCs/>
                <w:szCs w:val="20"/>
                <w:lang w:eastAsia="fr-BE"/>
              </w:rPr>
              <w:t>Subvention (+ période)</w:t>
            </w:r>
          </w:p>
        </w:tc>
        <w:tc>
          <w:tcPr>
            <w:tcW w:w="1745" w:type="dxa"/>
            <w:shd w:val="clear" w:color="auto" w:fill="F2F2F2" w:themeFill="background1" w:themeFillShade="F2"/>
            <w:hideMark/>
          </w:tcPr>
          <w:p w14:paraId="183050B6" w14:textId="77777777" w:rsidR="00D14F7B" w:rsidRPr="0072343F" w:rsidRDefault="00D14F7B" w:rsidP="00887EBC">
            <w:pPr>
              <w:spacing w:before="100" w:beforeAutospacing="1" w:after="119"/>
              <w:rPr>
                <w:rFonts w:eastAsia="Times New Roman" w:cs="Arial"/>
                <w:lang w:eastAsia="fr-BE"/>
              </w:rPr>
            </w:pPr>
            <w:r w:rsidRPr="0072343F">
              <w:rPr>
                <w:rFonts w:eastAsia="Times New Roman" w:cs="Arial"/>
                <w:b/>
                <w:bCs/>
                <w:szCs w:val="20"/>
                <w:lang w:eastAsia="fr-BE"/>
              </w:rPr>
              <w:t>Subside (EUR)</w:t>
            </w:r>
          </w:p>
        </w:tc>
        <w:tc>
          <w:tcPr>
            <w:tcW w:w="1559" w:type="dxa"/>
            <w:shd w:val="clear" w:color="auto" w:fill="F2F2F2" w:themeFill="background1" w:themeFillShade="F2"/>
          </w:tcPr>
          <w:p w14:paraId="2E03F814" w14:textId="6E48196D" w:rsidR="00D14F7B" w:rsidRPr="0072343F" w:rsidRDefault="00D14F7B" w:rsidP="00887EBC">
            <w:pPr>
              <w:spacing w:before="100" w:beforeAutospacing="1" w:after="119"/>
              <w:rPr>
                <w:rFonts w:eastAsia="Times New Roman" w:cs="Arial"/>
                <w:b/>
                <w:bCs/>
                <w:szCs w:val="20"/>
                <w:lang w:eastAsia="fr-BE"/>
              </w:rPr>
            </w:pPr>
            <w:r>
              <w:rPr>
                <w:rFonts w:eastAsia="Times New Roman" w:cs="Arial"/>
                <w:b/>
                <w:bCs/>
                <w:szCs w:val="20"/>
                <w:lang w:eastAsia="fr-BE"/>
              </w:rPr>
              <w:t>De minimis ?</w:t>
            </w:r>
          </w:p>
        </w:tc>
      </w:tr>
      <w:tr w:rsidR="00D14F7B" w:rsidRPr="0072343F" w14:paraId="32B46A2A" w14:textId="6950EE41" w:rsidTr="00D14F7B">
        <w:trPr>
          <w:trHeight w:val="316"/>
        </w:trPr>
        <w:tc>
          <w:tcPr>
            <w:tcW w:w="1509" w:type="dxa"/>
            <w:hideMark/>
          </w:tcPr>
          <w:p w14:paraId="448630E3" w14:textId="2EFCCC4F" w:rsidR="00D14F7B" w:rsidRPr="0072343F" w:rsidRDefault="00D14F7B" w:rsidP="00887EBC">
            <w:pPr>
              <w:spacing w:before="100" w:beforeAutospacing="1" w:after="119"/>
              <w:rPr>
                <w:rFonts w:eastAsia="Times New Roman" w:cs="Arial"/>
                <w:i/>
                <w:lang w:eastAsia="fr-BE"/>
              </w:rPr>
            </w:pPr>
            <w:r w:rsidRPr="0072343F">
              <w:rPr>
                <w:rFonts w:eastAsia="Times New Roman" w:cs="Arial"/>
                <w:i/>
                <w:szCs w:val="20"/>
                <w:lang w:eastAsia="fr-BE"/>
              </w:rPr>
              <w:t>Fédéral</w:t>
            </w:r>
          </w:p>
        </w:tc>
        <w:tc>
          <w:tcPr>
            <w:tcW w:w="1364" w:type="dxa"/>
          </w:tcPr>
          <w:p w14:paraId="6B0E3F2B" w14:textId="77777777" w:rsidR="00D14F7B" w:rsidRPr="0072343F" w:rsidRDefault="00D14F7B" w:rsidP="00887EBC">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4332" w:type="dxa"/>
          </w:tcPr>
          <w:p w14:paraId="1C9A3222" w14:textId="49612A70" w:rsidR="00D14F7B" w:rsidRPr="0072343F" w:rsidRDefault="00D14F7B" w:rsidP="00887EBC">
            <w:pPr>
              <w:spacing w:before="100" w:beforeAutospacing="1" w:after="119"/>
              <w:rPr>
                <w:rFonts w:eastAsia="Times New Roman" w:cs="Arial"/>
                <w:i/>
                <w:lang w:eastAsia="fr-BE"/>
              </w:rPr>
            </w:pPr>
            <w:r w:rsidRPr="0072343F">
              <w:rPr>
                <w:rFonts w:eastAsia="Times New Roman" w:cs="Arial"/>
                <w:i/>
                <w:lang w:eastAsia="fr-BE"/>
              </w:rPr>
              <w:t>Réduction de précompte</w:t>
            </w:r>
          </w:p>
        </w:tc>
        <w:tc>
          <w:tcPr>
            <w:tcW w:w="1745" w:type="dxa"/>
          </w:tcPr>
          <w:p w14:paraId="62821033" w14:textId="77777777" w:rsidR="00D14F7B" w:rsidRPr="0072343F" w:rsidRDefault="00D14F7B" w:rsidP="00887EB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c>
          <w:tcPr>
            <w:tcW w:w="1559" w:type="dxa"/>
          </w:tcPr>
          <w:p w14:paraId="60D12F65" w14:textId="77777777" w:rsidR="00D14F7B" w:rsidRPr="0072343F" w:rsidRDefault="00D14F7B" w:rsidP="00887EBC">
            <w:pPr>
              <w:spacing w:before="100" w:beforeAutospacing="1" w:after="119"/>
              <w:jc w:val="right"/>
              <w:rPr>
                <w:rFonts w:eastAsia="Times New Roman" w:cs="Arial"/>
                <w:i/>
                <w:szCs w:val="20"/>
                <w:lang w:eastAsia="fr-BE"/>
              </w:rPr>
            </w:pPr>
          </w:p>
        </w:tc>
      </w:tr>
    </w:tbl>
    <w:p w14:paraId="1BEACEC3" w14:textId="77777777" w:rsidR="007978D2" w:rsidRPr="0072343F" w:rsidRDefault="007978D2" w:rsidP="00E1436C">
      <w:pPr>
        <w:ind w:left="360"/>
        <w:rPr>
          <w:rFonts w:cs="Arial"/>
        </w:rPr>
      </w:pPr>
    </w:p>
    <w:p w14:paraId="67C02D53" w14:textId="5778A529" w:rsidR="00C33DDD" w:rsidRPr="007B0ED1" w:rsidRDefault="00F9494D" w:rsidP="00607B43">
      <w:pPr>
        <w:pStyle w:val="Titre2"/>
        <w:numPr>
          <w:ilvl w:val="2"/>
          <w:numId w:val="1"/>
        </w:numPr>
        <w:rPr>
          <w:rFonts w:cs="Arial"/>
        </w:rPr>
      </w:pPr>
      <w:bookmarkStart w:id="39" w:name="_Toc80701357"/>
      <w:r w:rsidRPr="0072343F">
        <w:lastRenderedPageBreak/>
        <w:t>EU</w:t>
      </w:r>
      <w:bookmarkEnd w:id="39"/>
      <w:r w:rsidR="007B0ED1">
        <w:br/>
      </w:r>
    </w:p>
    <w:tbl>
      <w:tblPr>
        <w:tblStyle w:val="Grilledutableau"/>
        <w:tblW w:w="10461" w:type="dxa"/>
        <w:tblInd w:w="-700" w:type="dxa"/>
        <w:tblLook w:val="04A0" w:firstRow="1" w:lastRow="0" w:firstColumn="1" w:lastColumn="0" w:noHBand="0" w:noVBand="1"/>
      </w:tblPr>
      <w:tblGrid>
        <w:gridCol w:w="1753"/>
        <w:gridCol w:w="1386"/>
        <w:gridCol w:w="4586"/>
        <w:gridCol w:w="1368"/>
        <w:gridCol w:w="1368"/>
      </w:tblGrid>
      <w:tr w:rsidR="00D14F7B" w:rsidRPr="0072343F" w14:paraId="7E724949" w14:textId="1391BD99" w:rsidTr="00D14F7B">
        <w:trPr>
          <w:trHeight w:val="316"/>
        </w:trPr>
        <w:tc>
          <w:tcPr>
            <w:tcW w:w="1753" w:type="dxa"/>
            <w:shd w:val="clear" w:color="auto" w:fill="F2F2F2" w:themeFill="background1" w:themeFillShade="F2"/>
            <w:hideMark/>
          </w:tcPr>
          <w:p w14:paraId="6F267F83" w14:textId="0B60C393" w:rsidR="00D14F7B" w:rsidRPr="0072343F" w:rsidRDefault="00D14F7B" w:rsidP="007B0ED1">
            <w:pPr>
              <w:spacing w:before="100" w:beforeAutospacing="1" w:after="119"/>
              <w:rPr>
                <w:rFonts w:eastAsia="Times New Roman" w:cs="Arial"/>
                <w:lang w:eastAsia="fr-BE"/>
              </w:rPr>
            </w:pPr>
            <w:r w:rsidRPr="0072343F">
              <w:rPr>
                <w:rFonts w:eastAsia="Times New Roman" w:cs="Arial"/>
                <w:b/>
                <w:bCs/>
                <w:szCs w:val="20"/>
                <w:lang w:eastAsia="fr-BE"/>
              </w:rPr>
              <w:t>Programme</w:t>
            </w:r>
          </w:p>
        </w:tc>
        <w:tc>
          <w:tcPr>
            <w:tcW w:w="1386" w:type="dxa"/>
            <w:shd w:val="clear" w:color="auto" w:fill="F2F2F2" w:themeFill="background1" w:themeFillShade="F2"/>
            <w:hideMark/>
          </w:tcPr>
          <w:p w14:paraId="32F6C04C" w14:textId="77777777" w:rsidR="00D14F7B" w:rsidRPr="0072343F" w:rsidRDefault="00D14F7B" w:rsidP="00887EBC">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4586" w:type="dxa"/>
            <w:shd w:val="clear" w:color="auto" w:fill="F2F2F2" w:themeFill="background1" w:themeFillShade="F2"/>
          </w:tcPr>
          <w:p w14:paraId="3F3BF941" w14:textId="77777777" w:rsidR="00D14F7B" w:rsidRPr="0072343F" w:rsidRDefault="00D14F7B" w:rsidP="00887EBC">
            <w:pPr>
              <w:spacing w:before="100" w:beforeAutospacing="1" w:after="119"/>
              <w:rPr>
                <w:rFonts w:eastAsia="Times New Roman" w:cs="Arial"/>
                <w:b/>
                <w:bCs/>
                <w:szCs w:val="20"/>
                <w:lang w:eastAsia="fr-BE"/>
              </w:rPr>
            </w:pPr>
            <w:r w:rsidRPr="0072343F">
              <w:rPr>
                <w:rFonts w:eastAsia="Times New Roman" w:cs="Arial"/>
                <w:b/>
                <w:bCs/>
                <w:szCs w:val="20"/>
                <w:lang w:eastAsia="fr-BE"/>
              </w:rPr>
              <w:t>Subvention (+ période)</w:t>
            </w:r>
          </w:p>
        </w:tc>
        <w:tc>
          <w:tcPr>
            <w:tcW w:w="1368" w:type="dxa"/>
            <w:shd w:val="clear" w:color="auto" w:fill="F2F2F2" w:themeFill="background1" w:themeFillShade="F2"/>
            <w:hideMark/>
          </w:tcPr>
          <w:p w14:paraId="7AD5FDB0" w14:textId="77777777" w:rsidR="00D14F7B" w:rsidRPr="0072343F" w:rsidRDefault="00D14F7B" w:rsidP="00887EBC">
            <w:pPr>
              <w:spacing w:before="100" w:beforeAutospacing="1" w:after="119"/>
              <w:rPr>
                <w:rFonts w:eastAsia="Times New Roman" w:cs="Arial"/>
                <w:lang w:eastAsia="fr-BE"/>
              </w:rPr>
            </w:pPr>
            <w:r w:rsidRPr="0072343F">
              <w:rPr>
                <w:rFonts w:eastAsia="Times New Roman" w:cs="Arial"/>
                <w:b/>
                <w:bCs/>
                <w:szCs w:val="20"/>
                <w:lang w:eastAsia="fr-BE"/>
              </w:rPr>
              <w:t>Subside (EUR)</w:t>
            </w:r>
          </w:p>
        </w:tc>
        <w:tc>
          <w:tcPr>
            <w:tcW w:w="1368" w:type="dxa"/>
            <w:shd w:val="clear" w:color="auto" w:fill="F2F2F2" w:themeFill="background1" w:themeFillShade="F2"/>
          </w:tcPr>
          <w:p w14:paraId="59234590" w14:textId="67B53E28" w:rsidR="00D14F7B" w:rsidRPr="0072343F" w:rsidRDefault="00D14F7B" w:rsidP="00887EBC">
            <w:pPr>
              <w:spacing w:before="100" w:beforeAutospacing="1" w:after="119"/>
              <w:rPr>
                <w:rFonts w:eastAsia="Times New Roman" w:cs="Arial"/>
                <w:b/>
                <w:bCs/>
                <w:szCs w:val="20"/>
                <w:lang w:eastAsia="fr-BE"/>
              </w:rPr>
            </w:pPr>
            <w:r>
              <w:rPr>
                <w:rFonts w:eastAsia="Times New Roman" w:cs="Arial"/>
                <w:b/>
                <w:bCs/>
                <w:szCs w:val="20"/>
                <w:lang w:eastAsia="fr-BE"/>
              </w:rPr>
              <w:t>De minimis ?</w:t>
            </w:r>
          </w:p>
        </w:tc>
      </w:tr>
      <w:tr w:rsidR="00D14F7B" w:rsidRPr="0072343F" w14:paraId="51CB04DD" w14:textId="39307AE2" w:rsidTr="00D14F7B">
        <w:trPr>
          <w:trHeight w:val="316"/>
        </w:trPr>
        <w:tc>
          <w:tcPr>
            <w:tcW w:w="1753" w:type="dxa"/>
            <w:hideMark/>
          </w:tcPr>
          <w:p w14:paraId="01727B92" w14:textId="5BF747F4" w:rsidR="00D14F7B" w:rsidRPr="0072343F" w:rsidRDefault="00D14F7B" w:rsidP="00887EBC">
            <w:pPr>
              <w:spacing w:before="100" w:beforeAutospacing="1" w:after="119"/>
              <w:rPr>
                <w:rFonts w:eastAsia="Times New Roman" w:cs="Arial"/>
                <w:i/>
                <w:lang w:eastAsia="fr-BE"/>
              </w:rPr>
            </w:pPr>
          </w:p>
        </w:tc>
        <w:tc>
          <w:tcPr>
            <w:tcW w:w="1386" w:type="dxa"/>
          </w:tcPr>
          <w:p w14:paraId="1FFB41DE" w14:textId="77777777" w:rsidR="00D14F7B" w:rsidRPr="0072343F" w:rsidRDefault="00D14F7B" w:rsidP="00887EBC">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4586" w:type="dxa"/>
          </w:tcPr>
          <w:p w14:paraId="051AB37A" w14:textId="57D74B26" w:rsidR="00D14F7B" w:rsidRPr="0072343F" w:rsidRDefault="00D14F7B" w:rsidP="00887EBC">
            <w:pPr>
              <w:spacing w:before="100" w:beforeAutospacing="1" w:after="119"/>
              <w:rPr>
                <w:rFonts w:eastAsia="Times New Roman" w:cs="Arial"/>
                <w:i/>
                <w:lang w:eastAsia="fr-BE"/>
              </w:rPr>
            </w:pPr>
          </w:p>
        </w:tc>
        <w:tc>
          <w:tcPr>
            <w:tcW w:w="1368" w:type="dxa"/>
          </w:tcPr>
          <w:p w14:paraId="6C63F56B" w14:textId="77777777" w:rsidR="00D14F7B" w:rsidRPr="0072343F" w:rsidRDefault="00D14F7B" w:rsidP="00887EB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c>
          <w:tcPr>
            <w:tcW w:w="1368" w:type="dxa"/>
          </w:tcPr>
          <w:p w14:paraId="13E6F437" w14:textId="77777777" w:rsidR="00D14F7B" w:rsidRPr="0072343F" w:rsidRDefault="00D14F7B" w:rsidP="00887EBC">
            <w:pPr>
              <w:spacing w:before="100" w:beforeAutospacing="1" w:after="119"/>
              <w:jc w:val="right"/>
              <w:rPr>
                <w:rFonts w:eastAsia="Times New Roman" w:cs="Arial"/>
                <w:i/>
                <w:szCs w:val="20"/>
                <w:lang w:eastAsia="fr-BE"/>
              </w:rPr>
            </w:pPr>
          </w:p>
        </w:tc>
      </w:tr>
    </w:tbl>
    <w:p w14:paraId="530F775E" w14:textId="43820E63" w:rsidR="00F233E3" w:rsidRDefault="00F233E3">
      <w:pPr>
        <w:rPr>
          <w:lang w:val="fr-FR"/>
        </w:rPr>
      </w:pPr>
      <w:r>
        <w:rPr>
          <w:lang w:val="fr-FR"/>
        </w:rPr>
        <w:br w:type="page"/>
      </w:r>
    </w:p>
    <w:p w14:paraId="6F6EB2EB" w14:textId="77777777" w:rsidR="00091E34" w:rsidRDefault="00091E34">
      <w:pPr>
        <w:rPr>
          <w:lang w:val="fr-FR"/>
        </w:rPr>
      </w:pPr>
    </w:p>
    <w:p w14:paraId="127A62FC" w14:textId="03D5921F" w:rsidR="00214D89" w:rsidRDefault="00214D89" w:rsidP="00E1436C">
      <w:pPr>
        <w:pStyle w:val="Titre1"/>
        <w:tabs>
          <w:tab w:val="clear" w:pos="432"/>
          <w:tab w:val="num" w:pos="792"/>
        </w:tabs>
        <w:ind w:left="360"/>
      </w:pPr>
      <w:r>
        <w:br/>
      </w:r>
      <w:bookmarkStart w:id="40" w:name="_Toc80701358"/>
      <w:r>
        <w:t>Présentation du projet</w:t>
      </w:r>
      <w:bookmarkEnd w:id="40"/>
    </w:p>
    <w:p w14:paraId="2565A45C" w14:textId="77777777" w:rsidR="00D96C25" w:rsidRDefault="00D96C25" w:rsidP="00E1436C">
      <w:pPr>
        <w:ind w:left="360"/>
        <w:sectPr w:rsidR="00D96C25" w:rsidSect="00D96C25">
          <w:pgSz w:w="11906" w:h="16838" w:code="9"/>
          <w:pgMar w:top="1418" w:right="1418" w:bottom="1418" w:left="1418" w:header="709" w:footer="709" w:gutter="0"/>
          <w:cols w:space="708"/>
          <w:vAlign w:val="center"/>
          <w:docGrid w:linePitch="360"/>
        </w:sectPr>
      </w:pPr>
    </w:p>
    <w:p w14:paraId="1EFFB561" w14:textId="7087BF7C" w:rsidR="00BE72B9" w:rsidRPr="00131D4D" w:rsidRDefault="00214D89" w:rsidP="003A2128">
      <w:pPr>
        <w:pStyle w:val="Titre2"/>
        <w:ind w:left="576"/>
      </w:pPr>
      <w:bookmarkStart w:id="41" w:name="_Toc80701359"/>
      <w:r w:rsidRPr="00214D89">
        <w:lastRenderedPageBreak/>
        <w:t>Présentation</w:t>
      </w:r>
      <w:r w:rsidR="008631B2">
        <w:t xml:space="preserve"> </w:t>
      </w:r>
      <w:r w:rsidRPr="00214D89">
        <w:t>du projet</w:t>
      </w:r>
      <w:bookmarkEnd w:id="41"/>
      <w:r w:rsidR="00EB7303">
        <w:t xml:space="preserve"> </w:t>
      </w:r>
      <w:r w:rsidR="00796673">
        <w:br/>
      </w:r>
    </w:p>
    <w:p w14:paraId="52DE01D6" w14:textId="62DBAB9E" w:rsidR="00BE72B9" w:rsidRDefault="004D4FA1" w:rsidP="003A2128">
      <w:pPr>
        <w:pStyle w:val="Answers"/>
        <w:ind w:left="425"/>
        <w:rPr>
          <w:rFonts w:eastAsia="Arial"/>
          <w:lang w:val="fr-FR"/>
        </w:rPr>
      </w:pPr>
      <w:r>
        <w:rPr>
          <w:color w:val="0000FF"/>
          <w:lang w:val="fr-FR"/>
        </w:rPr>
        <w:t>[</w:t>
      </w:r>
      <w:bookmarkStart w:id="42" w:name="__RefHeading__5149_1165138607"/>
      <w:bookmarkStart w:id="43" w:name="__RefHeading__7578_829952307"/>
      <w:bookmarkStart w:id="44" w:name="__RefHeading__107_1940543056"/>
      <w:bookmarkEnd w:id="42"/>
      <w:bookmarkEnd w:id="43"/>
      <w:bookmarkEnd w:id="44"/>
      <w:r w:rsidR="00131D4D" w:rsidRPr="00D529B7">
        <w:rPr>
          <w:color w:val="0000FF"/>
          <w:lang w:val="fr-BE"/>
        </w:rPr>
        <w:t>Soyez explicite mais concis !</w:t>
      </w:r>
      <w:r>
        <w:rPr>
          <w:color w:val="0000FF"/>
          <w:lang w:val="fr-FR"/>
        </w:rPr>
        <w:t>]</w:t>
      </w:r>
    </w:p>
    <w:p w14:paraId="31DC4932" w14:textId="77777777" w:rsidR="004A76A4" w:rsidRPr="00BE72B9" w:rsidRDefault="004A76A4" w:rsidP="00E1436C">
      <w:pPr>
        <w:ind w:left="360"/>
        <w:rPr>
          <w:lang w:val="fr-FR"/>
        </w:rPr>
      </w:pPr>
    </w:p>
    <w:p w14:paraId="75627514" w14:textId="64107D39" w:rsidR="008B6767" w:rsidRDefault="00634B4F" w:rsidP="00607B43">
      <w:pPr>
        <w:pStyle w:val="Titre2"/>
        <w:numPr>
          <w:ilvl w:val="2"/>
          <w:numId w:val="1"/>
        </w:numPr>
      </w:pPr>
      <w:bookmarkStart w:id="45" w:name="_Toc484705886"/>
      <w:bookmarkStart w:id="46" w:name="_Toc80701360"/>
      <w:r>
        <w:t>Origine et contexte du projet</w:t>
      </w:r>
      <w:bookmarkEnd w:id="45"/>
      <w:r>
        <w:t xml:space="preserve"> de développement du produit/procédé/service socialement innovant</w:t>
      </w:r>
      <w:bookmarkEnd w:id="46"/>
      <w:r w:rsidR="00796673">
        <w:br/>
      </w:r>
    </w:p>
    <w:tbl>
      <w:tblPr>
        <w:tblW w:w="9072" w:type="dxa"/>
        <w:tblInd w:w="425" w:type="dxa"/>
        <w:tblLayout w:type="fixed"/>
        <w:tblCellMar>
          <w:top w:w="55" w:type="dxa"/>
          <w:left w:w="55" w:type="dxa"/>
          <w:bottom w:w="55" w:type="dxa"/>
          <w:right w:w="55" w:type="dxa"/>
        </w:tblCellMar>
        <w:tblLook w:val="0000" w:firstRow="0" w:lastRow="0" w:firstColumn="0" w:lastColumn="0" w:noHBand="0" w:noVBand="0"/>
      </w:tblPr>
      <w:tblGrid>
        <w:gridCol w:w="9072"/>
      </w:tblGrid>
      <w:tr w:rsidR="00CF4B56" w14:paraId="643F4B7E" w14:textId="77777777" w:rsidTr="003A2128">
        <w:tc>
          <w:tcPr>
            <w:tcW w:w="9072" w:type="dxa"/>
            <w:tcBorders>
              <w:top w:val="single" w:sz="1" w:space="0" w:color="000000"/>
              <w:left w:val="single" w:sz="1" w:space="0" w:color="000000"/>
              <w:bottom w:val="single" w:sz="1" w:space="0" w:color="000000"/>
              <w:right w:val="single" w:sz="1" w:space="0" w:color="000000"/>
            </w:tcBorders>
            <w:shd w:val="clear" w:color="auto" w:fill="auto"/>
          </w:tcPr>
          <w:p w14:paraId="504438AE" w14:textId="77777777" w:rsidR="00CF4B56" w:rsidRDefault="00CF4B56" w:rsidP="00887EBC">
            <w:pPr>
              <w:pStyle w:val="Contenudetableau"/>
              <w:snapToGrid w:val="0"/>
            </w:pPr>
            <w:r>
              <w:rPr>
                <w:b/>
                <w:bCs/>
                <w:color w:val="0000FF"/>
                <w:lang w:val="fr-FR"/>
              </w:rPr>
              <w:t>Notice explicative à effacer</w:t>
            </w:r>
          </w:p>
        </w:tc>
      </w:tr>
      <w:tr w:rsidR="00CF4B56" w:rsidRPr="00934E7A" w14:paraId="68389F31" w14:textId="77777777" w:rsidTr="003A2128">
        <w:tc>
          <w:tcPr>
            <w:tcW w:w="9072" w:type="dxa"/>
            <w:tcBorders>
              <w:left w:val="single" w:sz="1" w:space="0" w:color="000000"/>
              <w:bottom w:val="single" w:sz="1" w:space="0" w:color="000000"/>
              <w:right w:val="single" w:sz="1" w:space="0" w:color="000000"/>
            </w:tcBorders>
            <w:shd w:val="clear" w:color="auto" w:fill="auto"/>
          </w:tcPr>
          <w:p w14:paraId="1A936A93" w14:textId="41C3D766" w:rsidR="00882291" w:rsidRDefault="00882291" w:rsidP="00607B43">
            <w:pPr>
              <w:widowControl w:val="0"/>
              <w:numPr>
                <w:ilvl w:val="0"/>
                <w:numId w:val="8"/>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rPr>
            </w:pPr>
            <w:proofErr w:type="gramStart"/>
            <w:r>
              <w:rPr>
                <w:color w:val="0000FF"/>
              </w:rPr>
              <w:t>Décrivez</w:t>
            </w:r>
            <w:r w:rsidR="00E72060">
              <w:rPr>
                <w:color w:val="0000FF"/>
              </w:rPr>
              <w:t xml:space="preserve"> </w:t>
            </w:r>
            <w:r>
              <w:rPr>
                <w:color w:val="0000FF"/>
              </w:rPr>
              <w:t>le</w:t>
            </w:r>
            <w:proofErr w:type="gramEnd"/>
            <w:r>
              <w:rPr>
                <w:color w:val="0000FF"/>
              </w:rPr>
              <w:t xml:space="preserve"> ou les besoin(s) sociaux identifiés que votre produit/procédé/service socialement innovant adresse.</w:t>
            </w:r>
          </w:p>
          <w:p w14:paraId="246C4592" w14:textId="77777777" w:rsidR="00882291" w:rsidRDefault="00882291" w:rsidP="00607B43">
            <w:pPr>
              <w:widowControl w:val="0"/>
              <w:numPr>
                <w:ilvl w:val="0"/>
                <w:numId w:val="8"/>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rPr>
            </w:pPr>
            <w:r>
              <w:rPr>
                <w:color w:val="0000FF"/>
              </w:rPr>
              <w:t>Décrivez la façon dont ils ont été identifiés.</w:t>
            </w:r>
          </w:p>
          <w:p w14:paraId="68B5C668" w14:textId="5F49D791" w:rsidR="00882291" w:rsidRDefault="00882291" w:rsidP="00607B43">
            <w:pPr>
              <w:widowControl w:val="0"/>
              <w:numPr>
                <w:ilvl w:val="0"/>
                <w:numId w:val="8"/>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rPr>
            </w:pPr>
            <w:r>
              <w:rPr>
                <w:color w:val="0000FF"/>
              </w:rPr>
              <w:t>Décrivez le niveau d’innovation sociale par rapport aux pratiques actuelles et en quoi votre offre est susceptible de répondre plus efficacement à ce/ces besoin(s).</w:t>
            </w:r>
          </w:p>
          <w:p w14:paraId="208971DA" w14:textId="77777777" w:rsidR="00882291" w:rsidRDefault="00882291" w:rsidP="00607B43">
            <w:pPr>
              <w:widowControl w:val="0"/>
              <w:numPr>
                <w:ilvl w:val="0"/>
                <w:numId w:val="8"/>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rPr>
            </w:pPr>
            <w:r>
              <w:rPr>
                <w:color w:val="0000FF"/>
              </w:rPr>
              <w:t xml:space="preserve">Enoncez clairement votre proposition de valeur et décrivez précisément les inconnues à tester et à valider à l’aide de ce projet </w:t>
            </w:r>
          </w:p>
          <w:p w14:paraId="7B67ACD6" w14:textId="77777777" w:rsidR="00882291" w:rsidRDefault="00882291" w:rsidP="00607B43">
            <w:pPr>
              <w:widowControl w:val="0"/>
              <w:numPr>
                <w:ilvl w:val="0"/>
                <w:numId w:val="8"/>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rPr>
            </w:pPr>
            <w:r>
              <w:rPr>
                <w:color w:val="0000FF"/>
              </w:rPr>
              <w:t>Démontrez la nécessité et l’utilité des activités de prototypage et de validation.</w:t>
            </w:r>
          </w:p>
          <w:p w14:paraId="581218F7" w14:textId="77777777" w:rsidR="001D7339" w:rsidRDefault="00882291" w:rsidP="00607B43">
            <w:pPr>
              <w:widowControl w:val="0"/>
              <w:numPr>
                <w:ilvl w:val="0"/>
                <w:numId w:val="8"/>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rPr>
            </w:pPr>
            <w:r w:rsidRPr="00882291">
              <w:rPr>
                <w:color w:val="0000FF"/>
              </w:rPr>
              <w:t>Présentez les objectifs clairs et concrets du projet ainsi que les hypothèses à valider.</w:t>
            </w:r>
          </w:p>
          <w:p w14:paraId="72D4C93A" w14:textId="2EDFBAE8" w:rsidR="00882291" w:rsidRPr="00882291" w:rsidRDefault="00882291" w:rsidP="00882291">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color w:val="0000FF"/>
              </w:rPr>
            </w:pPr>
          </w:p>
        </w:tc>
      </w:tr>
    </w:tbl>
    <w:p w14:paraId="3B547B9B" w14:textId="77777777" w:rsidR="00BF48CB" w:rsidRPr="008B6767" w:rsidRDefault="00BF48CB" w:rsidP="003A2128"/>
    <w:p w14:paraId="2DB19FDD" w14:textId="43CB9762" w:rsidR="00CF4B56" w:rsidRDefault="00214D89" w:rsidP="00607B43">
      <w:pPr>
        <w:pStyle w:val="Titre2"/>
        <w:numPr>
          <w:ilvl w:val="2"/>
          <w:numId w:val="1"/>
        </w:numPr>
      </w:pPr>
      <w:bookmarkStart w:id="47" w:name="_Toc80701361"/>
      <w:r w:rsidRPr="00D40F18">
        <w:t>Positionnement stratégique</w:t>
      </w:r>
      <w:bookmarkEnd w:id="47"/>
      <w:r w:rsidR="00796673">
        <w:br/>
      </w:r>
    </w:p>
    <w:tbl>
      <w:tblPr>
        <w:tblW w:w="9072" w:type="dxa"/>
        <w:tblInd w:w="425" w:type="dxa"/>
        <w:tblLayout w:type="fixed"/>
        <w:tblCellMar>
          <w:top w:w="55" w:type="dxa"/>
          <w:left w:w="55" w:type="dxa"/>
          <w:bottom w:w="55" w:type="dxa"/>
          <w:right w:w="55" w:type="dxa"/>
        </w:tblCellMar>
        <w:tblLook w:val="0000" w:firstRow="0" w:lastRow="0" w:firstColumn="0" w:lastColumn="0" w:noHBand="0" w:noVBand="0"/>
      </w:tblPr>
      <w:tblGrid>
        <w:gridCol w:w="9072"/>
      </w:tblGrid>
      <w:tr w:rsidR="000749BC" w14:paraId="79392193" w14:textId="77777777" w:rsidTr="003A2128">
        <w:tc>
          <w:tcPr>
            <w:tcW w:w="9072" w:type="dxa"/>
            <w:tcBorders>
              <w:top w:val="single" w:sz="1" w:space="0" w:color="000000"/>
              <w:left w:val="single" w:sz="1" w:space="0" w:color="000000"/>
              <w:bottom w:val="single" w:sz="1" w:space="0" w:color="000000"/>
              <w:right w:val="single" w:sz="1" w:space="0" w:color="000000"/>
            </w:tcBorders>
            <w:shd w:val="clear" w:color="auto" w:fill="auto"/>
          </w:tcPr>
          <w:p w14:paraId="49450E0F" w14:textId="77777777" w:rsidR="000749BC" w:rsidRDefault="000749BC" w:rsidP="00887EBC">
            <w:pPr>
              <w:pStyle w:val="Contenudetableau"/>
              <w:snapToGrid w:val="0"/>
            </w:pPr>
            <w:r>
              <w:rPr>
                <w:b/>
                <w:bCs/>
                <w:color w:val="0000FF"/>
                <w:lang w:val="fr-FR"/>
              </w:rPr>
              <w:t>Notice explicative à effacer</w:t>
            </w:r>
          </w:p>
        </w:tc>
      </w:tr>
      <w:tr w:rsidR="000749BC" w:rsidRPr="00934E7A" w14:paraId="31FF3683" w14:textId="77777777" w:rsidTr="003A2128">
        <w:tc>
          <w:tcPr>
            <w:tcW w:w="9072" w:type="dxa"/>
            <w:tcBorders>
              <w:left w:val="single" w:sz="1" w:space="0" w:color="000000"/>
              <w:bottom w:val="single" w:sz="1" w:space="0" w:color="000000"/>
              <w:right w:val="single" w:sz="1" w:space="0" w:color="000000"/>
            </w:tcBorders>
            <w:shd w:val="clear" w:color="auto" w:fill="auto"/>
          </w:tcPr>
          <w:p w14:paraId="56AEB44A" w14:textId="5A22FDEF" w:rsidR="00280851" w:rsidRDefault="00280851" w:rsidP="00607B43">
            <w:pPr>
              <w:widowControl w:val="0"/>
              <w:numPr>
                <w:ilvl w:val="0"/>
                <w:numId w:val="8"/>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rPr>
            </w:pPr>
            <w:r>
              <w:rPr>
                <w:color w:val="0000FF"/>
              </w:rPr>
              <w:t xml:space="preserve">Détaillez et justifiez le positionnement socialement novateur de l’entreprise vis-à-vis du produit/procédé/service développé (méthodes, approches, transfert de concept, outils et services tiers </w:t>
            </w:r>
            <w:r w:rsidRPr="00D40F18">
              <w:rPr>
                <w:color w:val="0000FF"/>
              </w:rPr>
              <w:t>utilisés, etc.)</w:t>
            </w:r>
          </w:p>
          <w:p w14:paraId="7C5DB53F" w14:textId="07476223" w:rsidR="00280851" w:rsidRPr="00280851" w:rsidRDefault="00280851" w:rsidP="008C7E6E">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color w:val="0000FF"/>
              </w:rPr>
            </w:pPr>
          </w:p>
        </w:tc>
      </w:tr>
    </w:tbl>
    <w:p w14:paraId="023E1CDB" w14:textId="77777777" w:rsidR="00BF48CB" w:rsidRPr="00CF4B56" w:rsidRDefault="00BF48CB" w:rsidP="003A2128"/>
    <w:p w14:paraId="01EF7F0B" w14:textId="20FD4EFE" w:rsidR="000749BC" w:rsidRDefault="00214D89" w:rsidP="00607B43">
      <w:pPr>
        <w:pStyle w:val="Titre2"/>
        <w:numPr>
          <w:ilvl w:val="2"/>
          <w:numId w:val="1"/>
        </w:numPr>
      </w:pPr>
      <w:bookmarkStart w:id="48" w:name="_Ref75338746"/>
      <w:bookmarkStart w:id="49" w:name="_Toc80701362"/>
      <w:r>
        <w:t>Mise en œuvre du projet</w:t>
      </w:r>
      <w:bookmarkEnd w:id="48"/>
      <w:bookmarkEnd w:id="49"/>
      <w:r w:rsidR="00796673">
        <w:br/>
      </w:r>
    </w:p>
    <w:tbl>
      <w:tblPr>
        <w:tblW w:w="9072" w:type="dxa"/>
        <w:tblInd w:w="425" w:type="dxa"/>
        <w:tblLayout w:type="fixed"/>
        <w:tblCellMar>
          <w:top w:w="55" w:type="dxa"/>
          <w:left w:w="55" w:type="dxa"/>
          <w:bottom w:w="55" w:type="dxa"/>
          <w:right w:w="55" w:type="dxa"/>
        </w:tblCellMar>
        <w:tblLook w:val="0000" w:firstRow="0" w:lastRow="0" w:firstColumn="0" w:lastColumn="0" w:noHBand="0" w:noVBand="0"/>
      </w:tblPr>
      <w:tblGrid>
        <w:gridCol w:w="9072"/>
      </w:tblGrid>
      <w:tr w:rsidR="008E3308" w14:paraId="0E1FC941" w14:textId="77777777" w:rsidTr="003A2128">
        <w:tc>
          <w:tcPr>
            <w:tcW w:w="9072" w:type="dxa"/>
            <w:tcBorders>
              <w:top w:val="single" w:sz="1" w:space="0" w:color="000000"/>
              <w:left w:val="single" w:sz="1" w:space="0" w:color="000000"/>
              <w:bottom w:val="single" w:sz="1" w:space="0" w:color="000000"/>
              <w:right w:val="single" w:sz="1" w:space="0" w:color="000000"/>
            </w:tcBorders>
            <w:shd w:val="clear" w:color="auto" w:fill="auto"/>
          </w:tcPr>
          <w:p w14:paraId="4E2F781D" w14:textId="77777777" w:rsidR="008E3308" w:rsidRDefault="008E3308" w:rsidP="00887EBC">
            <w:pPr>
              <w:pStyle w:val="Contenudetableau"/>
              <w:snapToGrid w:val="0"/>
            </w:pPr>
            <w:r>
              <w:rPr>
                <w:b/>
                <w:bCs/>
                <w:color w:val="0000FF"/>
                <w:lang w:val="fr-FR"/>
              </w:rPr>
              <w:t>Notice explicative à effacer</w:t>
            </w:r>
          </w:p>
        </w:tc>
      </w:tr>
      <w:tr w:rsidR="008E3308" w:rsidRPr="00934E7A" w14:paraId="418519A5" w14:textId="77777777" w:rsidTr="003A2128">
        <w:tc>
          <w:tcPr>
            <w:tcW w:w="9072" w:type="dxa"/>
            <w:tcBorders>
              <w:left w:val="single" w:sz="1" w:space="0" w:color="000000"/>
              <w:bottom w:val="single" w:sz="1" w:space="0" w:color="000000"/>
              <w:right w:val="single" w:sz="1" w:space="0" w:color="000000"/>
            </w:tcBorders>
            <w:shd w:val="clear" w:color="auto" w:fill="auto"/>
          </w:tcPr>
          <w:p w14:paraId="202C2DA4" w14:textId="77777777" w:rsidR="0091226D" w:rsidRDefault="0091226D" w:rsidP="00607B43">
            <w:pPr>
              <w:widowControl w:val="0"/>
              <w:numPr>
                <w:ilvl w:val="0"/>
                <w:numId w:val="8"/>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pPr>
            <w:r>
              <w:rPr>
                <w:color w:val="0000FF"/>
              </w:rPr>
              <w:t>Décrivez l’utilité et les tâches à effectuer dans le cadre de la faisabilité et de la validation.</w:t>
            </w:r>
          </w:p>
          <w:p w14:paraId="23C4A13B" w14:textId="77777777" w:rsidR="0091226D" w:rsidRPr="0091226D" w:rsidRDefault="0091226D" w:rsidP="00607B43">
            <w:pPr>
              <w:widowControl w:val="0"/>
              <w:numPr>
                <w:ilvl w:val="0"/>
                <w:numId w:val="8"/>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pPr>
            <w:r>
              <w:rPr>
                <w:color w:val="0000FF"/>
              </w:rPr>
              <w:t xml:space="preserve">Expliquez la méthodologie de conduite et de gestion du projet proposé. </w:t>
            </w:r>
          </w:p>
          <w:p w14:paraId="04763F0B" w14:textId="77777777" w:rsidR="008E3308" w:rsidRPr="0091226D" w:rsidRDefault="0091226D" w:rsidP="00607B43">
            <w:pPr>
              <w:widowControl w:val="0"/>
              <w:numPr>
                <w:ilvl w:val="0"/>
                <w:numId w:val="8"/>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pPr>
            <w:r w:rsidRPr="0091226D">
              <w:rPr>
                <w:color w:val="0000FF"/>
              </w:rPr>
              <w:t>Décrivez l’expertise nécessaire à la mise en œuvre du projet au regard des compétences disponibles en interne. Si des tâches sont réalisées par des tiers, veuillez préciser comment ces tâches seront coordonnées et suivies par l'entreprise.</w:t>
            </w:r>
          </w:p>
          <w:p w14:paraId="0955F42D" w14:textId="496A0CB4" w:rsidR="0091226D" w:rsidRPr="0091226D" w:rsidRDefault="0091226D" w:rsidP="0091226D">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pPr>
          </w:p>
        </w:tc>
      </w:tr>
    </w:tbl>
    <w:p w14:paraId="78F73D24" w14:textId="77777777" w:rsidR="002D15E6" w:rsidRPr="002D15E6" w:rsidRDefault="002D15E6" w:rsidP="002D15E6">
      <w:bookmarkStart w:id="50" w:name="_Toc60655186"/>
    </w:p>
    <w:p w14:paraId="3383A16E" w14:textId="054978A3" w:rsidR="0000043C" w:rsidRDefault="0000043C" w:rsidP="003A2128">
      <w:pPr>
        <w:pStyle w:val="Titre2"/>
        <w:ind w:left="576"/>
      </w:pPr>
      <w:bookmarkStart w:id="51" w:name="_Toc80701364"/>
      <w:r>
        <w:t xml:space="preserve">Respect du cadre légal couvrant les projets </w:t>
      </w:r>
      <w:bookmarkEnd w:id="50"/>
      <w:r>
        <w:t>innovants</w:t>
      </w:r>
      <w:bookmarkEnd w:id="51"/>
      <w:r w:rsidR="006A5B66">
        <w:br/>
      </w:r>
    </w:p>
    <w:tbl>
      <w:tblPr>
        <w:tblW w:w="9498" w:type="dxa"/>
        <w:tblInd w:w="-3" w:type="dxa"/>
        <w:tblLayout w:type="fixed"/>
        <w:tblCellMar>
          <w:top w:w="55" w:type="dxa"/>
          <w:left w:w="55" w:type="dxa"/>
          <w:bottom w:w="55" w:type="dxa"/>
          <w:right w:w="55" w:type="dxa"/>
        </w:tblCellMar>
        <w:tblLook w:val="04A0" w:firstRow="1" w:lastRow="0" w:firstColumn="1" w:lastColumn="0" w:noHBand="0" w:noVBand="1"/>
      </w:tblPr>
      <w:tblGrid>
        <w:gridCol w:w="9498"/>
      </w:tblGrid>
      <w:tr w:rsidR="00A46271" w14:paraId="52EFF6B7" w14:textId="77777777" w:rsidTr="003A2128">
        <w:tc>
          <w:tcPr>
            <w:tcW w:w="9498" w:type="dxa"/>
            <w:tcBorders>
              <w:top w:val="single" w:sz="2" w:space="0" w:color="000000"/>
              <w:left w:val="single" w:sz="2" w:space="0" w:color="000000"/>
              <w:bottom w:val="single" w:sz="2" w:space="0" w:color="000000"/>
              <w:right w:val="single" w:sz="2" w:space="0" w:color="000000"/>
            </w:tcBorders>
            <w:hideMark/>
          </w:tcPr>
          <w:p w14:paraId="18461067" w14:textId="77777777" w:rsidR="00A46271" w:rsidRDefault="00A46271" w:rsidP="00A60A58">
            <w:pPr>
              <w:pStyle w:val="Contenudetableau"/>
              <w:snapToGrid w:val="0"/>
              <w:rPr>
                <w:lang w:val="fr-BE"/>
              </w:rPr>
            </w:pPr>
            <w:r>
              <w:rPr>
                <w:b/>
                <w:bCs/>
                <w:color w:val="0000FF"/>
                <w:lang w:val="fr-FR"/>
              </w:rPr>
              <w:t>Notice explicative à effacer</w:t>
            </w:r>
          </w:p>
        </w:tc>
      </w:tr>
      <w:tr w:rsidR="00A46271" w:rsidRPr="003E132C" w14:paraId="3EBF3F0D" w14:textId="77777777" w:rsidTr="003A2128">
        <w:tc>
          <w:tcPr>
            <w:tcW w:w="9498" w:type="dxa"/>
            <w:tcBorders>
              <w:top w:val="single" w:sz="2" w:space="0" w:color="000000"/>
              <w:left w:val="single" w:sz="2" w:space="0" w:color="000000"/>
              <w:bottom w:val="single" w:sz="2" w:space="0" w:color="000000"/>
              <w:right w:val="single" w:sz="2" w:space="0" w:color="000000"/>
            </w:tcBorders>
          </w:tcPr>
          <w:p w14:paraId="5AD8A644" w14:textId="77777777" w:rsidR="00A46271" w:rsidRDefault="00A46271" w:rsidP="00A60A58">
            <w:pPr>
              <w:pStyle w:val="Contenudetableau"/>
              <w:snapToGrid w:val="0"/>
              <w:rPr>
                <w:color w:val="0000FF"/>
                <w:lang w:val="fr-BE"/>
              </w:rPr>
            </w:pPr>
            <w:r>
              <w:rPr>
                <w:color w:val="0000FF"/>
                <w:lang w:val="fr-BE"/>
              </w:rPr>
              <w:t xml:space="preserve">Les méthodologies et les applications des projets de recherche et l'innovation sont soumises </w:t>
            </w:r>
            <w:bookmarkStart w:id="52" w:name="_Hlk49947964"/>
            <w:r>
              <w:rPr>
                <w:color w:val="0000FF"/>
                <w:lang w:val="fr-BE"/>
              </w:rPr>
              <w:t>à la législation nationale, communautaire et internationale.</w:t>
            </w:r>
            <w:bookmarkEnd w:id="52"/>
            <w:r>
              <w:rPr>
                <w:color w:val="0000FF"/>
                <w:lang w:val="fr-BE"/>
              </w:rPr>
              <w:t xml:space="preserve"> Les projets soutenus par Innoviris doivent respecter ces dispositions légales.</w:t>
            </w:r>
          </w:p>
          <w:p w14:paraId="446F6C19" w14:textId="77777777" w:rsidR="00A46271" w:rsidRDefault="00A46271" w:rsidP="00A60A58">
            <w:pPr>
              <w:pStyle w:val="Contenudetableau"/>
              <w:snapToGrid w:val="0"/>
              <w:rPr>
                <w:color w:val="0000FF"/>
                <w:lang w:val="fr-BE"/>
              </w:rPr>
            </w:pPr>
            <w:r>
              <w:rPr>
                <w:color w:val="0000FF"/>
                <w:lang w:val="fr-BE"/>
              </w:rPr>
              <w:t xml:space="preserve">  </w:t>
            </w:r>
          </w:p>
          <w:p w14:paraId="0192DC6B" w14:textId="77777777" w:rsidR="00A46271" w:rsidRDefault="00A46271" w:rsidP="00A60A58">
            <w:pPr>
              <w:pStyle w:val="Contenudetableau"/>
              <w:snapToGrid w:val="0"/>
              <w:rPr>
                <w:color w:val="0000FF"/>
                <w:lang w:val="fr-BE"/>
              </w:rPr>
            </w:pPr>
            <w:r>
              <w:rPr>
                <w:color w:val="0000FF"/>
                <w:lang w:val="fr-BE"/>
              </w:rPr>
              <w:t xml:space="preserve">Si votre projet est concerné par un ou plusieurs des champs repris dans la table ci-dessous, vous devez vérifier la conformité avec les textes légaux.  Afin de vous accompagner dans cette auto-évaluation évaluation nous vous conseillons de vous référer au questionnaire d’auto-évaluation éthique du </w:t>
            </w:r>
            <w:r>
              <w:rPr>
                <w:color w:val="0000FF"/>
                <w:lang w:val="fr-BE"/>
              </w:rPr>
              <w:lastRenderedPageBreak/>
              <w:t>programme-cadre de recherche et d'innovation de l'UE</w:t>
            </w:r>
            <w:r>
              <w:rPr>
                <w:color w:val="0000FF"/>
                <w:vertAlign w:val="superscript"/>
                <w:lang w:val="fr-BE"/>
              </w:rPr>
              <w:footnoteReference w:id="2"/>
            </w:r>
            <w:r>
              <w:rPr>
                <w:color w:val="0000FF"/>
                <w:lang w:val="fr-BE"/>
              </w:rPr>
              <w:t xml:space="preserve">.  </w:t>
            </w:r>
          </w:p>
          <w:p w14:paraId="7A1EA678" w14:textId="77777777" w:rsidR="00A46271" w:rsidRDefault="00A46271" w:rsidP="00A60A58">
            <w:pPr>
              <w:pStyle w:val="Contenudetableau"/>
              <w:snapToGrid w:val="0"/>
              <w:rPr>
                <w:color w:val="0000FF"/>
                <w:lang w:val="fr-BE"/>
              </w:rPr>
            </w:pPr>
            <w:r>
              <w:rPr>
                <w:color w:val="0000FF"/>
                <w:lang w:val="fr-BE"/>
              </w:rPr>
              <w:t>De plus, pour les champs concernés, veuillez indiquer par quels moyens et / ou pour quelles raisons vous respectez bien les législations.</w:t>
            </w:r>
          </w:p>
          <w:p w14:paraId="04E5533E" w14:textId="77777777" w:rsidR="00A46271" w:rsidRDefault="00A46271" w:rsidP="00A60A58">
            <w:pPr>
              <w:pStyle w:val="Contenudetableau"/>
              <w:snapToGrid w:val="0"/>
              <w:rPr>
                <w:color w:val="0000FF"/>
                <w:lang w:val="fr-BE"/>
              </w:rPr>
            </w:pPr>
            <w:r>
              <w:rPr>
                <w:color w:val="0000FF"/>
                <w:lang w:val="fr-BE"/>
              </w:rPr>
              <w:t>Dans le cas où vous ne respectez pas les dispositions légales, votre projet ne pourra être soutenu par Innoviris.</w:t>
            </w:r>
          </w:p>
          <w:p w14:paraId="6CB72419" w14:textId="77777777" w:rsidR="00A46271" w:rsidRDefault="00A46271" w:rsidP="00A60A58">
            <w:pPr>
              <w:pStyle w:val="Contenudetableau"/>
              <w:snapToGrid w:val="0"/>
              <w:rPr>
                <w:color w:val="0000FF"/>
                <w:lang w:val="fr-BE"/>
              </w:rPr>
            </w:pPr>
          </w:p>
          <w:p w14:paraId="48F0C439" w14:textId="77777777" w:rsidR="00A46271" w:rsidRDefault="00A46271" w:rsidP="00A60A58">
            <w:pPr>
              <w:pStyle w:val="Contenudetableau"/>
              <w:snapToGrid w:val="0"/>
              <w:rPr>
                <w:color w:val="0000FF"/>
                <w:lang w:val="fr-BE"/>
              </w:rPr>
            </w:pPr>
            <w:r>
              <w:rPr>
                <w:color w:val="0000FF"/>
                <w:lang w:val="fr-BE"/>
              </w:rPr>
              <w:t>Nous vous rappelons également que certaines expériences impliquant des embryons humains, des fœtus, des cellules souches embryonnaires ou des primates non humains ou encore des essais cliniques déclenchent l'obligation légale d'obtenir l'approbation éthique du comité d'éthique approprié, avant de lancer toute activité de recherche concernée. Veuillez garder à l'esprit que la procédure d'autorisation éthique peut prendre un certain temps et que vous devez donc soumettre votre demande d'autorisation éthique au comité d'éthique local bien à temps.</w:t>
            </w:r>
          </w:p>
          <w:p w14:paraId="57A4A356" w14:textId="77777777" w:rsidR="00A46271" w:rsidRDefault="00A46271" w:rsidP="00A60A58">
            <w:pPr>
              <w:pStyle w:val="Contenudetableau"/>
              <w:snapToGrid w:val="0"/>
              <w:rPr>
                <w:color w:val="0000FF"/>
                <w:lang w:val="fr-BE"/>
              </w:rPr>
            </w:pPr>
          </w:p>
          <w:p w14:paraId="621AF1E8" w14:textId="19F571D3" w:rsidR="00A46271" w:rsidRDefault="00A46271" w:rsidP="00A60A58">
            <w:pPr>
              <w:pStyle w:val="Contenudetableau"/>
              <w:snapToGrid w:val="0"/>
              <w:rPr>
                <w:color w:val="0000FF"/>
                <w:lang w:val="fr-FR"/>
              </w:rPr>
            </w:pPr>
            <w:r>
              <w:rPr>
                <w:color w:val="0000FF"/>
                <w:lang w:val="fr-BE"/>
              </w:rPr>
              <w:t>[1] Disponible ici : https://eur-lex.europa.eu/legal-content/FR/TXT/?uri=CELEX:52020XG0313(07) (ou toute version amendée publiée au Journal officiel de l'Union européenne.)</w:t>
            </w:r>
          </w:p>
        </w:tc>
      </w:tr>
    </w:tbl>
    <w:p w14:paraId="49E2B388" w14:textId="77777777" w:rsidR="00A46271" w:rsidRDefault="00A46271" w:rsidP="00A46271">
      <w:pPr>
        <w:pStyle w:val="Corpsdetexte"/>
        <w:rPr>
          <w:kern w:val="2"/>
          <w:szCs w:val="20"/>
        </w:rPr>
      </w:pPr>
    </w:p>
    <w:p w14:paraId="190E5222" w14:textId="77777777" w:rsidR="00A46271" w:rsidRDefault="00A46271" w:rsidP="00A46271">
      <w:pPr>
        <w:pStyle w:val="Corpsdetexte"/>
        <w:ind w:left="709"/>
        <w:rPr>
          <w:szCs w:val="20"/>
        </w:rPr>
      </w:pPr>
      <w:r>
        <w:rPr>
          <w:rFonts w:ascii="Webdings" w:eastAsia="Webdings" w:hAnsi="Webdings" w:cs="Webdings"/>
          <w:lang w:val="fr-FR"/>
        </w:rPr>
        <w:t xml:space="preserve">c </w:t>
      </w:r>
      <w:r>
        <w:rPr>
          <w:szCs w:val="20"/>
        </w:rPr>
        <w:t>Je certifie que je respecte</w:t>
      </w:r>
      <w:r>
        <w:t xml:space="preserve"> </w:t>
      </w:r>
      <w:r>
        <w:rPr>
          <w:szCs w:val="20"/>
        </w:rPr>
        <w:t>la législation nationale, communautaire et internationale couvrant les méthodologies et les applications des projets de recherche et de développement, et plus particulièrement :</w:t>
      </w:r>
    </w:p>
    <w:p w14:paraId="5571A124" w14:textId="77777777" w:rsidR="00A46271" w:rsidRDefault="00A46271" w:rsidP="00A46271">
      <w:pPr>
        <w:pStyle w:val="Corpsdetexte"/>
        <w:ind w:left="709"/>
        <w:rPr>
          <w:szCs w:val="20"/>
        </w:rPr>
      </w:pPr>
    </w:p>
    <w:tbl>
      <w:tblPr>
        <w:tblStyle w:val="Grilledutableau"/>
        <w:tblW w:w="9630" w:type="dxa"/>
        <w:tblLayout w:type="fixed"/>
        <w:tblLook w:val="04A0" w:firstRow="1" w:lastRow="0" w:firstColumn="1" w:lastColumn="0" w:noHBand="0" w:noVBand="1"/>
      </w:tblPr>
      <w:tblGrid>
        <w:gridCol w:w="7079"/>
        <w:gridCol w:w="1276"/>
        <w:gridCol w:w="1275"/>
      </w:tblGrid>
      <w:tr w:rsidR="00A46271" w:rsidRPr="003E132C" w14:paraId="6C793DB5" w14:textId="77777777" w:rsidTr="00A60A58">
        <w:tc>
          <w:tcPr>
            <w:tcW w:w="7083" w:type="dxa"/>
            <w:tcBorders>
              <w:top w:val="single" w:sz="4" w:space="0" w:color="auto"/>
              <w:left w:val="single" w:sz="4" w:space="0" w:color="auto"/>
              <w:bottom w:val="single" w:sz="4" w:space="0" w:color="auto"/>
              <w:right w:val="single" w:sz="4" w:space="0" w:color="auto"/>
            </w:tcBorders>
          </w:tcPr>
          <w:p w14:paraId="033FC42A" w14:textId="77777777" w:rsidR="00A46271" w:rsidRDefault="00A46271" w:rsidP="00A60A58">
            <w:pPr>
              <w:textAlignment w:val="baseline"/>
              <w:rPr>
                <w:b/>
                <w:bCs/>
                <w:szCs w:val="20"/>
              </w:rPr>
            </w:pPr>
            <w:r>
              <w:rPr>
                <w:b/>
                <w:bCs/>
                <w:szCs w:val="20"/>
              </w:rPr>
              <w:t xml:space="preserve"> </w:t>
            </w:r>
          </w:p>
          <w:p w14:paraId="405529D1" w14:textId="77777777" w:rsidR="00A46271" w:rsidRDefault="00A46271" w:rsidP="00A60A58">
            <w:pPr>
              <w:textAlignment w:val="baseline"/>
              <w:rPr>
                <w:rFonts w:cs="Arial"/>
                <w:b/>
                <w:bCs/>
                <w:szCs w:val="20"/>
              </w:rPr>
            </w:pPr>
          </w:p>
        </w:tc>
        <w:tc>
          <w:tcPr>
            <w:tcW w:w="1276" w:type="dxa"/>
            <w:tcBorders>
              <w:top w:val="single" w:sz="4" w:space="0" w:color="auto"/>
              <w:left w:val="single" w:sz="4" w:space="0" w:color="auto"/>
              <w:bottom w:val="single" w:sz="4" w:space="0" w:color="auto"/>
              <w:right w:val="single" w:sz="4" w:space="0" w:color="auto"/>
            </w:tcBorders>
            <w:hideMark/>
          </w:tcPr>
          <w:p w14:paraId="1E32175D" w14:textId="77777777" w:rsidR="00A46271" w:rsidRDefault="00A46271" w:rsidP="00A60A58">
            <w:pPr>
              <w:textAlignment w:val="baseline"/>
              <w:rPr>
                <w:rFonts w:cs="Arial"/>
                <w:b/>
                <w:bCs/>
                <w:szCs w:val="20"/>
              </w:rPr>
            </w:pPr>
            <w:r>
              <w:rPr>
                <w:rFonts w:cs="Arial"/>
                <w:b/>
                <w:bCs/>
                <w:szCs w:val="20"/>
              </w:rPr>
              <w:t xml:space="preserve">Concerné </w:t>
            </w:r>
          </w:p>
          <w:p w14:paraId="02B70C80" w14:textId="77777777" w:rsidR="00A46271" w:rsidRDefault="00A46271" w:rsidP="00A60A58">
            <w:pPr>
              <w:textAlignment w:val="baseline"/>
              <w:rPr>
                <w:rFonts w:cs="Arial"/>
                <w:b/>
                <w:bCs/>
                <w:szCs w:val="20"/>
              </w:rPr>
            </w:pPr>
            <w:r>
              <w:rPr>
                <w:rFonts w:cs="Arial"/>
                <w:b/>
                <w:bCs/>
                <w:szCs w:val="20"/>
              </w:rPr>
              <w:t>(Oui / Non)</w:t>
            </w:r>
          </w:p>
        </w:tc>
        <w:tc>
          <w:tcPr>
            <w:tcW w:w="1275" w:type="dxa"/>
            <w:tcBorders>
              <w:top w:val="single" w:sz="4" w:space="0" w:color="auto"/>
              <w:left w:val="single" w:sz="4" w:space="0" w:color="auto"/>
              <w:bottom w:val="single" w:sz="4" w:space="0" w:color="auto"/>
              <w:right w:val="single" w:sz="4" w:space="0" w:color="auto"/>
            </w:tcBorders>
            <w:hideMark/>
          </w:tcPr>
          <w:p w14:paraId="43674971" w14:textId="77777777" w:rsidR="00A46271" w:rsidRDefault="00A46271" w:rsidP="00A60A58">
            <w:pPr>
              <w:textAlignment w:val="baseline"/>
              <w:rPr>
                <w:rFonts w:cs="Arial"/>
                <w:b/>
                <w:bCs/>
                <w:szCs w:val="20"/>
              </w:rPr>
            </w:pPr>
            <w:r>
              <w:rPr>
                <w:rFonts w:cs="Arial"/>
                <w:b/>
                <w:bCs/>
                <w:szCs w:val="20"/>
              </w:rPr>
              <w:t>Si oui, en conformité avec la législation (Oui / Non / En cours)</w:t>
            </w:r>
          </w:p>
        </w:tc>
      </w:tr>
      <w:tr w:rsidR="00A46271" w:rsidRPr="003E132C" w14:paraId="57489947" w14:textId="77777777" w:rsidTr="00A60A58">
        <w:tc>
          <w:tcPr>
            <w:tcW w:w="7083"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2412871" w14:textId="77777777" w:rsidR="00A46271" w:rsidRDefault="00A46271" w:rsidP="00A60A58">
            <w:pPr>
              <w:textAlignment w:val="baseline"/>
              <w:rPr>
                <w:rFonts w:cs="Arial"/>
                <w:b/>
                <w:bCs/>
                <w:szCs w:val="20"/>
              </w:rPr>
            </w:pPr>
            <w:r>
              <w:rPr>
                <w:rFonts w:cs="Arial"/>
                <w:b/>
                <w:bCs/>
                <w:szCs w:val="20"/>
              </w:rPr>
              <w:t>Section 1 : Embryons ou fœtus   humains</w:t>
            </w:r>
          </w:p>
        </w:tc>
        <w:tc>
          <w:tcPr>
            <w:tcW w:w="1276" w:type="dxa"/>
            <w:tcBorders>
              <w:top w:val="single" w:sz="4" w:space="0" w:color="auto"/>
              <w:left w:val="single" w:sz="4" w:space="0" w:color="auto"/>
              <w:bottom w:val="single" w:sz="4" w:space="0" w:color="auto"/>
              <w:right w:val="single" w:sz="4" w:space="0" w:color="auto"/>
            </w:tcBorders>
            <w:shd w:val="clear" w:color="auto" w:fill="E7E6E6" w:themeFill="background2"/>
          </w:tcPr>
          <w:p w14:paraId="18B928E1" w14:textId="77777777" w:rsidR="00A46271" w:rsidRDefault="00A46271" w:rsidP="00A60A58">
            <w:pPr>
              <w:textAlignment w:val="baseline"/>
              <w:rPr>
                <w:rFonts w:cs="Arial"/>
                <w:b/>
                <w:bCs/>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E7E6E6" w:themeFill="background2"/>
          </w:tcPr>
          <w:p w14:paraId="12621191" w14:textId="77777777" w:rsidR="00A46271" w:rsidRDefault="00A46271" w:rsidP="00A60A58">
            <w:pPr>
              <w:textAlignment w:val="baseline"/>
              <w:rPr>
                <w:rFonts w:cs="Arial"/>
                <w:b/>
                <w:bCs/>
                <w:szCs w:val="20"/>
              </w:rPr>
            </w:pPr>
          </w:p>
        </w:tc>
      </w:tr>
      <w:tr w:rsidR="00A46271" w:rsidRPr="003E132C" w14:paraId="13B2A251" w14:textId="77777777" w:rsidTr="00A60A58">
        <w:tc>
          <w:tcPr>
            <w:tcW w:w="7083" w:type="dxa"/>
            <w:tcBorders>
              <w:top w:val="single" w:sz="4" w:space="0" w:color="auto"/>
              <w:left w:val="single" w:sz="4" w:space="0" w:color="auto"/>
              <w:bottom w:val="single" w:sz="4" w:space="0" w:color="auto"/>
              <w:right w:val="single" w:sz="4" w:space="0" w:color="auto"/>
            </w:tcBorders>
            <w:hideMark/>
          </w:tcPr>
          <w:p w14:paraId="172D1C13" w14:textId="77777777" w:rsidR="00A46271" w:rsidRDefault="00A46271" w:rsidP="00A60A58">
            <w:pPr>
              <w:textAlignment w:val="baseline"/>
              <w:rPr>
                <w:rFonts w:cs="Arial"/>
                <w:szCs w:val="20"/>
              </w:rPr>
            </w:pPr>
            <w:r>
              <w:rPr>
                <w:rFonts w:cs="Arial"/>
                <w:szCs w:val="20"/>
              </w:rPr>
              <w:t>Votre projet implique des cellules souches d’embryons humains ; des embryons humains ; des tissus ou des cellules de fœtus humain</w:t>
            </w:r>
          </w:p>
        </w:tc>
        <w:tc>
          <w:tcPr>
            <w:tcW w:w="1276" w:type="dxa"/>
            <w:tcBorders>
              <w:top w:val="single" w:sz="4" w:space="0" w:color="auto"/>
              <w:left w:val="single" w:sz="4" w:space="0" w:color="auto"/>
              <w:bottom w:val="single" w:sz="4" w:space="0" w:color="auto"/>
              <w:right w:val="single" w:sz="4" w:space="0" w:color="auto"/>
            </w:tcBorders>
          </w:tcPr>
          <w:p w14:paraId="389AD23B" w14:textId="77777777" w:rsidR="00A46271" w:rsidRDefault="00A46271" w:rsidP="00A60A58">
            <w:pPr>
              <w:textAlignment w:val="baseline"/>
              <w:rPr>
                <w:rFonts w:cs="Arial"/>
                <w:szCs w:val="20"/>
              </w:rPr>
            </w:pPr>
          </w:p>
        </w:tc>
        <w:tc>
          <w:tcPr>
            <w:tcW w:w="1275" w:type="dxa"/>
            <w:tcBorders>
              <w:top w:val="single" w:sz="4" w:space="0" w:color="auto"/>
              <w:left w:val="single" w:sz="4" w:space="0" w:color="auto"/>
              <w:bottom w:val="single" w:sz="4" w:space="0" w:color="auto"/>
              <w:right w:val="single" w:sz="4" w:space="0" w:color="auto"/>
            </w:tcBorders>
          </w:tcPr>
          <w:p w14:paraId="267FE64B" w14:textId="77777777" w:rsidR="00A46271" w:rsidRDefault="00A46271" w:rsidP="00A60A58">
            <w:pPr>
              <w:textAlignment w:val="baseline"/>
              <w:rPr>
                <w:rFonts w:cs="Arial"/>
                <w:szCs w:val="20"/>
              </w:rPr>
            </w:pPr>
          </w:p>
        </w:tc>
      </w:tr>
      <w:tr w:rsidR="00A46271" w14:paraId="5E19CF01" w14:textId="77777777" w:rsidTr="00A60A58">
        <w:tc>
          <w:tcPr>
            <w:tcW w:w="7083"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4709B373" w14:textId="77777777" w:rsidR="00A46271" w:rsidRDefault="00A46271" w:rsidP="00A60A58">
            <w:pPr>
              <w:textAlignment w:val="baseline"/>
              <w:rPr>
                <w:rFonts w:cs="Arial"/>
                <w:b/>
                <w:bCs/>
                <w:szCs w:val="20"/>
              </w:rPr>
            </w:pPr>
            <w:r>
              <w:rPr>
                <w:rFonts w:cs="Arial"/>
                <w:b/>
                <w:bCs/>
                <w:szCs w:val="20"/>
              </w:rPr>
              <w:t xml:space="preserve">Section 2 : Êtres humains  </w:t>
            </w:r>
          </w:p>
        </w:tc>
        <w:tc>
          <w:tcPr>
            <w:tcW w:w="1276" w:type="dxa"/>
            <w:tcBorders>
              <w:top w:val="single" w:sz="4" w:space="0" w:color="auto"/>
              <w:left w:val="single" w:sz="4" w:space="0" w:color="auto"/>
              <w:bottom w:val="single" w:sz="4" w:space="0" w:color="auto"/>
              <w:right w:val="single" w:sz="4" w:space="0" w:color="auto"/>
            </w:tcBorders>
            <w:shd w:val="clear" w:color="auto" w:fill="E7E6E6" w:themeFill="background2"/>
          </w:tcPr>
          <w:p w14:paraId="5A361B31" w14:textId="77777777" w:rsidR="00A46271" w:rsidRDefault="00A46271" w:rsidP="00A60A58">
            <w:pPr>
              <w:textAlignment w:val="baseline"/>
              <w:rPr>
                <w:rFonts w:cs="Arial"/>
                <w:b/>
                <w:bCs/>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E7E6E6" w:themeFill="background2"/>
          </w:tcPr>
          <w:p w14:paraId="68BE0D86" w14:textId="77777777" w:rsidR="00A46271" w:rsidRDefault="00A46271" w:rsidP="00A60A58">
            <w:pPr>
              <w:textAlignment w:val="baseline"/>
              <w:rPr>
                <w:rFonts w:cs="Arial"/>
                <w:b/>
                <w:bCs/>
                <w:szCs w:val="20"/>
              </w:rPr>
            </w:pPr>
          </w:p>
        </w:tc>
      </w:tr>
      <w:tr w:rsidR="00A46271" w:rsidRPr="003E132C" w14:paraId="15E7F0BE" w14:textId="77777777" w:rsidTr="00A60A58">
        <w:tc>
          <w:tcPr>
            <w:tcW w:w="7083" w:type="dxa"/>
            <w:tcBorders>
              <w:top w:val="single" w:sz="4" w:space="0" w:color="auto"/>
              <w:left w:val="single" w:sz="4" w:space="0" w:color="auto"/>
              <w:bottom w:val="single" w:sz="4" w:space="0" w:color="auto"/>
              <w:right w:val="single" w:sz="4" w:space="0" w:color="auto"/>
            </w:tcBorders>
            <w:hideMark/>
          </w:tcPr>
          <w:p w14:paraId="1F2746D6" w14:textId="77777777" w:rsidR="00A46271" w:rsidRDefault="00A46271" w:rsidP="00A60A58">
            <w:pPr>
              <w:textAlignment w:val="baseline"/>
              <w:rPr>
                <w:rFonts w:cs="Arial"/>
                <w:szCs w:val="20"/>
              </w:rPr>
            </w:pPr>
            <w:r>
              <w:rPr>
                <w:rFonts w:cs="Arial"/>
                <w:szCs w:val="20"/>
              </w:rPr>
              <w:t>Votre projet implique des participants humains ; des interventions physiques sur les participants à l’étude</w:t>
            </w:r>
          </w:p>
        </w:tc>
        <w:tc>
          <w:tcPr>
            <w:tcW w:w="1276" w:type="dxa"/>
            <w:tcBorders>
              <w:top w:val="single" w:sz="4" w:space="0" w:color="auto"/>
              <w:left w:val="single" w:sz="4" w:space="0" w:color="auto"/>
              <w:bottom w:val="single" w:sz="4" w:space="0" w:color="auto"/>
              <w:right w:val="single" w:sz="4" w:space="0" w:color="auto"/>
            </w:tcBorders>
          </w:tcPr>
          <w:p w14:paraId="40D541AE" w14:textId="77777777" w:rsidR="00A46271" w:rsidRDefault="00A46271" w:rsidP="00A60A58">
            <w:pPr>
              <w:textAlignment w:val="baseline"/>
              <w:rPr>
                <w:rFonts w:cs="Arial"/>
                <w:szCs w:val="20"/>
              </w:rPr>
            </w:pPr>
          </w:p>
        </w:tc>
        <w:tc>
          <w:tcPr>
            <w:tcW w:w="1275" w:type="dxa"/>
            <w:tcBorders>
              <w:top w:val="single" w:sz="4" w:space="0" w:color="auto"/>
              <w:left w:val="single" w:sz="4" w:space="0" w:color="auto"/>
              <w:bottom w:val="single" w:sz="4" w:space="0" w:color="auto"/>
              <w:right w:val="single" w:sz="4" w:space="0" w:color="auto"/>
            </w:tcBorders>
          </w:tcPr>
          <w:p w14:paraId="5045840E" w14:textId="77777777" w:rsidR="00A46271" w:rsidRDefault="00A46271" w:rsidP="00A60A58">
            <w:pPr>
              <w:textAlignment w:val="baseline"/>
              <w:rPr>
                <w:rFonts w:cs="Arial"/>
                <w:szCs w:val="20"/>
              </w:rPr>
            </w:pPr>
          </w:p>
        </w:tc>
      </w:tr>
      <w:tr w:rsidR="00A46271" w14:paraId="40FF6686" w14:textId="77777777" w:rsidTr="00A60A58">
        <w:tc>
          <w:tcPr>
            <w:tcW w:w="7083"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7E0B72D3" w14:textId="77777777" w:rsidR="00A46271" w:rsidRDefault="00A46271" w:rsidP="00A60A58">
            <w:pPr>
              <w:textAlignment w:val="baseline"/>
              <w:rPr>
                <w:rFonts w:cs="Arial"/>
                <w:b/>
                <w:bCs/>
                <w:szCs w:val="20"/>
              </w:rPr>
            </w:pPr>
            <w:r>
              <w:rPr>
                <w:rFonts w:cs="Arial"/>
                <w:b/>
                <w:bCs/>
                <w:szCs w:val="20"/>
              </w:rPr>
              <w:t xml:space="preserve">Section 3 : Cellules / tissus humains  </w:t>
            </w:r>
          </w:p>
        </w:tc>
        <w:tc>
          <w:tcPr>
            <w:tcW w:w="1276" w:type="dxa"/>
            <w:tcBorders>
              <w:top w:val="single" w:sz="4" w:space="0" w:color="auto"/>
              <w:left w:val="single" w:sz="4" w:space="0" w:color="auto"/>
              <w:bottom w:val="single" w:sz="4" w:space="0" w:color="auto"/>
              <w:right w:val="single" w:sz="4" w:space="0" w:color="auto"/>
            </w:tcBorders>
            <w:shd w:val="clear" w:color="auto" w:fill="E7E6E6" w:themeFill="background2"/>
          </w:tcPr>
          <w:p w14:paraId="184105A3" w14:textId="77777777" w:rsidR="00A46271" w:rsidRDefault="00A46271" w:rsidP="00A60A58">
            <w:pPr>
              <w:textAlignment w:val="baseline"/>
              <w:rPr>
                <w:rFonts w:cs="Arial"/>
                <w:b/>
                <w:bCs/>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E7E6E6" w:themeFill="background2"/>
          </w:tcPr>
          <w:p w14:paraId="1181F0CB" w14:textId="77777777" w:rsidR="00A46271" w:rsidRDefault="00A46271" w:rsidP="00A60A58">
            <w:pPr>
              <w:textAlignment w:val="baseline"/>
              <w:rPr>
                <w:rFonts w:cs="Arial"/>
                <w:b/>
                <w:bCs/>
                <w:szCs w:val="20"/>
              </w:rPr>
            </w:pPr>
          </w:p>
        </w:tc>
      </w:tr>
      <w:tr w:rsidR="00A46271" w:rsidRPr="003E132C" w14:paraId="52A98EFD" w14:textId="77777777" w:rsidTr="00A60A58">
        <w:tc>
          <w:tcPr>
            <w:tcW w:w="7083" w:type="dxa"/>
            <w:tcBorders>
              <w:top w:val="single" w:sz="4" w:space="0" w:color="auto"/>
              <w:left w:val="single" w:sz="4" w:space="0" w:color="auto"/>
              <w:bottom w:val="single" w:sz="4" w:space="0" w:color="auto"/>
              <w:right w:val="single" w:sz="4" w:space="0" w:color="auto"/>
            </w:tcBorders>
            <w:hideMark/>
          </w:tcPr>
          <w:p w14:paraId="210D0729" w14:textId="77777777" w:rsidR="00A46271" w:rsidRDefault="00A46271" w:rsidP="00A60A58">
            <w:pPr>
              <w:textAlignment w:val="baseline"/>
              <w:rPr>
                <w:rFonts w:cs="Arial"/>
                <w:szCs w:val="20"/>
              </w:rPr>
            </w:pPr>
            <w:r>
              <w:rPr>
                <w:rFonts w:cs="Arial"/>
                <w:szCs w:val="20"/>
              </w:rPr>
              <w:t>Votre projet implique des cellules ou des tissus humains</w:t>
            </w:r>
          </w:p>
        </w:tc>
        <w:tc>
          <w:tcPr>
            <w:tcW w:w="1276" w:type="dxa"/>
            <w:tcBorders>
              <w:top w:val="single" w:sz="4" w:space="0" w:color="auto"/>
              <w:left w:val="single" w:sz="4" w:space="0" w:color="auto"/>
              <w:bottom w:val="single" w:sz="4" w:space="0" w:color="auto"/>
              <w:right w:val="single" w:sz="4" w:space="0" w:color="auto"/>
            </w:tcBorders>
          </w:tcPr>
          <w:p w14:paraId="0BD879A1" w14:textId="77777777" w:rsidR="00A46271" w:rsidRDefault="00A46271" w:rsidP="00A60A58">
            <w:pPr>
              <w:textAlignment w:val="baseline"/>
              <w:rPr>
                <w:rFonts w:cs="Arial"/>
                <w:szCs w:val="20"/>
              </w:rPr>
            </w:pPr>
          </w:p>
        </w:tc>
        <w:tc>
          <w:tcPr>
            <w:tcW w:w="1275" w:type="dxa"/>
            <w:tcBorders>
              <w:top w:val="single" w:sz="4" w:space="0" w:color="auto"/>
              <w:left w:val="single" w:sz="4" w:space="0" w:color="auto"/>
              <w:bottom w:val="single" w:sz="4" w:space="0" w:color="auto"/>
              <w:right w:val="single" w:sz="4" w:space="0" w:color="auto"/>
            </w:tcBorders>
          </w:tcPr>
          <w:p w14:paraId="0ABEBEC7" w14:textId="77777777" w:rsidR="00A46271" w:rsidRDefault="00A46271" w:rsidP="00A60A58">
            <w:pPr>
              <w:textAlignment w:val="baseline"/>
              <w:rPr>
                <w:rFonts w:cs="Arial"/>
                <w:szCs w:val="20"/>
              </w:rPr>
            </w:pPr>
          </w:p>
        </w:tc>
      </w:tr>
      <w:tr w:rsidR="00A46271" w:rsidRPr="003E132C" w14:paraId="441FDA66" w14:textId="77777777" w:rsidTr="00A60A58">
        <w:tc>
          <w:tcPr>
            <w:tcW w:w="7083"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4DDF70AD" w14:textId="77777777" w:rsidR="00A46271" w:rsidRDefault="00A46271" w:rsidP="00A60A58">
            <w:pPr>
              <w:textAlignment w:val="baseline"/>
              <w:rPr>
                <w:rFonts w:cs="Arial"/>
                <w:b/>
                <w:bCs/>
                <w:szCs w:val="20"/>
              </w:rPr>
            </w:pPr>
            <w:r>
              <w:rPr>
                <w:rFonts w:cs="Arial"/>
                <w:b/>
                <w:bCs/>
                <w:szCs w:val="20"/>
              </w:rPr>
              <w:t>Section 4 : Données à caractère personnel</w:t>
            </w:r>
          </w:p>
        </w:tc>
        <w:tc>
          <w:tcPr>
            <w:tcW w:w="1276" w:type="dxa"/>
            <w:tcBorders>
              <w:top w:val="single" w:sz="4" w:space="0" w:color="auto"/>
              <w:left w:val="single" w:sz="4" w:space="0" w:color="auto"/>
              <w:bottom w:val="single" w:sz="4" w:space="0" w:color="auto"/>
              <w:right w:val="single" w:sz="4" w:space="0" w:color="auto"/>
            </w:tcBorders>
            <w:shd w:val="clear" w:color="auto" w:fill="E7E6E6" w:themeFill="background2"/>
          </w:tcPr>
          <w:p w14:paraId="0FF284DA" w14:textId="77777777" w:rsidR="00A46271" w:rsidRDefault="00A46271" w:rsidP="00A60A58">
            <w:pPr>
              <w:textAlignment w:val="baseline"/>
              <w:rPr>
                <w:rFonts w:cs="Arial"/>
                <w:b/>
                <w:bCs/>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E7E6E6" w:themeFill="background2"/>
          </w:tcPr>
          <w:p w14:paraId="65DF572A" w14:textId="77777777" w:rsidR="00A46271" w:rsidRDefault="00A46271" w:rsidP="00A60A58">
            <w:pPr>
              <w:textAlignment w:val="baseline"/>
              <w:rPr>
                <w:rFonts w:cs="Arial"/>
                <w:b/>
                <w:bCs/>
                <w:szCs w:val="20"/>
              </w:rPr>
            </w:pPr>
          </w:p>
        </w:tc>
      </w:tr>
      <w:tr w:rsidR="00A46271" w:rsidRPr="003E132C" w14:paraId="02B17CA1" w14:textId="77777777" w:rsidTr="00A60A58">
        <w:tc>
          <w:tcPr>
            <w:tcW w:w="7083" w:type="dxa"/>
            <w:tcBorders>
              <w:top w:val="single" w:sz="4" w:space="0" w:color="auto"/>
              <w:left w:val="single" w:sz="4" w:space="0" w:color="auto"/>
              <w:bottom w:val="single" w:sz="4" w:space="0" w:color="auto"/>
              <w:right w:val="single" w:sz="4" w:space="0" w:color="auto"/>
            </w:tcBorders>
            <w:hideMark/>
          </w:tcPr>
          <w:p w14:paraId="150A435D" w14:textId="77777777" w:rsidR="00A46271" w:rsidRDefault="00A46271" w:rsidP="00A60A58">
            <w:pPr>
              <w:textAlignment w:val="baseline"/>
              <w:rPr>
                <w:rFonts w:cs="Arial"/>
                <w:szCs w:val="20"/>
              </w:rPr>
            </w:pPr>
            <w:r>
              <w:rPr>
                <w:rFonts w:cs="Arial"/>
                <w:szCs w:val="20"/>
              </w:rPr>
              <w:t>Votre projet implique le traitement de données à caractère personnel qu’elles soient ou non collectées précédemment ; l’utilisation de données publiquement disponibles</w:t>
            </w:r>
          </w:p>
        </w:tc>
        <w:tc>
          <w:tcPr>
            <w:tcW w:w="1276" w:type="dxa"/>
            <w:tcBorders>
              <w:top w:val="single" w:sz="4" w:space="0" w:color="auto"/>
              <w:left w:val="single" w:sz="4" w:space="0" w:color="auto"/>
              <w:bottom w:val="single" w:sz="4" w:space="0" w:color="auto"/>
              <w:right w:val="single" w:sz="4" w:space="0" w:color="auto"/>
            </w:tcBorders>
          </w:tcPr>
          <w:p w14:paraId="45C70520" w14:textId="77777777" w:rsidR="00A46271" w:rsidRDefault="00A46271" w:rsidP="00A60A58">
            <w:pPr>
              <w:textAlignment w:val="baseline"/>
              <w:rPr>
                <w:rFonts w:cs="Arial"/>
                <w:szCs w:val="20"/>
              </w:rPr>
            </w:pPr>
          </w:p>
        </w:tc>
        <w:tc>
          <w:tcPr>
            <w:tcW w:w="1275" w:type="dxa"/>
            <w:tcBorders>
              <w:top w:val="single" w:sz="4" w:space="0" w:color="auto"/>
              <w:left w:val="single" w:sz="4" w:space="0" w:color="auto"/>
              <w:bottom w:val="single" w:sz="4" w:space="0" w:color="auto"/>
              <w:right w:val="single" w:sz="4" w:space="0" w:color="auto"/>
            </w:tcBorders>
          </w:tcPr>
          <w:p w14:paraId="7F1C7B42" w14:textId="77777777" w:rsidR="00A46271" w:rsidRDefault="00A46271" w:rsidP="00A60A58">
            <w:pPr>
              <w:textAlignment w:val="baseline"/>
              <w:rPr>
                <w:rFonts w:cs="Arial"/>
                <w:szCs w:val="20"/>
              </w:rPr>
            </w:pPr>
          </w:p>
        </w:tc>
      </w:tr>
      <w:tr w:rsidR="00A46271" w:rsidRPr="003E132C" w14:paraId="5135B7C2" w14:textId="77777777" w:rsidTr="00A60A58">
        <w:tc>
          <w:tcPr>
            <w:tcW w:w="7083" w:type="dxa"/>
            <w:tcBorders>
              <w:top w:val="single" w:sz="4" w:space="0" w:color="auto"/>
              <w:left w:val="single" w:sz="4" w:space="0" w:color="auto"/>
              <w:bottom w:val="single" w:sz="4" w:space="0" w:color="auto"/>
              <w:right w:val="single" w:sz="4" w:space="0" w:color="auto"/>
            </w:tcBorders>
            <w:hideMark/>
          </w:tcPr>
          <w:p w14:paraId="6E06E475" w14:textId="77777777" w:rsidR="00A46271" w:rsidRDefault="00A46271" w:rsidP="00A60A58">
            <w:pPr>
              <w:textAlignment w:val="baseline"/>
              <w:rPr>
                <w:rFonts w:cs="Arial"/>
                <w:szCs w:val="20"/>
              </w:rPr>
            </w:pPr>
            <w:r>
              <w:rPr>
                <w:rFonts w:cs="Arial"/>
                <w:szCs w:val="20"/>
              </w:rPr>
              <w:t>Votre projet implique un export ou un import de données personnelles à partir de l’EU vers des pays non-EU</w:t>
            </w:r>
          </w:p>
        </w:tc>
        <w:tc>
          <w:tcPr>
            <w:tcW w:w="1276" w:type="dxa"/>
            <w:tcBorders>
              <w:top w:val="single" w:sz="4" w:space="0" w:color="auto"/>
              <w:left w:val="single" w:sz="4" w:space="0" w:color="auto"/>
              <w:bottom w:val="single" w:sz="4" w:space="0" w:color="auto"/>
              <w:right w:val="single" w:sz="4" w:space="0" w:color="auto"/>
            </w:tcBorders>
          </w:tcPr>
          <w:p w14:paraId="197750A6" w14:textId="77777777" w:rsidR="00A46271" w:rsidRDefault="00A46271" w:rsidP="00A60A58">
            <w:pPr>
              <w:textAlignment w:val="baseline"/>
              <w:rPr>
                <w:rFonts w:cs="Arial"/>
                <w:szCs w:val="20"/>
              </w:rPr>
            </w:pPr>
          </w:p>
        </w:tc>
        <w:tc>
          <w:tcPr>
            <w:tcW w:w="1275" w:type="dxa"/>
            <w:tcBorders>
              <w:top w:val="single" w:sz="4" w:space="0" w:color="auto"/>
              <w:left w:val="single" w:sz="4" w:space="0" w:color="auto"/>
              <w:bottom w:val="single" w:sz="4" w:space="0" w:color="auto"/>
              <w:right w:val="single" w:sz="4" w:space="0" w:color="auto"/>
            </w:tcBorders>
          </w:tcPr>
          <w:p w14:paraId="115DA954" w14:textId="77777777" w:rsidR="00A46271" w:rsidRDefault="00A46271" w:rsidP="00A60A58">
            <w:pPr>
              <w:textAlignment w:val="baseline"/>
              <w:rPr>
                <w:rFonts w:cs="Arial"/>
                <w:szCs w:val="20"/>
              </w:rPr>
            </w:pPr>
          </w:p>
        </w:tc>
      </w:tr>
      <w:tr w:rsidR="00A46271" w14:paraId="3CD2CC3D" w14:textId="77777777" w:rsidTr="00A60A58">
        <w:tc>
          <w:tcPr>
            <w:tcW w:w="7083"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14D768D1" w14:textId="77777777" w:rsidR="00A46271" w:rsidRDefault="00A46271" w:rsidP="00A60A58">
            <w:pPr>
              <w:textAlignment w:val="baseline"/>
              <w:rPr>
                <w:rFonts w:cs="Arial"/>
                <w:b/>
                <w:bCs/>
                <w:szCs w:val="20"/>
              </w:rPr>
            </w:pPr>
            <w:r>
              <w:rPr>
                <w:rFonts w:cs="Arial"/>
                <w:b/>
                <w:bCs/>
                <w:szCs w:val="20"/>
              </w:rPr>
              <w:t>Section 5 : Animaux</w:t>
            </w:r>
          </w:p>
        </w:tc>
        <w:tc>
          <w:tcPr>
            <w:tcW w:w="1276" w:type="dxa"/>
            <w:tcBorders>
              <w:top w:val="single" w:sz="4" w:space="0" w:color="auto"/>
              <w:left w:val="single" w:sz="4" w:space="0" w:color="auto"/>
              <w:bottom w:val="single" w:sz="4" w:space="0" w:color="auto"/>
              <w:right w:val="single" w:sz="4" w:space="0" w:color="auto"/>
            </w:tcBorders>
            <w:shd w:val="clear" w:color="auto" w:fill="E7E6E6" w:themeFill="background2"/>
          </w:tcPr>
          <w:p w14:paraId="26DCDD83" w14:textId="77777777" w:rsidR="00A46271" w:rsidRDefault="00A46271" w:rsidP="00A60A58">
            <w:pPr>
              <w:textAlignment w:val="baseline"/>
              <w:rPr>
                <w:rFonts w:cs="Arial"/>
                <w:b/>
                <w:bCs/>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E7E6E6" w:themeFill="background2"/>
          </w:tcPr>
          <w:p w14:paraId="022ABE4A" w14:textId="77777777" w:rsidR="00A46271" w:rsidRDefault="00A46271" w:rsidP="00A60A58">
            <w:pPr>
              <w:textAlignment w:val="baseline"/>
              <w:rPr>
                <w:rFonts w:cs="Arial"/>
                <w:b/>
                <w:bCs/>
                <w:szCs w:val="20"/>
              </w:rPr>
            </w:pPr>
          </w:p>
        </w:tc>
      </w:tr>
      <w:tr w:rsidR="00A46271" w:rsidRPr="003E132C" w14:paraId="45AB04D1" w14:textId="77777777" w:rsidTr="00A60A58">
        <w:tc>
          <w:tcPr>
            <w:tcW w:w="7083" w:type="dxa"/>
            <w:tcBorders>
              <w:top w:val="single" w:sz="4" w:space="0" w:color="auto"/>
              <w:left w:val="single" w:sz="4" w:space="0" w:color="auto"/>
              <w:bottom w:val="single" w:sz="4" w:space="0" w:color="auto"/>
              <w:right w:val="single" w:sz="4" w:space="0" w:color="auto"/>
            </w:tcBorders>
            <w:hideMark/>
          </w:tcPr>
          <w:p w14:paraId="7DF21235" w14:textId="77777777" w:rsidR="00A46271" w:rsidRDefault="00A46271" w:rsidP="00A60A58">
            <w:pPr>
              <w:textAlignment w:val="baseline"/>
              <w:rPr>
                <w:rFonts w:cs="Arial"/>
                <w:szCs w:val="20"/>
              </w:rPr>
            </w:pPr>
            <w:r>
              <w:rPr>
                <w:rFonts w:cs="Arial"/>
                <w:szCs w:val="20"/>
              </w:rPr>
              <w:t>Votre projet implique des animaux</w:t>
            </w:r>
          </w:p>
        </w:tc>
        <w:tc>
          <w:tcPr>
            <w:tcW w:w="1276" w:type="dxa"/>
            <w:tcBorders>
              <w:top w:val="single" w:sz="4" w:space="0" w:color="auto"/>
              <w:left w:val="single" w:sz="4" w:space="0" w:color="auto"/>
              <w:bottom w:val="single" w:sz="4" w:space="0" w:color="auto"/>
              <w:right w:val="single" w:sz="4" w:space="0" w:color="auto"/>
            </w:tcBorders>
          </w:tcPr>
          <w:p w14:paraId="4AB16820" w14:textId="77777777" w:rsidR="00A46271" w:rsidRDefault="00A46271" w:rsidP="00A60A58">
            <w:pPr>
              <w:textAlignment w:val="baseline"/>
              <w:rPr>
                <w:rFonts w:cs="Arial"/>
                <w:szCs w:val="20"/>
              </w:rPr>
            </w:pPr>
          </w:p>
        </w:tc>
        <w:tc>
          <w:tcPr>
            <w:tcW w:w="1275" w:type="dxa"/>
            <w:tcBorders>
              <w:top w:val="single" w:sz="4" w:space="0" w:color="auto"/>
              <w:left w:val="single" w:sz="4" w:space="0" w:color="auto"/>
              <w:bottom w:val="single" w:sz="4" w:space="0" w:color="auto"/>
              <w:right w:val="single" w:sz="4" w:space="0" w:color="auto"/>
            </w:tcBorders>
          </w:tcPr>
          <w:p w14:paraId="12F46A9F" w14:textId="77777777" w:rsidR="00A46271" w:rsidRDefault="00A46271" w:rsidP="00A60A58">
            <w:pPr>
              <w:textAlignment w:val="baseline"/>
              <w:rPr>
                <w:rFonts w:cs="Arial"/>
                <w:szCs w:val="20"/>
              </w:rPr>
            </w:pPr>
          </w:p>
        </w:tc>
      </w:tr>
      <w:tr w:rsidR="00A46271" w14:paraId="48BCC1CD" w14:textId="77777777" w:rsidTr="00A60A58">
        <w:tc>
          <w:tcPr>
            <w:tcW w:w="7083"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4CE4A276" w14:textId="77777777" w:rsidR="00A46271" w:rsidRDefault="00A46271" w:rsidP="00A60A58">
            <w:pPr>
              <w:textAlignment w:val="baseline"/>
              <w:rPr>
                <w:rFonts w:cs="Arial"/>
                <w:b/>
                <w:bCs/>
                <w:szCs w:val="20"/>
              </w:rPr>
            </w:pPr>
            <w:r>
              <w:rPr>
                <w:rFonts w:cs="Arial"/>
                <w:b/>
                <w:bCs/>
                <w:szCs w:val="20"/>
              </w:rPr>
              <w:t>Section 6 : Pays tiers</w:t>
            </w:r>
          </w:p>
        </w:tc>
        <w:tc>
          <w:tcPr>
            <w:tcW w:w="1276" w:type="dxa"/>
            <w:tcBorders>
              <w:top w:val="single" w:sz="4" w:space="0" w:color="auto"/>
              <w:left w:val="single" w:sz="4" w:space="0" w:color="auto"/>
              <w:bottom w:val="single" w:sz="4" w:space="0" w:color="auto"/>
              <w:right w:val="single" w:sz="4" w:space="0" w:color="auto"/>
            </w:tcBorders>
            <w:shd w:val="clear" w:color="auto" w:fill="E7E6E6" w:themeFill="background2"/>
          </w:tcPr>
          <w:p w14:paraId="7A396F37" w14:textId="77777777" w:rsidR="00A46271" w:rsidRDefault="00A46271" w:rsidP="00A60A58">
            <w:pPr>
              <w:textAlignment w:val="baseline"/>
              <w:rPr>
                <w:rFonts w:cs="Arial"/>
                <w:b/>
                <w:bCs/>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E7E6E6" w:themeFill="background2"/>
          </w:tcPr>
          <w:p w14:paraId="086C95D5" w14:textId="77777777" w:rsidR="00A46271" w:rsidRDefault="00A46271" w:rsidP="00A60A58">
            <w:pPr>
              <w:textAlignment w:val="baseline"/>
              <w:rPr>
                <w:rFonts w:cs="Arial"/>
                <w:b/>
                <w:bCs/>
                <w:szCs w:val="20"/>
              </w:rPr>
            </w:pPr>
          </w:p>
        </w:tc>
      </w:tr>
      <w:tr w:rsidR="00A46271" w:rsidRPr="003E132C" w14:paraId="10D3ED16" w14:textId="77777777" w:rsidTr="00A60A58">
        <w:tc>
          <w:tcPr>
            <w:tcW w:w="7083" w:type="dxa"/>
            <w:tcBorders>
              <w:top w:val="single" w:sz="4" w:space="0" w:color="auto"/>
              <w:left w:val="single" w:sz="4" w:space="0" w:color="auto"/>
              <w:bottom w:val="single" w:sz="4" w:space="0" w:color="auto"/>
              <w:right w:val="single" w:sz="4" w:space="0" w:color="auto"/>
            </w:tcBorders>
            <w:hideMark/>
          </w:tcPr>
          <w:p w14:paraId="0C63C2DF" w14:textId="77777777" w:rsidR="00A46271" w:rsidRDefault="00A46271" w:rsidP="00A60A58">
            <w:pPr>
              <w:textAlignment w:val="baseline"/>
              <w:rPr>
                <w:rFonts w:cs="Arial"/>
                <w:szCs w:val="20"/>
              </w:rPr>
            </w:pPr>
            <w:r>
              <w:rPr>
                <w:rFonts w:cs="Arial"/>
                <w:szCs w:val="20"/>
              </w:rPr>
              <w:t>Si des pays tiers sont impliqués, les activités liées à la recherche entreprises dans ces pays soulèvent-elles des questions éthiques potentielles ?</w:t>
            </w:r>
          </w:p>
        </w:tc>
        <w:tc>
          <w:tcPr>
            <w:tcW w:w="1276" w:type="dxa"/>
            <w:tcBorders>
              <w:top w:val="single" w:sz="4" w:space="0" w:color="auto"/>
              <w:left w:val="single" w:sz="4" w:space="0" w:color="auto"/>
              <w:bottom w:val="single" w:sz="4" w:space="0" w:color="auto"/>
              <w:right w:val="single" w:sz="4" w:space="0" w:color="auto"/>
            </w:tcBorders>
          </w:tcPr>
          <w:p w14:paraId="6A379FFA" w14:textId="77777777" w:rsidR="00A46271" w:rsidRDefault="00A46271" w:rsidP="00A60A58">
            <w:pPr>
              <w:textAlignment w:val="baseline"/>
              <w:rPr>
                <w:rFonts w:cs="Arial"/>
                <w:szCs w:val="20"/>
              </w:rPr>
            </w:pPr>
          </w:p>
        </w:tc>
        <w:tc>
          <w:tcPr>
            <w:tcW w:w="1275" w:type="dxa"/>
            <w:tcBorders>
              <w:top w:val="single" w:sz="4" w:space="0" w:color="auto"/>
              <w:left w:val="single" w:sz="4" w:space="0" w:color="auto"/>
              <w:bottom w:val="single" w:sz="4" w:space="0" w:color="auto"/>
              <w:right w:val="single" w:sz="4" w:space="0" w:color="auto"/>
            </w:tcBorders>
          </w:tcPr>
          <w:p w14:paraId="73013826" w14:textId="77777777" w:rsidR="00A46271" w:rsidRDefault="00A46271" w:rsidP="00A60A58">
            <w:pPr>
              <w:textAlignment w:val="baseline"/>
              <w:rPr>
                <w:rFonts w:cs="Arial"/>
                <w:szCs w:val="20"/>
              </w:rPr>
            </w:pPr>
          </w:p>
        </w:tc>
      </w:tr>
      <w:tr w:rsidR="00A46271" w:rsidRPr="003E132C" w14:paraId="237EDC1A" w14:textId="77777777" w:rsidTr="00A60A58">
        <w:tc>
          <w:tcPr>
            <w:tcW w:w="7083" w:type="dxa"/>
            <w:tcBorders>
              <w:top w:val="single" w:sz="4" w:space="0" w:color="auto"/>
              <w:left w:val="single" w:sz="4" w:space="0" w:color="auto"/>
              <w:bottom w:val="single" w:sz="4" w:space="0" w:color="auto"/>
              <w:right w:val="single" w:sz="4" w:space="0" w:color="auto"/>
            </w:tcBorders>
            <w:hideMark/>
          </w:tcPr>
          <w:p w14:paraId="2D3B3265" w14:textId="77777777" w:rsidR="00A46271" w:rsidRDefault="00A46271" w:rsidP="00A60A58">
            <w:pPr>
              <w:textAlignment w:val="baseline"/>
              <w:rPr>
                <w:rFonts w:cs="Arial"/>
                <w:szCs w:val="20"/>
              </w:rPr>
            </w:pPr>
            <w:r>
              <w:rPr>
                <w:rFonts w:cs="Arial"/>
                <w:szCs w:val="20"/>
              </w:rPr>
              <w:t>Il est prévu d’utiliser ; d’importer ; d’exporter des ressources locales (ex. : animaux, tissus humains...)</w:t>
            </w:r>
          </w:p>
        </w:tc>
        <w:tc>
          <w:tcPr>
            <w:tcW w:w="1276" w:type="dxa"/>
            <w:tcBorders>
              <w:top w:val="single" w:sz="4" w:space="0" w:color="auto"/>
              <w:left w:val="single" w:sz="4" w:space="0" w:color="auto"/>
              <w:bottom w:val="single" w:sz="4" w:space="0" w:color="auto"/>
              <w:right w:val="single" w:sz="4" w:space="0" w:color="auto"/>
            </w:tcBorders>
          </w:tcPr>
          <w:p w14:paraId="53091885" w14:textId="77777777" w:rsidR="00A46271" w:rsidRDefault="00A46271" w:rsidP="00A60A58">
            <w:pPr>
              <w:textAlignment w:val="baseline"/>
              <w:rPr>
                <w:rFonts w:cs="Arial"/>
                <w:szCs w:val="20"/>
              </w:rPr>
            </w:pPr>
          </w:p>
        </w:tc>
        <w:tc>
          <w:tcPr>
            <w:tcW w:w="1275" w:type="dxa"/>
            <w:tcBorders>
              <w:top w:val="single" w:sz="4" w:space="0" w:color="auto"/>
              <w:left w:val="single" w:sz="4" w:space="0" w:color="auto"/>
              <w:bottom w:val="single" w:sz="4" w:space="0" w:color="auto"/>
              <w:right w:val="single" w:sz="4" w:space="0" w:color="auto"/>
            </w:tcBorders>
          </w:tcPr>
          <w:p w14:paraId="1EFE7944" w14:textId="77777777" w:rsidR="00A46271" w:rsidRDefault="00A46271" w:rsidP="00A60A58">
            <w:pPr>
              <w:textAlignment w:val="baseline"/>
              <w:rPr>
                <w:rFonts w:cs="Arial"/>
                <w:szCs w:val="20"/>
              </w:rPr>
            </w:pPr>
          </w:p>
        </w:tc>
      </w:tr>
      <w:tr w:rsidR="00A46271" w:rsidRPr="003E132C" w14:paraId="3385EEA5" w14:textId="77777777" w:rsidTr="00A60A58">
        <w:tc>
          <w:tcPr>
            <w:tcW w:w="7083" w:type="dxa"/>
            <w:tcBorders>
              <w:top w:val="single" w:sz="4" w:space="0" w:color="auto"/>
              <w:left w:val="single" w:sz="4" w:space="0" w:color="auto"/>
              <w:bottom w:val="single" w:sz="4" w:space="0" w:color="auto"/>
              <w:right w:val="single" w:sz="4" w:space="0" w:color="auto"/>
            </w:tcBorders>
            <w:hideMark/>
          </w:tcPr>
          <w:p w14:paraId="54CEA657" w14:textId="77777777" w:rsidR="00A46271" w:rsidRDefault="00A46271" w:rsidP="00A60A58">
            <w:pPr>
              <w:textAlignment w:val="baseline"/>
              <w:rPr>
                <w:rFonts w:cs="Arial"/>
                <w:szCs w:val="20"/>
              </w:rPr>
            </w:pPr>
            <w:r>
              <w:rPr>
                <w:rFonts w:cs="Arial"/>
                <w:szCs w:val="20"/>
              </w:rPr>
              <w:t>Dans le cas où la recherche implique des pays à faible et/ou moyen revenu inférieur, le partage des bénéfices est prévu</w:t>
            </w:r>
          </w:p>
        </w:tc>
        <w:tc>
          <w:tcPr>
            <w:tcW w:w="1276" w:type="dxa"/>
            <w:tcBorders>
              <w:top w:val="single" w:sz="4" w:space="0" w:color="auto"/>
              <w:left w:val="single" w:sz="4" w:space="0" w:color="auto"/>
              <w:bottom w:val="single" w:sz="4" w:space="0" w:color="auto"/>
              <w:right w:val="single" w:sz="4" w:space="0" w:color="auto"/>
            </w:tcBorders>
          </w:tcPr>
          <w:p w14:paraId="16D029BB" w14:textId="77777777" w:rsidR="00A46271" w:rsidRDefault="00A46271" w:rsidP="00A60A58">
            <w:pPr>
              <w:textAlignment w:val="baseline"/>
              <w:rPr>
                <w:rFonts w:cs="Arial"/>
                <w:szCs w:val="20"/>
              </w:rPr>
            </w:pPr>
          </w:p>
        </w:tc>
        <w:tc>
          <w:tcPr>
            <w:tcW w:w="1275" w:type="dxa"/>
            <w:tcBorders>
              <w:top w:val="single" w:sz="4" w:space="0" w:color="auto"/>
              <w:left w:val="single" w:sz="4" w:space="0" w:color="auto"/>
              <w:bottom w:val="single" w:sz="4" w:space="0" w:color="auto"/>
              <w:right w:val="single" w:sz="4" w:space="0" w:color="auto"/>
            </w:tcBorders>
          </w:tcPr>
          <w:p w14:paraId="4ADDA168" w14:textId="77777777" w:rsidR="00A46271" w:rsidRDefault="00A46271" w:rsidP="00A60A58">
            <w:pPr>
              <w:textAlignment w:val="baseline"/>
              <w:rPr>
                <w:rFonts w:cs="Arial"/>
                <w:szCs w:val="20"/>
              </w:rPr>
            </w:pPr>
          </w:p>
        </w:tc>
      </w:tr>
      <w:tr w:rsidR="00A46271" w:rsidRPr="003E132C" w14:paraId="11352C8C" w14:textId="77777777" w:rsidTr="00A60A58">
        <w:tc>
          <w:tcPr>
            <w:tcW w:w="7083" w:type="dxa"/>
            <w:tcBorders>
              <w:top w:val="single" w:sz="4" w:space="0" w:color="auto"/>
              <w:left w:val="single" w:sz="4" w:space="0" w:color="auto"/>
              <w:bottom w:val="single" w:sz="4" w:space="0" w:color="auto"/>
              <w:right w:val="single" w:sz="4" w:space="0" w:color="auto"/>
            </w:tcBorders>
            <w:hideMark/>
          </w:tcPr>
          <w:p w14:paraId="3420FDF1" w14:textId="77777777" w:rsidR="00A46271" w:rsidRDefault="00A46271" w:rsidP="00A60A58">
            <w:pPr>
              <w:textAlignment w:val="baseline"/>
              <w:rPr>
                <w:rFonts w:cs="Arial"/>
                <w:szCs w:val="20"/>
              </w:rPr>
            </w:pPr>
            <w:r>
              <w:rPr>
                <w:rFonts w:cs="Arial"/>
                <w:szCs w:val="20"/>
              </w:rPr>
              <w:lastRenderedPageBreak/>
              <w:t>La situation dans le pays pourrait mettre en danger les personnes qui participent à la recherche</w:t>
            </w:r>
          </w:p>
        </w:tc>
        <w:tc>
          <w:tcPr>
            <w:tcW w:w="1276" w:type="dxa"/>
            <w:tcBorders>
              <w:top w:val="single" w:sz="4" w:space="0" w:color="auto"/>
              <w:left w:val="single" w:sz="4" w:space="0" w:color="auto"/>
              <w:bottom w:val="single" w:sz="4" w:space="0" w:color="auto"/>
              <w:right w:val="single" w:sz="4" w:space="0" w:color="auto"/>
            </w:tcBorders>
          </w:tcPr>
          <w:p w14:paraId="70BAE3C2" w14:textId="77777777" w:rsidR="00A46271" w:rsidRDefault="00A46271" w:rsidP="00A60A58">
            <w:pPr>
              <w:textAlignment w:val="baseline"/>
              <w:rPr>
                <w:rFonts w:cs="Arial"/>
                <w:szCs w:val="20"/>
              </w:rPr>
            </w:pPr>
          </w:p>
        </w:tc>
        <w:tc>
          <w:tcPr>
            <w:tcW w:w="1275" w:type="dxa"/>
            <w:tcBorders>
              <w:top w:val="single" w:sz="4" w:space="0" w:color="auto"/>
              <w:left w:val="single" w:sz="4" w:space="0" w:color="auto"/>
              <w:bottom w:val="single" w:sz="4" w:space="0" w:color="auto"/>
              <w:right w:val="single" w:sz="4" w:space="0" w:color="auto"/>
            </w:tcBorders>
          </w:tcPr>
          <w:p w14:paraId="4CC0882E" w14:textId="77777777" w:rsidR="00A46271" w:rsidRDefault="00A46271" w:rsidP="00A60A58">
            <w:pPr>
              <w:textAlignment w:val="baseline"/>
              <w:rPr>
                <w:rFonts w:cs="Arial"/>
                <w:szCs w:val="20"/>
              </w:rPr>
            </w:pPr>
          </w:p>
        </w:tc>
      </w:tr>
      <w:tr w:rsidR="00A46271" w:rsidRPr="003E132C" w14:paraId="719ED054" w14:textId="77777777" w:rsidTr="00A60A58">
        <w:tc>
          <w:tcPr>
            <w:tcW w:w="7083"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3FFAB68C" w14:textId="77777777" w:rsidR="00A46271" w:rsidRDefault="00A46271" w:rsidP="00A60A58">
            <w:pPr>
              <w:textAlignment w:val="baseline"/>
              <w:rPr>
                <w:rFonts w:cs="Arial"/>
                <w:b/>
                <w:bCs/>
                <w:szCs w:val="20"/>
              </w:rPr>
            </w:pPr>
            <w:r>
              <w:rPr>
                <w:rFonts w:cs="Arial"/>
                <w:b/>
                <w:bCs/>
                <w:szCs w:val="20"/>
              </w:rPr>
              <w:t>Section 7 : Environnement, Santé et Sécurité</w:t>
            </w:r>
          </w:p>
        </w:tc>
        <w:tc>
          <w:tcPr>
            <w:tcW w:w="1276" w:type="dxa"/>
            <w:tcBorders>
              <w:top w:val="single" w:sz="4" w:space="0" w:color="auto"/>
              <w:left w:val="single" w:sz="4" w:space="0" w:color="auto"/>
              <w:bottom w:val="single" w:sz="4" w:space="0" w:color="auto"/>
              <w:right w:val="single" w:sz="4" w:space="0" w:color="auto"/>
            </w:tcBorders>
            <w:shd w:val="clear" w:color="auto" w:fill="E7E6E6" w:themeFill="background2"/>
          </w:tcPr>
          <w:p w14:paraId="103A01D6" w14:textId="77777777" w:rsidR="00A46271" w:rsidRDefault="00A46271" w:rsidP="00A60A58">
            <w:pPr>
              <w:textAlignment w:val="baseline"/>
              <w:rPr>
                <w:rFonts w:cs="Arial"/>
                <w:b/>
                <w:bCs/>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E7E6E6" w:themeFill="background2"/>
          </w:tcPr>
          <w:p w14:paraId="1C653494" w14:textId="77777777" w:rsidR="00A46271" w:rsidRDefault="00A46271" w:rsidP="00A60A58">
            <w:pPr>
              <w:textAlignment w:val="baseline"/>
              <w:rPr>
                <w:rFonts w:cs="Arial"/>
                <w:b/>
                <w:bCs/>
                <w:szCs w:val="20"/>
              </w:rPr>
            </w:pPr>
          </w:p>
        </w:tc>
      </w:tr>
      <w:tr w:rsidR="00A46271" w:rsidRPr="003E132C" w14:paraId="0C9B7E95" w14:textId="77777777" w:rsidTr="00A60A58">
        <w:tc>
          <w:tcPr>
            <w:tcW w:w="7083" w:type="dxa"/>
            <w:tcBorders>
              <w:top w:val="single" w:sz="4" w:space="0" w:color="auto"/>
              <w:left w:val="single" w:sz="4" w:space="0" w:color="auto"/>
              <w:bottom w:val="single" w:sz="4" w:space="0" w:color="auto"/>
              <w:right w:val="single" w:sz="4" w:space="0" w:color="auto"/>
            </w:tcBorders>
            <w:hideMark/>
          </w:tcPr>
          <w:p w14:paraId="74AB1A0D" w14:textId="77777777" w:rsidR="00A46271" w:rsidRDefault="00A46271" w:rsidP="00A60A58">
            <w:pPr>
              <w:textAlignment w:val="baseline"/>
              <w:rPr>
                <w:rFonts w:cs="Arial"/>
                <w:szCs w:val="20"/>
              </w:rPr>
            </w:pPr>
            <w:r>
              <w:rPr>
                <w:rFonts w:cs="Arial"/>
                <w:szCs w:val="20"/>
              </w:rPr>
              <w:t xml:space="preserve">Votre projet implique l'utilisation d'éléments susceptibles de nuire à l'environnement, aux animaux ou aux plantes </w:t>
            </w:r>
          </w:p>
        </w:tc>
        <w:tc>
          <w:tcPr>
            <w:tcW w:w="1276" w:type="dxa"/>
            <w:tcBorders>
              <w:top w:val="single" w:sz="4" w:space="0" w:color="auto"/>
              <w:left w:val="single" w:sz="4" w:space="0" w:color="auto"/>
              <w:bottom w:val="single" w:sz="4" w:space="0" w:color="auto"/>
              <w:right w:val="single" w:sz="4" w:space="0" w:color="auto"/>
            </w:tcBorders>
          </w:tcPr>
          <w:p w14:paraId="63136885" w14:textId="77777777" w:rsidR="00A46271" w:rsidRDefault="00A46271" w:rsidP="00A60A58">
            <w:pPr>
              <w:textAlignment w:val="baseline"/>
              <w:rPr>
                <w:rFonts w:cs="Arial"/>
                <w:szCs w:val="20"/>
              </w:rPr>
            </w:pPr>
          </w:p>
        </w:tc>
        <w:tc>
          <w:tcPr>
            <w:tcW w:w="1275" w:type="dxa"/>
            <w:tcBorders>
              <w:top w:val="single" w:sz="4" w:space="0" w:color="auto"/>
              <w:left w:val="single" w:sz="4" w:space="0" w:color="auto"/>
              <w:bottom w:val="single" w:sz="4" w:space="0" w:color="auto"/>
              <w:right w:val="single" w:sz="4" w:space="0" w:color="auto"/>
            </w:tcBorders>
          </w:tcPr>
          <w:p w14:paraId="7A9DA3A2" w14:textId="77777777" w:rsidR="00A46271" w:rsidRDefault="00A46271" w:rsidP="00A60A58">
            <w:pPr>
              <w:textAlignment w:val="baseline"/>
              <w:rPr>
                <w:rFonts w:cs="Arial"/>
                <w:szCs w:val="20"/>
              </w:rPr>
            </w:pPr>
          </w:p>
        </w:tc>
      </w:tr>
      <w:tr w:rsidR="00A46271" w:rsidRPr="003E132C" w14:paraId="48BC5E1E" w14:textId="77777777" w:rsidTr="00A60A58">
        <w:tc>
          <w:tcPr>
            <w:tcW w:w="7083" w:type="dxa"/>
            <w:tcBorders>
              <w:top w:val="single" w:sz="4" w:space="0" w:color="auto"/>
              <w:left w:val="single" w:sz="4" w:space="0" w:color="auto"/>
              <w:bottom w:val="single" w:sz="4" w:space="0" w:color="auto"/>
              <w:right w:val="single" w:sz="4" w:space="0" w:color="auto"/>
            </w:tcBorders>
            <w:hideMark/>
          </w:tcPr>
          <w:p w14:paraId="4453D001" w14:textId="77777777" w:rsidR="00A46271" w:rsidRDefault="00A46271" w:rsidP="00A60A58">
            <w:pPr>
              <w:textAlignment w:val="baseline"/>
              <w:rPr>
                <w:rFonts w:cs="Arial"/>
                <w:szCs w:val="20"/>
              </w:rPr>
            </w:pPr>
            <w:r>
              <w:rPr>
                <w:rFonts w:cs="Arial"/>
                <w:szCs w:val="20"/>
              </w:rPr>
              <w:t>Votre projet porte sur la faune et/ou la flore menacées/les zones protégées</w:t>
            </w:r>
          </w:p>
        </w:tc>
        <w:tc>
          <w:tcPr>
            <w:tcW w:w="1276" w:type="dxa"/>
            <w:tcBorders>
              <w:top w:val="single" w:sz="4" w:space="0" w:color="auto"/>
              <w:left w:val="single" w:sz="4" w:space="0" w:color="auto"/>
              <w:bottom w:val="single" w:sz="4" w:space="0" w:color="auto"/>
              <w:right w:val="single" w:sz="4" w:space="0" w:color="auto"/>
            </w:tcBorders>
          </w:tcPr>
          <w:p w14:paraId="5E5F80D7" w14:textId="77777777" w:rsidR="00A46271" w:rsidRDefault="00A46271" w:rsidP="00A60A58">
            <w:pPr>
              <w:textAlignment w:val="baseline"/>
              <w:rPr>
                <w:rFonts w:cs="Arial"/>
                <w:szCs w:val="20"/>
              </w:rPr>
            </w:pPr>
          </w:p>
        </w:tc>
        <w:tc>
          <w:tcPr>
            <w:tcW w:w="1275" w:type="dxa"/>
            <w:tcBorders>
              <w:top w:val="single" w:sz="4" w:space="0" w:color="auto"/>
              <w:left w:val="single" w:sz="4" w:space="0" w:color="auto"/>
              <w:bottom w:val="single" w:sz="4" w:space="0" w:color="auto"/>
              <w:right w:val="single" w:sz="4" w:space="0" w:color="auto"/>
            </w:tcBorders>
          </w:tcPr>
          <w:p w14:paraId="10DEA714" w14:textId="77777777" w:rsidR="00A46271" w:rsidRDefault="00A46271" w:rsidP="00A60A58">
            <w:pPr>
              <w:textAlignment w:val="baseline"/>
              <w:rPr>
                <w:rFonts w:cs="Arial"/>
                <w:szCs w:val="20"/>
              </w:rPr>
            </w:pPr>
          </w:p>
        </w:tc>
      </w:tr>
      <w:tr w:rsidR="00A46271" w:rsidRPr="003E132C" w14:paraId="53BE3D67" w14:textId="77777777" w:rsidTr="00A60A58">
        <w:tc>
          <w:tcPr>
            <w:tcW w:w="7083" w:type="dxa"/>
            <w:tcBorders>
              <w:top w:val="single" w:sz="4" w:space="0" w:color="auto"/>
              <w:left w:val="single" w:sz="4" w:space="0" w:color="auto"/>
              <w:bottom w:val="single" w:sz="4" w:space="0" w:color="auto"/>
              <w:right w:val="single" w:sz="4" w:space="0" w:color="auto"/>
            </w:tcBorders>
            <w:hideMark/>
          </w:tcPr>
          <w:p w14:paraId="7D73730C" w14:textId="77777777" w:rsidR="00A46271" w:rsidRDefault="00A46271" w:rsidP="00A60A58">
            <w:pPr>
              <w:textAlignment w:val="baseline"/>
              <w:rPr>
                <w:rFonts w:cs="Arial"/>
                <w:szCs w:val="20"/>
              </w:rPr>
            </w:pPr>
            <w:r>
              <w:rPr>
                <w:rFonts w:cs="Arial"/>
                <w:szCs w:val="20"/>
              </w:rPr>
              <w:t>Votre projet implique l'utilisation d'éléments susceptibles de causer un préjudice aux humains, y compris au personnel impliqué dans le projet</w:t>
            </w:r>
          </w:p>
        </w:tc>
        <w:tc>
          <w:tcPr>
            <w:tcW w:w="1276" w:type="dxa"/>
            <w:tcBorders>
              <w:top w:val="single" w:sz="4" w:space="0" w:color="auto"/>
              <w:left w:val="single" w:sz="4" w:space="0" w:color="auto"/>
              <w:bottom w:val="single" w:sz="4" w:space="0" w:color="auto"/>
              <w:right w:val="single" w:sz="4" w:space="0" w:color="auto"/>
            </w:tcBorders>
          </w:tcPr>
          <w:p w14:paraId="51117E82" w14:textId="77777777" w:rsidR="00A46271" w:rsidRDefault="00A46271" w:rsidP="00A60A58">
            <w:pPr>
              <w:textAlignment w:val="baseline"/>
              <w:rPr>
                <w:rFonts w:cs="Arial"/>
                <w:szCs w:val="20"/>
              </w:rPr>
            </w:pPr>
          </w:p>
        </w:tc>
        <w:tc>
          <w:tcPr>
            <w:tcW w:w="1275" w:type="dxa"/>
            <w:tcBorders>
              <w:top w:val="single" w:sz="4" w:space="0" w:color="auto"/>
              <w:left w:val="single" w:sz="4" w:space="0" w:color="auto"/>
              <w:bottom w:val="single" w:sz="4" w:space="0" w:color="auto"/>
              <w:right w:val="single" w:sz="4" w:space="0" w:color="auto"/>
            </w:tcBorders>
          </w:tcPr>
          <w:p w14:paraId="272F117A" w14:textId="77777777" w:rsidR="00A46271" w:rsidRDefault="00A46271" w:rsidP="00A60A58">
            <w:pPr>
              <w:textAlignment w:val="baseline"/>
              <w:rPr>
                <w:rFonts w:cs="Arial"/>
                <w:szCs w:val="20"/>
              </w:rPr>
            </w:pPr>
          </w:p>
        </w:tc>
      </w:tr>
      <w:tr w:rsidR="00A46271" w14:paraId="3F450BB8" w14:textId="77777777" w:rsidTr="00A60A58">
        <w:tc>
          <w:tcPr>
            <w:tcW w:w="7083"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44466837" w14:textId="77777777" w:rsidR="00A46271" w:rsidRDefault="00A46271" w:rsidP="00A60A58">
            <w:pPr>
              <w:textAlignment w:val="baseline"/>
              <w:rPr>
                <w:rFonts w:cs="Arial"/>
                <w:b/>
                <w:bCs/>
                <w:szCs w:val="20"/>
              </w:rPr>
            </w:pPr>
            <w:r>
              <w:rPr>
                <w:rFonts w:cs="Arial"/>
                <w:b/>
                <w:bCs/>
                <w:szCs w:val="20"/>
              </w:rPr>
              <w:t>Section 8 : Double usage</w:t>
            </w:r>
          </w:p>
        </w:tc>
        <w:tc>
          <w:tcPr>
            <w:tcW w:w="1276" w:type="dxa"/>
            <w:tcBorders>
              <w:top w:val="single" w:sz="4" w:space="0" w:color="auto"/>
              <w:left w:val="single" w:sz="4" w:space="0" w:color="auto"/>
              <w:bottom w:val="single" w:sz="4" w:space="0" w:color="auto"/>
              <w:right w:val="single" w:sz="4" w:space="0" w:color="auto"/>
            </w:tcBorders>
            <w:shd w:val="clear" w:color="auto" w:fill="E7E6E6" w:themeFill="background2"/>
          </w:tcPr>
          <w:p w14:paraId="5C18F0FA" w14:textId="77777777" w:rsidR="00A46271" w:rsidRDefault="00A46271" w:rsidP="00A60A58">
            <w:pPr>
              <w:textAlignment w:val="baseline"/>
              <w:rPr>
                <w:rFonts w:cs="Arial"/>
                <w:b/>
                <w:bCs/>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E7E6E6" w:themeFill="background2"/>
          </w:tcPr>
          <w:p w14:paraId="43E18F58" w14:textId="77777777" w:rsidR="00A46271" w:rsidRDefault="00A46271" w:rsidP="00A60A58">
            <w:pPr>
              <w:textAlignment w:val="baseline"/>
              <w:rPr>
                <w:rFonts w:cs="Arial"/>
                <w:b/>
                <w:bCs/>
                <w:szCs w:val="20"/>
              </w:rPr>
            </w:pPr>
          </w:p>
        </w:tc>
      </w:tr>
      <w:tr w:rsidR="00A46271" w:rsidRPr="003E132C" w14:paraId="19C56720" w14:textId="77777777" w:rsidTr="00A60A58">
        <w:tc>
          <w:tcPr>
            <w:tcW w:w="7083" w:type="dxa"/>
            <w:tcBorders>
              <w:top w:val="single" w:sz="4" w:space="0" w:color="auto"/>
              <w:left w:val="single" w:sz="4" w:space="0" w:color="auto"/>
              <w:bottom w:val="single" w:sz="4" w:space="0" w:color="auto"/>
              <w:right w:val="single" w:sz="4" w:space="0" w:color="auto"/>
            </w:tcBorders>
            <w:hideMark/>
          </w:tcPr>
          <w:p w14:paraId="56DF6922" w14:textId="77777777" w:rsidR="00A46271" w:rsidRDefault="00A46271" w:rsidP="00A60A58">
            <w:pPr>
              <w:textAlignment w:val="baseline"/>
              <w:rPr>
                <w:rFonts w:cs="Arial"/>
                <w:szCs w:val="20"/>
              </w:rPr>
            </w:pPr>
            <w:r>
              <w:rPr>
                <w:rFonts w:cs="Arial"/>
                <w:szCs w:val="20"/>
              </w:rPr>
              <w:t>Le projet concerne des biens à double usage au sens du règlement 428/2009, ou d'autres biens pour lesquels une autorisation est nécessaire</w:t>
            </w:r>
          </w:p>
        </w:tc>
        <w:tc>
          <w:tcPr>
            <w:tcW w:w="1276" w:type="dxa"/>
            <w:tcBorders>
              <w:top w:val="single" w:sz="4" w:space="0" w:color="auto"/>
              <w:left w:val="single" w:sz="4" w:space="0" w:color="auto"/>
              <w:bottom w:val="single" w:sz="4" w:space="0" w:color="auto"/>
              <w:right w:val="single" w:sz="4" w:space="0" w:color="auto"/>
            </w:tcBorders>
          </w:tcPr>
          <w:p w14:paraId="53D12EA4" w14:textId="77777777" w:rsidR="00A46271" w:rsidRDefault="00A46271" w:rsidP="00A60A58">
            <w:pPr>
              <w:textAlignment w:val="baseline"/>
              <w:rPr>
                <w:rFonts w:cs="Arial"/>
                <w:szCs w:val="20"/>
              </w:rPr>
            </w:pPr>
          </w:p>
        </w:tc>
        <w:tc>
          <w:tcPr>
            <w:tcW w:w="1275" w:type="dxa"/>
            <w:tcBorders>
              <w:top w:val="single" w:sz="4" w:space="0" w:color="auto"/>
              <w:left w:val="single" w:sz="4" w:space="0" w:color="auto"/>
              <w:bottom w:val="single" w:sz="4" w:space="0" w:color="auto"/>
              <w:right w:val="single" w:sz="4" w:space="0" w:color="auto"/>
            </w:tcBorders>
          </w:tcPr>
          <w:p w14:paraId="1AF73BFF" w14:textId="77777777" w:rsidR="00A46271" w:rsidRDefault="00A46271" w:rsidP="00A60A58">
            <w:pPr>
              <w:textAlignment w:val="baseline"/>
              <w:rPr>
                <w:rFonts w:cs="Arial"/>
                <w:szCs w:val="20"/>
              </w:rPr>
            </w:pPr>
          </w:p>
        </w:tc>
      </w:tr>
      <w:tr w:rsidR="00A46271" w:rsidRPr="003E132C" w14:paraId="52EA0C60" w14:textId="77777777" w:rsidTr="00A60A58">
        <w:tc>
          <w:tcPr>
            <w:tcW w:w="7083"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45120706" w14:textId="77777777" w:rsidR="00A46271" w:rsidRDefault="00A46271" w:rsidP="00A60A58">
            <w:pPr>
              <w:textAlignment w:val="baseline"/>
              <w:rPr>
                <w:rFonts w:cs="Arial"/>
                <w:b/>
                <w:bCs/>
                <w:szCs w:val="20"/>
              </w:rPr>
            </w:pPr>
            <w:r>
              <w:rPr>
                <w:rFonts w:cs="Arial"/>
                <w:b/>
                <w:bCs/>
                <w:szCs w:val="20"/>
              </w:rPr>
              <w:t>Section 9 : Focus exclusif sur des applications civiles</w:t>
            </w:r>
          </w:p>
        </w:tc>
        <w:tc>
          <w:tcPr>
            <w:tcW w:w="1276" w:type="dxa"/>
            <w:tcBorders>
              <w:top w:val="single" w:sz="4" w:space="0" w:color="auto"/>
              <w:left w:val="single" w:sz="4" w:space="0" w:color="auto"/>
              <w:bottom w:val="single" w:sz="4" w:space="0" w:color="auto"/>
              <w:right w:val="single" w:sz="4" w:space="0" w:color="auto"/>
            </w:tcBorders>
            <w:shd w:val="clear" w:color="auto" w:fill="E7E6E6" w:themeFill="background2"/>
          </w:tcPr>
          <w:p w14:paraId="5FA44732" w14:textId="77777777" w:rsidR="00A46271" w:rsidRDefault="00A46271" w:rsidP="00A60A58">
            <w:pPr>
              <w:textAlignment w:val="baseline"/>
              <w:rPr>
                <w:rFonts w:cs="Arial"/>
                <w:b/>
                <w:bCs/>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E7E6E6" w:themeFill="background2"/>
          </w:tcPr>
          <w:p w14:paraId="3C4C3716" w14:textId="77777777" w:rsidR="00A46271" w:rsidRDefault="00A46271" w:rsidP="00A60A58">
            <w:pPr>
              <w:textAlignment w:val="baseline"/>
              <w:rPr>
                <w:rFonts w:cs="Arial"/>
                <w:b/>
                <w:bCs/>
                <w:szCs w:val="20"/>
              </w:rPr>
            </w:pPr>
          </w:p>
        </w:tc>
      </w:tr>
      <w:tr w:rsidR="00A46271" w:rsidRPr="003E132C" w14:paraId="704923DB" w14:textId="77777777" w:rsidTr="00A60A58">
        <w:tc>
          <w:tcPr>
            <w:tcW w:w="7083" w:type="dxa"/>
            <w:tcBorders>
              <w:top w:val="single" w:sz="4" w:space="0" w:color="auto"/>
              <w:left w:val="single" w:sz="4" w:space="0" w:color="auto"/>
              <w:bottom w:val="single" w:sz="4" w:space="0" w:color="auto"/>
              <w:right w:val="single" w:sz="4" w:space="0" w:color="auto"/>
            </w:tcBorders>
            <w:hideMark/>
          </w:tcPr>
          <w:p w14:paraId="77E9A05B" w14:textId="77777777" w:rsidR="00A46271" w:rsidRDefault="00A46271" w:rsidP="00A60A58">
            <w:pPr>
              <w:textAlignment w:val="baseline"/>
              <w:rPr>
                <w:rFonts w:cs="Arial"/>
                <w:szCs w:val="20"/>
              </w:rPr>
            </w:pPr>
            <w:r>
              <w:rPr>
                <w:rFonts w:cs="Arial"/>
                <w:szCs w:val="20"/>
              </w:rPr>
              <w:t>Votre projet pourrait soulever des inquiétudes quant à l'accent exclusif mis sur les applications civiles</w:t>
            </w:r>
          </w:p>
        </w:tc>
        <w:tc>
          <w:tcPr>
            <w:tcW w:w="1276" w:type="dxa"/>
            <w:tcBorders>
              <w:top w:val="single" w:sz="4" w:space="0" w:color="auto"/>
              <w:left w:val="single" w:sz="4" w:space="0" w:color="auto"/>
              <w:bottom w:val="single" w:sz="4" w:space="0" w:color="auto"/>
              <w:right w:val="single" w:sz="4" w:space="0" w:color="auto"/>
            </w:tcBorders>
          </w:tcPr>
          <w:p w14:paraId="58B9A8F6" w14:textId="77777777" w:rsidR="00A46271" w:rsidRDefault="00A46271" w:rsidP="00A60A58">
            <w:pPr>
              <w:textAlignment w:val="baseline"/>
              <w:rPr>
                <w:rFonts w:cs="Arial"/>
                <w:szCs w:val="20"/>
              </w:rPr>
            </w:pPr>
          </w:p>
        </w:tc>
        <w:tc>
          <w:tcPr>
            <w:tcW w:w="1275" w:type="dxa"/>
            <w:tcBorders>
              <w:top w:val="single" w:sz="4" w:space="0" w:color="auto"/>
              <w:left w:val="single" w:sz="4" w:space="0" w:color="auto"/>
              <w:bottom w:val="single" w:sz="4" w:space="0" w:color="auto"/>
              <w:right w:val="single" w:sz="4" w:space="0" w:color="auto"/>
            </w:tcBorders>
          </w:tcPr>
          <w:p w14:paraId="6593C067" w14:textId="77777777" w:rsidR="00A46271" w:rsidRDefault="00A46271" w:rsidP="00A60A58">
            <w:pPr>
              <w:textAlignment w:val="baseline"/>
              <w:rPr>
                <w:rFonts w:cs="Arial"/>
                <w:szCs w:val="20"/>
              </w:rPr>
            </w:pPr>
          </w:p>
        </w:tc>
      </w:tr>
      <w:tr w:rsidR="00A46271" w:rsidRPr="003E132C" w14:paraId="473F7D77" w14:textId="77777777" w:rsidTr="00A60A58">
        <w:tc>
          <w:tcPr>
            <w:tcW w:w="7083"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40F16CBD" w14:textId="77777777" w:rsidR="00A46271" w:rsidRDefault="00A46271" w:rsidP="00A60A58">
            <w:pPr>
              <w:textAlignment w:val="baseline"/>
              <w:rPr>
                <w:rFonts w:cs="Arial"/>
                <w:b/>
                <w:bCs/>
                <w:szCs w:val="20"/>
              </w:rPr>
            </w:pPr>
            <w:r>
              <w:rPr>
                <w:rFonts w:cs="Arial"/>
                <w:b/>
                <w:bCs/>
                <w:szCs w:val="20"/>
              </w:rPr>
              <w:t xml:space="preserve">Section 10 : possible utilisation abusive des résultats de la recherche  </w:t>
            </w:r>
          </w:p>
        </w:tc>
        <w:tc>
          <w:tcPr>
            <w:tcW w:w="1276" w:type="dxa"/>
            <w:tcBorders>
              <w:top w:val="single" w:sz="4" w:space="0" w:color="auto"/>
              <w:left w:val="single" w:sz="4" w:space="0" w:color="auto"/>
              <w:bottom w:val="single" w:sz="4" w:space="0" w:color="auto"/>
              <w:right w:val="single" w:sz="4" w:space="0" w:color="auto"/>
            </w:tcBorders>
            <w:shd w:val="clear" w:color="auto" w:fill="E7E6E6" w:themeFill="background2"/>
          </w:tcPr>
          <w:p w14:paraId="08E562F5" w14:textId="77777777" w:rsidR="00A46271" w:rsidRDefault="00A46271" w:rsidP="00A60A58">
            <w:pPr>
              <w:textAlignment w:val="baseline"/>
              <w:rPr>
                <w:rFonts w:cs="Arial"/>
                <w:b/>
                <w:bCs/>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E7E6E6" w:themeFill="background2"/>
          </w:tcPr>
          <w:p w14:paraId="631211BD" w14:textId="77777777" w:rsidR="00A46271" w:rsidRDefault="00A46271" w:rsidP="00A60A58">
            <w:pPr>
              <w:textAlignment w:val="baseline"/>
              <w:rPr>
                <w:rFonts w:cs="Arial"/>
                <w:b/>
                <w:bCs/>
                <w:szCs w:val="20"/>
              </w:rPr>
            </w:pPr>
          </w:p>
        </w:tc>
      </w:tr>
      <w:tr w:rsidR="00A46271" w:rsidRPr="003E132C" w14:paraId="25A2B151" w14:textId="77777777" w:rsidTr="00A60A58">
        <w:tc>
          <w:tcPr>
            <w:tcW w:w="7083" w:type="dxa"/>
            <w:tcBorders>
              <w:top w:val="single" w:sz="4" w:space="0" w:color="auto"/>
              <w:left w:val="single" w:sz="4" w:space="0" w:color="auto"/>
              <w:bottom w:val="single" w:sz="4" w:space="0" w:color="auto"/>
              <w:right w:val="single" w:sz="4" w:space="0" w:color="auto"/>
            </w:tcBorders>
            <w:hideMark/>
          </w:tcPr>
          <w:p w14:paraId="69BD1718" w14:textId="77777777" w:rsidR="00A46271" w:rsidRDefault="00A46271" w:rsidP="00A60A58">
            <w:pPr>
              <w:textAlignment w:val="baseline"/>
              <w:rPr>
                <w:rFonts w:cs="Arial"/>
                <w:szCs w:val="20"/>
              </w:rPr>
            </w:pPr>
            <w:r>
              <w:rPr>
                <w:rFonts w:cs="Arial"/>
                <w:szCs w:val="20"/>
              </w:rPr>
              <w:t xml:space="preserve">Votre projet présente un risque d'utilisation abusive de ses résultats  </w:t>
            </w:r>
          </w:p>
        </w:tc>
        <w:tc>
          <w:tcPr>
            <w:tcW w:w="1276" w:type="dxa"/>
            <w:tcBorders>
              <w:top w:val="single" w:sz="4" w:space="0" w:color="auto"/>
              <w:left w:val="single" w:sz="4" w:space="0" w:color="auto"/>
              <w:bottom w:val="single" w:sz="4" w:space="0" w:color="auto"/>
              <w:right w:val="single" w:sz="4" w:space="0" w:color="auto"/>
            </w:tcBorders>
          </w:tcPr>
          <w:p w14:paraId="162BDDE5" w14:textId="77777777" w:rsidR="00A46271" w:rsidRDefault="00A46271" w:rsidP="00A60A58">
            <w:pPr>
              <w:textAlignment w:val="baseline"/>
              <w:rPr>
                <w:rFonts w:cs="Arial"/>
                <w:szCs w:val="20"/>
              </w:rPr>
            </w:pPr>
          </w:p>
        </w:tc>
        <w:tc>
          <w:tcPr>
            <w:tcW w:w="1275" w:type="dxa"/>
            <w:tcBorders>
              <w:top w:val="single" w:sz="4" w:space="0" w:color="auto"/>
              <w:left w:val="single" w:sz="4" w:space="0" w:color="auto"/>
              <w:bottom w:val="single" w:sz="4" w:space="0" w:color="auto"/>
              <w:right w:val="single" w:sz="4" w:space="0" w:color="auto"/>
            </w:tcBorders>
          </w:tcPr>
          <w:p w14:paraId="2BEC5C6E" w14:textId="77777777" w:rsidR="00A46271" w:rsidRDefault="00A46271" w:rsidP="00A60A58">
            <w:pPr>
              <w:textAlignment w:val="baseline"/>
              <w:rPr>
                <w:rFonts w:cs="Arial"/>
                <w:szCs w:val="20"/>
              </w:rPr>
            </w:pPr>
          </w:p>
        </w:tc>
      </w:tr>
    </w:tbl>
    <w:p w14:paraId="60230FE2" w14:textId="2438BCF0" w:rsidR="00A46271" w:rsidRDefault="00A46271" w:rsidP="00A46271">
      <w:pPr>
        <w:pStyle w:val="Corpsdetexte"/>
        <w:rPr>
          <w:rFonts w:cs="Arial"/>
          <w:szCs w:val="20"/>
        </w:rPr>
      </w:pPr>
    </w:p>
    <w:p w14:paraId="3C254012" w14:textId="53C6B4A4" w:rsidR="00A46271" w:rsidRDefault="00A46271" w:rsidP="003A2128">
      <w:pPr>
        <w:pStyle w:val="Corpsdetexte"/>
        <w:spacing w:after="0"/>
        <w:rPr>
          <w:b/>
          <w:bCs/>
          <w:szCs w:val="20"/>
        </w:rPr>
      </w:pPr>
      <w:r>
        <w:rPr>
          <w:b/>
          <w:bCs/>
          <w:szCs w:val="20"/>
        </w:rPr>
        <w:t>Si votre projet concerne un des champs mentionnés dans la table précédente, justifier comment les cadres légaux en vigueur sont respectés.</w:t>
      </w:r>
    </w:p>
    <w:p w14:paraId="3816D644" w14:textId="2648D451" w:rsidR="00A46271" w:rsidRPr="00195DB5" w:rsidRDefault="00A46271" w:rsidP="003A2128">
      <w:pPr>
        <w:pStyle w:val="Answers"/>
        <w:ind w:left="0"/>
        <w:rPr>
          <w:rFonts w:eastAsia="Arial"/>
          <w:lang w:val="fr-BE"/>
        </w:rPr>
      </w:pPr>
      <w:r>
        <w:rPr>
          <w:rFonts w:eastAsia="Arial"/>
          <w:lang w:val="fr-BE"/>
        </w:rPr>
        <w:t>………………………………………………………………………………………………………………………………………………………………………………………………………………………………</w:t>
      </w:r>
      <w:r w:rsidR="007B0ED1">
        <w:rPr>
          <w:rFonts w:eastAsia="Arial"/>
          <w:lang w:val="fr-BE"/>
        </w:rPr>
        <w:t>………………</w:t>
      </w:r>
    </w:p>
    <w:p w14:paraId="6AC37260" w14:textId="77777777" w:rsidR="00A46271" w:rsidRDefault="00A46271" w:rsidP="003A2128">
      <w:pPr>
        <w:pStyle w:val="Corpsdetexte"/>
        <w:spacing w:after="0"/>
        <w:rPr>
          <w:b/>
          <w:bCs/>
          <w:szCs w:val="20"/>
        </w:rPr>
      </w:pPr>
    </w:p>
    <w:p w14:paraId="31B5058B" w14:textId="53C6B4A4" w:rsidR="00A46271" w:rsidRDefault="00A46271" w:rsidP="003A2128">
      <w:pPr>
        <w:pStyle w:val="Corpsdetexte"/>
        <w:spacing w:after="0"/>
        <w:rPr>
          <w:b/>
          <w:bCs/>
          <w:szCs w:val="20"/>
        </w:rPr>
      </w:pPr>
      <w:r>
        <w:rPr>
          <w:b/>
          <w:bCs/>
          <w:szCs w:val="20"/>
        </w:rPr>
        <w:t>Selon vous, d’autres problématiques éthiques non reprises dans le cadre ci-dessus pourraient s’appliquer à votre projet ? Si oui, lesquelles ?</w:t>
      </w:r>
    </w:p>
    <w:p w14:paraId="1D00CDF4" w14:textId="52AA0852" w:rsidR="00A46271" w:rsidRPr="003A2128" w:rsidRDefault="00A46271" w:rsidP="003A2128">
      <w:pPr>
        <w:pStyle w:val="Answers"/>
        <w:ind w:left="0"/>
        <w:rPr>
          <w:rFonts w:eastAsia="Arial"/>
        </w:rPr>
      </w:pPr>
      <w:r>
        <w:rPr>
          <w:rFonts w:eastAsia="Arial"/>
        </w:rPr>
        <w:t>………………………………………………………………………………………………………………………………………………………………………………………………………………………………</w:t>
      </w:r>
      <w:r w:rsidR="007B0ED1">
        <w:rPr>
          <w:rFonts w:eastAsia="Arial"/>
        </w:rPr>
        <w:t>………………</w:t>
      </w:r>
    </w:p>
    <w:p w14:paraId="01829383" w14:textId="77777777" w:rsidR="008D7424" w:rsidRPr="008D7424" w:rsidRDefault="008D7424" w:rsidP="003A2128">
      <w:pPr>
        <w:pStyle w:val="Answers"/>
      </w:pPr>
    </w:p>
    <w:p w14:paraId="7F762919" w14:textId="2C3D065A" w:rsidR="00BE7AF5" w:rsidRDefault="00214D89" w:rsidP="003A2128">
      <w:pPr>
        <w:pStyle w:val="Titre2"/>
        <w:ind w:left="576"/>
      </w:pPr>
      <w:bookmarkStart w:id="53" w:name="_Toc80701365"/>
      <w:r>
        <w:t>Programme de travail détaillé</w:t>
      </w:r>
      <w:r w:rsidR="001B4CEC" w:rsidRPr="001B4CEC">
        <w:t xml:space="preserve"> </w:t>
      </w:r>
      <w:r w:rsidR="001B4CEC">
        <w:t>lié au prototypage et la validation</w:t>
      </w:r>
      <w:bookmarkEnd w:id="53"/>
      <w:r w:rsidR="00774756">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8E4E9F" w:rsidRPr="003A4B57" w14:paraId="18BF201F" w14:textId="77777777" w:rsidTr="003A212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ADE2F08" w14:textId="77777777" w:rsidR="008E4E9F" w:rsidRPr="003A4B57" w:rsidRDefault="008E4E9F" w:rsidP="00887EBC">
            <w:pPr>
              <w:pStyle w:val="Contenudetableau"/>
              <w:snapToGrid w:val="0"/>
            </w:pPr>
            <w:r w:rsidRPr="003A4B57">
              <w:rPr>
                <w:b/>
                <w:bCs/>
                <w:color w:val="0000FF"/>
                <w:lang w:val="fr-FR"/>
              </w:rPr>
              <w:t>Notice explicative à effacer</w:t>
            </w:r>
          </w:p>
        </w:tc>
      </w:tr>
      <w:tr w:rsidR="008E4E9F" w:rsidRPr="00934E7A" w14:paraId="51A0A37E" w14:textId="77777777" w:rsidTr="003A2128">
        <w:tc>
          <w:tcPr>
            <w:tcW w:w="9498" w:type="dxa"/>
            <w:tcBorders>
              <w:left w:val="single" w:sz="1" w:space="0" w:color="000000"/>
              <w:right w:val="single" w:sz="1" w:space="0" w:color="000000"/>
            </w:tcBorders>
            <w:shd w:val="clear" w:color="auto" w:fill="auto"/>
          </w:tcPr>
          <w:p w14:paraId="4A09BDF5" w14:textId="77777777" w:rsidR="00495396" w:rsidRDefault="00495396" w:rsidP="00495396">
            <w:pPr>
              <w:pStyle w:val="Contenudetableau"/>
              <w:rPr>
                <w:bCs/>
                <w:color w:val="0000FF"/>
                <w:lang w:val="fr-BE"/>
              </w:rPr>
            </w:pPr>
            <w:r>
              <w:rPr>
                <w:bCs/>
                <w:color w:val="0000FF"/>
                <w:lang w:val="fr-BE"/>
              </w:rPr>
              <w:t xml:space="preserve">La description du programme de mise en œuvre doit permettre l'évaluation de la pertinence de l'approche, de la faisabilité de la réalisation de l'objectif dans le délai imparti, et de l'adéquation entre les ressources et les tâches à réaliser. </w:t>
            </w:r>
          </w:p>
          <w:p w14:paraId="72C94561" w14:textId="77777777" w:rsidR="00495396" w:rsidRDefault="00495396" w:rsidP="00495396">
            <w:pPr>
              <w:pStyle w:val="Contenudetableau"/>
              <w:rPr>
                <w:b/>
                <w:bCs/>
                <w:color w:val="0000FF"/>
                <w:lang w:val="fr-BE"/>
              </w:rPr>
            </w:pPr>
          </w:p>
          <w:p w14:paraId="2E77913A" w14:textId="77777777" w:rsidR="00495396" w:rsidRDefault="00495396" w:rsidP="00495396">
            <w:pPr>
              <w:pStyle w:val="Contenudetableau"/>
              <w:rPr>
                <w:color w:val="0000FF"/>
                <w:lang w:val="fr-BE"/>
              </w:rPr>
            </w:pPr>
            <w:r>
              <w:rPr>
                <w:color w:val="0000FF"/>
                <w:lang w:val="fr-BE"/>
              </w:rPr>
              <w:t>Le programme reprend toutes les tâches relatives à la démonstration de faisabilité, la validation de l’adéquation au besoin social ainsi qu’à la démonstration de la viabilité économique. Le programme vise également à expliciter en détails chaque hypothèse technique, business ou conceptuelle à tester dans le cadre de la présente demande PYSI, en vue de la démonstration de la faisabilité et viabilité de l’innovation sociale.</w:t>
            </w:r>
          </w:p>
          <w:p w14:paraId="3C0B22A1" w14:textId="77777777" w:rsidR="00495396" w:rsidRDefault="00495396" w:rsidP="00495396">
            <w:pPr>
              <w:pStyle w:val="Contenudetableau"/>
              <w:rPr>
                <w:color w:val="0000FF"/>
                <w:lang w:val="fr-BE"/>
              </w:rPr>
            </w:pPr>
          </w:p>
          <w:p w14:paraId="123C5C0C" w14:textId="77777777" w:rsidR="00495396" w:rsidRDefault="00495396" w:rsidP="00495396">
            <w:pPr>
              <w:pStyle w:val="Contenudetableau"/>
              <w:rPr>
                <w:color w:val="0000FF"/>
                <w:lang w:val="fr-BE"/>
              </w:rPr>
            </w:pPr>
            <w:r>
              <w:rPr>
                <w:color w:val="0000FF"/>
                <w:lang w:val="fr-BE"/>
              </w:rPr>
              <w:t xml:space="preserve">Il est important que chaque tâche s’inscrive dans la philosophie de l’innovation sociale notamment en ce qui concerne la place des bénéficiaires, </w:t>
            </w:r>
            <w:proofErr w:type="spellStart"/>
            <w:r>
              <w:rPr>
                <w:color w:val="0000FF"/>
                <w:lang w:val="fr-BE"/>
              </w:rPr>
              <w:t>client.</w:t>
            </w:r>
            <w:proofErr w:type="gramStart"/>
            <w:r>
              <w:rPr>
                <w:color w:val="0000FF"/>
                <w:lang w:val="fr-BE"/>
              </w:rPr>
              <w:t>e.s</w:t>
            </w:r>
            <w:proofErr w:type="spellEnd"/>
            <w:proofErr w:type="gramEnd"/>
            <w:r>
              <w:rPr>
                <w:color w:val="0000FF"/>
                <w:lang w:val="fr-BE"/>
              </w:rPr>
              <w:t xml:space="preserve">, </w:t>
            </w:r>
            <w:proofErr w:type="spellStart"/>
            <w:r>
              <w:rPr>
                <w:color w:val="0000FF"/>
                <w:lang w:val="fr-BE"/>
              </w:rPr>
              <w:t>usager.ère.s</w:t>
            </w:r>
            <w:proofErr w:type="spellEnd"/>
            <w:r>
              <w:rPr>
                <w:color w:val="0000FF"/>
                <w:lang w:val="fr-BE"/>
              </w:rPr>
              <w:t>., …</w:t>
            </w:r>
          </w:p>
          <w:p w14:paraId="56CB49BA" w14:textId="77777777" w:rsidR="00987A9D" w:rsidRPr="00ED1CA8" w:rsidRDefault="00987A9D" w:rsidP="00987A9D">
            <w:pPr>
              <w:pStyle w:val="Contenudetableau"/>
              <w:rPr>
                <w:color w:val="0000FF"/>
                <w:lang w:val="fr-BE"/>
              </w:rPr>
            </w:pPr>
          </w:p>
          <w:p w14:paraId="52487021" w14:textId="77777777" w:rsidR="00987A9D" w:rsidRDefault="00987A9D" w:rsidP="00987A9D">
            <w:pPr>
              <w:pStyle w:val="Contenudetableau"/>
              <w:rPr>
                <w:b/>
                <w:i/>
                <w:iCs/>
                <w:color w:val="0000FF"/>
                <w:lang w:val="fr-BE"/>
              </w:rPr>
            </w:pPr>
          </w:p>
          <w:p w14:paraId="40029561" w14:textId="77777777" w:rsidR="00987A9D" w:rsidRPr="00387BE5" w:rsidRDefault="00987A9D" w:rsidP="00987A9D">
            <w:pPr>
              <w:pStyle w:val="Contenudetableau"/>
              <w:rPr>
                <w:b/>
                <w:iCs/>
                <w:color w:val="0000FF"/>
                <w:lang w:val="fr-BE"/>
              </w:rPr>
            </w:pPr>
            <w:r w:rsidRPr="00387BE5">
              <w:rPr>
                <w:b/>
                <w:iCs/>
                <w:color w:val="0000FF"/>
                <w:lang w:val="fr-BE"/>
              </w:rPr>
              <w:t>Dans tous les cas :</w:t>
            </w:r>
          </w:p>
          <w:p w14:paraId="3E297996" w14:textId="77777777" w:rsidR="00987A9D" w:rsidRPr="00387BE5" w:rsidRDefault="00987A9D" w:rsidP="00987A9D">
            <w:pPr>
              <w:pStyle w:val="Contenudetableau"/>
              <w:rPr>
                <w:b/>
                <w:iCs/>
                <w:color w:val="0000FF"/>
                <w:lang w:val="fr-BE"/>
              </w:rPr>
            </w:pPr>
          </w:p>
          <w:p w14:paraId="582A570B" w14:textId="3D8F6C52" w:rsidR="00987A9D" w:rsidRPr="00387BE5" w:rsidRDefault="00987A9D" w:rsidP="00607B43">
            <w:pPr>
              <w:pStyle w:val="Contenudetableau"/>
              <w:numPr>
                <w:ilvl w:val="0"/>
                <w:numId w:val="11"/>
              </w:numPr>
              <w:rPr>
                <w:color w:val="0000FF"/>
                <w:lang w:val="fr-BE"/>
              </w:rPr>
            </w:pPr>
            <w:r w:rsidRPr="00387BE5">
              <w:rPr>
                <w:iCs/>
                <w:color w:val="0000FF"/>
                <w:lang w:val="fr-BE"/>
              </w:rPr>
              <w:t>Fournissez</w:t>
            </w:r>
            <w:r w:rsidRPr="00387BE5">
              <w:rPr>
                <w:color w:val="0000FF"/>
                <w:lang w:val="fr-BE"/>
              </w:rPr>
              <w:t xml:space="preserve"> une brève description de l'objectif de chaque </w:t>
            </w:r>
            <w:r w:rsidR="005457C2" w:rsidRPr="00387BE5">
              <w:rPr>
                <w:color w:val="0000FF"/>
                <w:lang w:val="fr-BE"/>
              </w:rPr>
              <w:t>étape</w:t>
            </w:r>
          </w:p>
          <w:p w14:paraId="6B5A1BE2" w14:textId="423B6BC4" w:rsidR="00987A9D" w:rsidRPr="00387BE5" w:rsidRDefault="00987A9D" w:rsidP="00607B43">
            <w:pPr>
              <w:pStyle w:val="Contenudetableau"/>
              <w:numPr>
                <w:ilvl w:val="0"/>
                <w:numId w:val="11"/>
              </w:numPr>
              <w:rPr>
                <w:color w:val="0000FF"/>
                <w:lang w:val="fr-BE"/>
              </w:rPr>
            </w:pPr>
            <w:r w:rsidRPr="00387BE5">
              <w:rPr>
                <w:color w:val="0000FF"/>
                <w:lang w:val="fr-BE"/>
              </w:rPr>
              <w:t xml:space="preserve">Fournissez une description plus détaillée des actions à mener pour chaque </w:t>
            </w:r>
            <w:r w:rsidR="005457C2" w:rsidRPr="00387BE5">
              <w:rPr>
                <w:color w:val="0000FF"/>
                <w:lang w:val="fr-BE"/>
              </w:rPr>
              <w:t>étape</w:t>
            </w:r>
            <w:r w:rsidRPr="00387BE5">
              <w:rPr>
                <w:color w:val="0000FF"/>
                <w:lang w:val="fr-BE"/>
              </w:rPr>
              <w:t>, des méthodes et techniques, et donnez une brève explication de la façon dont chaque tâche sera réalisée</w:t>
            </w:r>
          </w:p>
          <w:p w14:paraId="7AEC939A" w14:textId="77777777" w:rsidR="00987A9D" w:rsidRPr="00387BE5" w:rsidRDefault="00987A9D" w:rsidP="00607B43">
            <w:pPr>
              <w:pStyle w:val="Contenudetableau"/>
              <w:numPr>
                <w:ilvl w:val="0"/>
                <w:numId w:val="11"/>
              </w:numPr>
              <w:rPr>
                <w:b/>
                <w:iCs/>
                <w:color w:val="0000FF"/>
                <w:lang w:val="fr-BE"/>
              </w:rPr>
            </w:pPr>
            <w:r w:rsidRPr="00387BE5">
              <w:rPr>
                <w:color w:val="0000FF"/>
                <w:lang w:val="fr-BE"/>
              </w:rPr>
              <w:t>Précisez quand et dans quelle mesure des services de sous-traitance seront éventuellement nécessaires</w:t>
            </w:r>
          </w:p>
          <w:p w14:paraId="60E7675D" w14:textId="7809A2AA" w:rsidR="00987A9D" w:rsidRPr="00387BE5" w:rsidRDefault="00987A9D" w:rsidP="00607B43">
            <w:pPr>
              <w:pStyle w:val="Contenudetableau"/>
              <w:numPr>
                <w:ilvl w:val="0"/>
                <w:numId w:val="11"/>
              </w:numPr>
              <w:rPr>
                <w:b/>
                <w:iCs/>
                <w:color w:val="0000FF"/>
                <w:lang w:val="fr-BE"/>
              </w:rPr>
            </w:pPr>
            <w:r w:rsidRPr="00387BE5">
              <w:rPr>
                <w:color w:val="0000FF"/>
                <w:lang w:val="fr-BE"/>
              </w:rPr>
              <w:t xml:space="preserve">Décrivez les livrables tangibles attendus à la fin de chaque </w:t>
            </w:r>
            <w:r w:rsidR="005457C2" w:rsidRPr="00387BE5">
              <w:rPr>
                <w:color w:val="0000FF"/>
                <w:lang w:val="fr-BE"/>
              </w:rPr>
              <w:t>étape</w:t>
            </w:r>
          </w:p>
          <w:p w14:paraId="70358E4A" w14:textId="083E2156" w:rsidR="00061592" w:rsidRPr="00987A9D" w:rsidRDefault="00987A9D" w:rsidP="00607B43">
            <w:pPr>
              <w:pStyle w:val="Contenudetableau"/>
              <w:numPr>
                <w:ilvl w:val="0"/>
                <w:numId w:val="11"/>
              </w:numPr>
              <w:rPr>
                <w:b/>
                <w:iCs/>
                <w:color w:val="0000FF"/>
                <w:lang w:val="fr-BE"/>
              </w:rPr>
            </w:pPr>
            <w:r w:rsidRPr="00387BE5">
              <w:rPr>
                <w:color w:val="0000FF"/>
                <w:lang w:val="fr-BE"/>
              </w:rPr>
              <w:t xml:space="preserve">Donnez </w:t>
            </w:r>
            <w:r w:rsidRPr="00387BE5">
              <w:rPr>
                <w:color w:val="0000FF"/>
                <w:lang w:val="fr-FR"/>
              </w:rPr>
              <w:t>une estimation du temps personnel alloué à chaque phase.</w:t>
            </w:r>
          </w:p>
        </w:tc>
      </w:tr>
      <w:tr w:rsidR="008E4E9F" w:rsidRPr="00440825" w14:paraId="0A4860B7" w14:textId="77777777" w:rsidTr="003A2128">
        <w:trPr>
          <w:trHeight w:val="2260"/>
        </w:trPr>
        <w:tc>
          <w:tcPr>
            <w:tcW w:w="9498" w:type="dxa"/>
            <w:tcBorders>
              <w:left w:val="single" w:sz="1" w:space="0" w:color="000000"/>
              <w:bottom w:val="single" w:sz="1" w:space="0" w:color="000000"/>
              <w:right w:val="single" w:sz="1" w:space="0" w:color="000000"/>
            </w:tcBorders>
            <w:shd w:val="clear" w:color="auto" w:fill="auto"/>
          </w:tcPr>
          <w:p w14:paraId="1C793646" w14:textId="77777777" w:rsidR="005E1B0A" w:rsidRDefault="005E1B0A" w:rsidP="00987A9D">
            <w:pPr>
              <w:pStyle w:val="Contenudetableau"/>
              <w:snapToGrid w:val="0"/>
              <w:rPr>
                <w:color w:val="0000FF"/>
                <w:lang w:val="fr-BE"/>
              </w:rPr>
            </w:pPr>
          </w:p>
          <w:p w14:paraId="7123E4DB" w14:textId="30AE61F5" w:rsidR="000F3EC9" w:rsidRPr="00387BE5" w:rsidRDefault="000F3EC9" w:rsidP="000F3EC9">
            <w:pPr>
              <w:pStyle w:val="Contenudetableau"/>
              <w:rPr>
                <w:i/>
                <w:color w:val="0000FF"/>
                <w:lang w:val="fr-BE"/>
              </w:rPr>
            </w:pPr>
            <w:r w:rsidRPr="00387BE5">
              <w:rPr>
                <w:i/>
                <w:color w:val="0000FF"/>
                <w:lang w:val="fr-BE"/>
              </w:rPr>
              <w:t xml:space="preserve">Exemple : Subdivisez le programme de travail en </w:t>
            </w:r>
            <w:r w:rsidR="005457C2" w:rsidRPr="00387BE5">
              <w:rPr>
                <w:i/>
                <w:color w:val="0000FF"/>
                <w:lang w:val="fr-BE"/>
              </w:rPr>
              <w:t>étapes</w:t>
            </w:r>
            <w:r w:rsidRPr="00387BE5">
              <w:rPr>
                <w:i/>
                <w:color w:val="0000FF"/>
                <w:lang w:val="fr-BE"/>
              </w:rPr>
              <w:t xml:space="preserve"> reprenant les informations suivantes :</w:t>
            </w:r>
          </w:p>
          <w:p w14:paraId="090FA610" w14:textId="77777777" w:rsidR="000F3EC9" w:rsidRPr="00387BE5" w:rsidRDefault="000F3EC9" w:rsidP="000F3EC9">
            <w:pPr>
              <w:pStyle w:val="Contenudetableau"/>
              <w:rPr>
                <w:i/>
                <w:iCs/>
                <w:color w:val="0000FF"/>
                <w:lang w:val="fr-BE"/>
              </w:rPr>
            </w:pPr>
          </w:p>
          <w:p w14:paraId="38627B12" w14:textId="29279668" w:rsidR="000F3EC9" w:rsidRPr="00387BE5" w:rsidRDefault="005457C2" w:rsidP="000F3EC9">
            <w:pPr>
              <w:pStyle w:val="Contenudetableau"/>
              <w:rPr>
                <w:i/>
                <w:iCs/>
                <w:color w:val="0000FF"/>
                <w:lang w:val="fr-BE"/>
              </w:rPr>
            </w:pPr>
            <w:r w:rsidRPr="00387BE5">
              <w:rPr>
                <w:i/>
                <w:iCs/>
                <w:color w:val="0000FF"/>
                <w:lang w:val="fr-BE"/>
              </w:rPr>
              <w:t>Etape</w:t>
            </w:r>
            <w:r w:rsidR="000F3EC9" w:rsidRPr="00387BE5">
              <w:rPr>
                <w:i/>
                <w:iCs/>
                <w:color w:val="0000FF"/>
                <w:lang w:val="fr-BE"/>
              </w:rPr>
              <w:t xml:space="preserve"> </w:t>
            </w:r>
            <w:r w:rsidRPr="00387BE5">
              <w:rPr>
                <w:i/>
                <w:iCs/>
                <w:color w:val="0000FF"/>
                <w:lang w:val="fr-BE"/>
              </w:rPr>
              <w:t>1</w:t>
            </w:r>
            <w:r w:rsidR="00A46271" w:rsidRPr="00387BE5">
              <w:rPr>
                <w:i/>
                <w:iCs/>
                <w:color w:val="0000FF"/>
                <w:lang w:val="fr-BE"/>
              </w:rPr>
              <w:t xml:space="preserve"> :</w:t>
            </w:r>
            <w:r w:rsidR="000F3EC9" w:rsidRPr="00387BE5">
              <w:rPr>
                <w:i/>
                <w:iCs/>
                <w:color w:val="0000FF"/>
                <w:lang w:val="fr-BE"/>
              </w:rPr>
              <w:t xml:space="preserve">  </w:t>
            </w:r>
            <w:proofErr w:type="gramStart"/>
            <w:r w:rsidRPr="00387BE5">
              <w:rPr>
                <w:i/>
                <w:iCs/>
                <w:color w:val="0000FF"/>
                <w:lang w:val="fr-BE"/>
              </w:rPr>
              <w:t>titre</w:t>
            </w:r>
            <w:r w:rsidR="000F3EC9" w:rsidRPr="00387BE5">
              <w:rPr>
                <w:i/>
                <w:iCs/>
                <w:color w:val="0000FF"/>
                <w:lang w:val="fr-BE"/>
              </w:rPr>
              <w:t>….</w:t>
            </w:r>
            <w:proofErr w:type="gramEnd"/>
            <w:r w:rsidR="000F3EC9" w:rsidRPr="00387BE5">
              <w:rPr>
                <w:i/>
                <w:iCs/>
                <w:color w:val="0000FF"/>
                <w:lang w:val="fr-BE"/>
              </w:rPr>
              <w:t>.</w:t>
            </w:r>
          </w:p>
          <w:p w14:paraId="3518316A" w14:textId="77777777" w:rsidR="000F3EC9" w:rsidRPr="00387BE5" w:rsidRDefault="000F3EC9" w:rsidP="000F3EC9">
            <w:pPr>
              <w:pStyle w:val="Contenudetableau"/>
              <w:rPr>
                <w:color w:val="0000FF"/>
                <w:lang w:val="fr-FR"/>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896"/>
              <w:gridCol w:w="2337"/>
              <w:gridCol w:w="2337"/>
            </w:tblGrid>
            <w:tr w:rsidR="000F3EC9" w:rsidRPr="004D0337" w14:paraId="7C10EBCF" w14:textId="77777777" w:rsidTr="000206BC">
              <w:tc>
                <w:tcPr>
                  <w:tcW w:w="1896" w:type="dxa"/>
                  <w:tcBorders>
                    <w:top w:val="single" w:sz="1" w:space="0" w:color="000000"/>
                    <w:left w:val="single" w:sz="1" w:space="0" w:color="000000"/>
                    <w:bottom w:val="single" w:sz="1" w:space="0" w:color="000000"/>
                  </w:tcBorders>
                  <w:shd w:val="clear" w:color="auto" w:fill="auto"/>
                </w:tcPr>
                <w:p w14:paraId="7C2C7B1B" w14:textId="77777777" w:rsidR="000F3EC9" w:rsidRPr="00387BE5" w:rsidRDefault="000F3EC9" w:rsidP="000F3EC9">
                  <w:pPr>
                    <w:pStyle w:val="Contenudetableau"/>
                    <w:rPr>
                      <w:color w:val="0000FF"/>
                      <w:lang w:val="fr-BE"/>
                    </w:rPr>
                  </w:pPr>
                  <w:r w:rsidRPr="00387BE5">
                    <w:rPr>
                      <w:color w:val="0000FF"/>
                      <w:lang w:val="fr-BE"/>
                    </w:rPr>
                    <w:t>ETP</w:t>
                  </w:r>
                </w:p>
              </w:tc>
              <w:tc>
                <w:tcPr>
                  <w:tcW w:w="2337" w:type="dxa"/>
                  <w:tcBorders>
                    <w:top w:val="single" w:sz="1" w:space="0" w:color="000000"/>
                    <w:left w:val="single" w:sz="1" w:space="0" w:color="000000"/>
                    <w:bottom w:val="single" w:sz="1" w:space="0" w:color="000000"/>
                  </w:tcBorders>
                </w:tcPr>
                <w:p w14:paraId="517BC593" w14:textId="77777777" w:rsidR="000F3EC9" w:rsidRPr="00387BE5" w:rsidRDefault="000F3EC9" w:rsidP="000F3EC9">
                  <w:pPr>
                    <w:pStyle w:val="Contenudetableau"/>
                    <w:rPr>
                      <w:color w:val="0000FF"/>
                      <w:lang w:val="fr-BE"/>
                    </w:rPr>
                  </w:pPr>
                  <w:r w:rsidRPr="00387BE5">
                    <w:rPr>
                      <w:color w:val="0000FF"/>
                      <w:lang w:val="fr-BE"/>
                    </w:rPr>
                    <w:t>Mois de démarrage</w:t>
                  </w:r>
                </w:p>
              </w:tc>
              <w:tc>
                <w:tcPr>
                  <w:tcW w:w="2337" w:type="dxa"/>
                  <w:tcBorders>
                    <w:top w:val="single" w:sz="1" w:space="0" w:color="000000"/>
                    <w:left w:val="single" w:sz="1" w:space="0" w:color="000000"/>
                    <w:bottom w:val="single" w:sz="1" w:space="0" w:color="000000"/>
                    <w:right w:val="single" w:sz="1" w:space="0" w:color="000000"/>
                  </w:tcBorders>
                  <w:shd w:val="clear" w:color="auto" w:fill="auto"/>
                </w:tcPr>
                <w:p w14:paraId="14578188" w14:textId="77777777" w:rsidR="000F3EC9" w:rsidRPr="00ED1CA8" w:rsidRDefault="000F3EC9" w:rsidP="000F3EC9">
                  <w:pPr>
                    <w:pStyle w:val="Contenudetableau"/>
                    <w:rPr>
                      <w:color w:val="0000FF"/>
                      <w:lang w:val="fr-BE"/>
                    </w:rPr>
                  </w:pPr>
                  <w:r w:rsidRPr="00387BE5">
                    <w:rPr>
                      <w:color w:val="0000FF"/>
                      <w:lang w:val="fr-BE"/>
                    </w:rPr>
                    <w:t>Durée</w:t>
                  </w:r>
                </w:p>
              </w:tc>
            </w:tr>
          </w:tbl>
          <w:p w14:paraId="069E845C" w14:textId="0709C28C" w:rsidR="000F3EC9" w:rsidRDefault="000F3EC9" w:rsidP="00987A9D">
            <w:pPr>
              <w:pStyle w:val="Contenudetableau"/>
              <w:snapToGrid w:val="0"/>
              <w:rPr>
                <w:color w:val="0000FF"/>
                <w:lang w:val="fr-BE"/>
              </w:rPr>
            </w:pPr>
          </w:p>
        </w:tc>
      </w:tr>
    </w:tbl>
    <w:p w14:paraId="37148FC2" w14:textId="4BBA0693" w:rsidR="006F1C7A" w:rsidRDefault="006F1C7A" w:rsidP="006F1C7A">
      <w:pPr>
        <w:pStyle w:val="Answers"/>
        <w:ind w:left="0"/>
        <w:rPr>
          <w:rFonts w:eastAsia="Arial"/>
          <w:i/>
          <w:iCs/>
        </w:rPr>
      </w:pPr>
      <w:bookmarkStart w:id="54" w:name="__RefHeading__5161_1165138607"/>
      <w:bookmarkStart w:id="55" w:name="__RefHeading__7590_829952307"/>
      <w:bookmarkStart w:id="56" w:name="__RefHeading__119_1940543056"/>
      <w:bookmarkEnd w:id="54"/>
      <w:bookmarkEnd w:id="55"/>
      <w:bookmarkEnd w:id="56"/>
    </w:p>
    <w:p w14:paraId="4F6C3F99" w14:textId="53DE5DF6" w:rsidR="006F1C7A" w:rsidRPr="003A2128" w:rsidRDefault="006F1C7A" w:rsidP="003A2128">
      <w:pPr>
        <w:pStyle w:val="Titre2"/>
        <w:ind w:left="576"/>
        <w:rPr>
          <w:rFonts w:eastAsia="Arial"/>
        </w:rPr>
      </w:pPr>
      <w:bookmarkStart w:id="57" w:name="_Toc80701366"/>
      <w:r>
        <w:rPr>
          <w:rFonts w:eastAsia="Arial"/>
        </w:rPr>
        <w:t>Budget</w:t>
      </w:r>
      <w:bookmarkEnd w:id="57"/>
      <w:r>
        <w:rPr>
          <w:rFonts w:eastAsia="Arial"/>
        </w:rPr>
        <w:br/>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6F1C7A" w:rsidRPr="002B4AA2" w14:paraId="57F2829E" w14:textId="77777777" w:rsidTr="003A2128">
        <w:tc>
          <w:tcPr>
            <w:tcW w:w="9498" w:type="dxa"/>
            <w:shd w:val="clear" w:color="auto" w:fill="auto"/>
          </w:tcPr>
          <w:p w14:paraId="098F4263" w14:textId="77777777" w:rsidR="006F1C7A" w:rsidRPr="002B4AA2" w:rsidRDefault="006F1C7A" w:rsidP="00A60A58">
            <w:pPr>
              <w:pStyle w:val="Contenudetableau"/>
              <w:rPr>
                <w:lang w:val="fr-BE"/>
              </w:rPr>
            </w:pPr>
            <w:r w:rsidRPr="002B4AA2">
              <w:rPr>
                <w:b/>
                <w:bCs/>
                <w:color w:val="0000FF"/>
                <w:lang w:val="fr-BE"/>
              </w:rPr>
              <w:t>Notice explicative à effacer</w:t>
            </w:r>
          </w:p>
        </w:tc>
      </w:tr>
      <w:tr w:rsidR="006F1C7A" w:rsidRPr="003E132C" w14:paraId="3E492DFD" w14:textId="77777777" w:rsidTr="003A2128">
        <w:tc>
          <w:tcPr>
            <w:tcW w:w="9498" w:type="dxa"/>
            <w:shd w:val="clear" w:color="auto" w:fill="auto"/>
          </w:tcPr>
          <w:p w14:paraId="0D89B926" w14:textId="77777777" w:rsidR="006F1C7A" w:rsidRPr="002B4AA2" w:rsidRDefault="006F1C7A" w:rsidP="00A60A58">
            <w:pPr>
              <w:pStyle w:val="Contenudetableau"/>
              <w:rPr>
                <w:color w:val="0000FF"/>
                <w:lang w:val="fr-BE"/>
              </w:rPr>
            </w:pPr>
            <w:r w:rsidRPr="002B4AA2">
              <w:rPr>
                <w:color w:val="0000FF"/>
                <w:lang w:val="fr-BE"/>
              </w:rPr>
              <w:t>Établissez le budget du projet pour la période concernée (sous-traitants et partenaires inclus), en utilisant le modèle présenté.</w:t>
            </w:r>
          </w:p>
          <w:p w14:paraId="7790A0CC" w14:textId="77777777" w:rsidR="006F1C7A" w:rsidRPr="002B4AA2" w:rsidRDefault="006F1C7A" w:rsidP="00A60A58">
            <w:pPr>
              <w:pStyle w:val="Contenudetableau"/>
              <w:rPr>
                <w:color w:val="0000FF"/>
                <w:lang w:val="fr-BE"/>
              </w:rPr>
            </w:pPr>
          </w:p>
          <w:p w14:paraId="0275A295" w14:textId="77777777" w:rsidR="006F1C7A" w:rsidRPr="002B4AA2" w:rsidRDefault="006F1C7A" w:rsidP="00A60A58">
            <w:pPr>
              <w:pStyle w:val="Contenudetableau"/>
              <w:rPr>
                <w:color w:val="0000FF"/>
                <w:lang w:val="fr-BE"/>
              </w:rPr>
            </w:pPr>
            <w:r w:rsidRPr="002B4AA2">
              <w:rPr>
                <w:color w:val="0000FF"/>
                <w:lang w:val="fr-BE"/>
              </w:rPr>
              <w:t>Si votre entreprise est assujettie à la TVA, les frais à prendre en considération sont hors TVA.</w:t>
            </w:r>
          </w:p>
          <w:p w14:paraId="75EAD3F7" w14:textId="77777777" w:rsidR="006F1C7A" w:rsidRPr="002B4AA2" w:rsidRDefault="006F1C7A" w:rsidP="00A60A58">
            <w:pPr>
              <w:pStyle w:val="Contenudetableau"/>
              <w:rPr>
                <w:color w:val="0000FF"/>
                <w:lang w:val="fr-BE"/>
              </w:rPr>
            </w:pPr>
          </w:p>
          <w:p w14:paraId="4CD2A085" w14:textId="77777777" w:rsidR="006F1C7A" w:rsidRPr="002B4AA2" w:rsidRDefault="006F1C7A" w:rsidP="00A60A58">
            <w:pPr>
              <w:pStyle w:val="Contenudetableau"/>
              <w:rPr>
                <w:color w:val="0000FF"/>
                <w:lang w:val="fr-BE"/>
              </w:rPr>
            </w:pPr>
            <w:r w:rsidRPr="002B4AA2">
              <w:rPr>
                <w:b/>
                <w:bCs/>
                <w:color w:val="0000FF"/>
                <w:lang w:val="fr-BE"/>
              </w:rPr>
              <w:t>Frais de personnel :</w:t>
            </w:r>
          </w:p>
          <w:p w14:paraId="4764ED8D" w14:textId="77777777" w:rsidR="006F1C7A" w:rsidRPr="002B4AA2" w:rsidRDefault="006F1C7A" w:rsidP="00A60A58">
            <w:pPr>
              <w:pStyle w:val="Contenudetableau"/>
              <w:rPr>
                <w:color w:val="0000FF"/>
                <w:lang w:val="fr-BE"/>
              </w:rPr>
            </w:pPr>
            <w:r w:rsidRPr="002B4AA2">
              <w:rPr>
                <w:color w:val="0000FF"/>
                <w:lang w:val="fr-BE"/>
              </w:rPr>
              <w:t>Les coûts liés au personnel (</w:t>
            </w:r>
            <w:proofErr w:type="spellStart"/>
            <w:r w:rsidRPr="002B4AA2">
              <w:rPr>
                <w:color w:val="0000FF"/>
                <w:lang w:val="fr-BE"/>
              </w:rPr>
              <w:t>salarié.e</w:t>
            </w:r>
            <w:proofErr w:type="spellEnd"/>
            <w:r w:rsidRPr="002B4AA2">
              <w:rPr>
                <w:color w:val="0000FF"/>
                <w:lang w:val="fr-BE"/>
              </w:rPr>
              <w:t xml:space="preserve">. </w:t>
            </w:r>
            <w:r>
              <w:rPr>
                <w:color w:val="0000FF"/>
                <w:lang w:val="fr-BE"/>
              </w:rPr>
              <w:t>(</w:t>
            </w:r>
            <w:r w:rsidRPr="002B4AA2">
              <w:rPr>
                <w:color w:val="0000FF"/>
                <w:lang w:val="fr-BE"/>
              </w:rPr>
              <w:t>en ce compris les bénévoles</w:t>
            </w:r>
            <w:r>
              <w:rPr>
                <w:color w:val="0000FF"/>
                <w:lang w:val="fr-BE"/>
              </w:rPr>
              <w:t>)</w:t>
            </w:r>
            <w:r w:rsidRPr="002B4AA2">
              <w:rPr>
                <w:color w:val="0000FF"/>
                <w:lang w:val="fr-BE"/>
              </w:rPr>
              <w:t xml:space="preserve">, ou </w:t>
            </w:r>
            <w:proofErr w:type="spellStart"/>
            <w:r w:rsidRPr="002B4AA2">
              <w:rPr>
                <w:color w:val="0000FF"/>
                <w:lang w:val="fr-BE"/>
              </w:rPr>
              <w:t>indépendant.e</w:t>
            </w:r>
            <w:proofErr w:type="spellEnd"/>
            <w:r w:rsidRPr="002B4AA2">
              <w:rPr>
                <w:color w:val="0000FF"/>
                <w:lang w:val="fr-BE"/>
              </w:rPr>
              <w:t>.) dans la mesure où ils sont employés pour le projet. Les salaires doivent être conformes aux usages et barèmes (le cas échéant) du secteur d’activité visé.</w:t>
            </w:r>
          </w:p>
          <w:p w14:paraId="05FA0EE5" w14:textId="77777777" w:rsidR="006F1C7A" w:rsidRPr="002B4AA2" w:rsidRDefault="006F1C7A" w:rsidP="00A60A58">
            <w:pPr>
              <w:pStyle w:val="Contenudetableau"/>
              <w:rPr>
                <w:color w:val="0000FF"/>
                <w:lang w:val="fr-BE"/>
              </w:rPr>
            </w:pPr>
          </w:p>
          <w:p w14:paraId="651A2468" w14:textId="5CC59520" w:rsidR="006F1C7A" w:rsidRPr="002B4AA2" w:rsidRDefault="000E7375" w:rsidP="00A60A58">
            <w:pPr>
              <w:pStyle w:val="Contenudetableau"/>
              <w:rPr>
                <w:color w:val="0000FF"/>
                <w:lang w:val="fr-BE"/>
              </w:rPr>
            </w:pPr>
            <w:r>
              <w:rPr>
                <w:b/>
                <w:bCs/>
                <w:color w:val="0000FF"/>
                <w:lang w:val="fr-BE"/>
              </w:rPr>
              <w:t>Autres frais d’exploitation</w:t>
            </w:r>
            <w:r w:rsidR="006F1C7A" w:rsidRPr="002B4AA2">
              <w:rPr>
                <w:b/>
                <w:bCs/>
                <w:color w:val="0000FF"/>
                <w:lang w:val="fr-BE"/>
              </w:rPr>
              <w:t xml:space="preserve"> </w:t>
            </w:r>
            <w:r w:rsidR="006F1C7A" w:rsidRPr="002B4AA2">
              <w:rPr>
                <w:color w:val="0000FF"/>
                <w:lang w:val="fr-BE"/>
              </w:rPr>
              <w:t>(coût unitaire * quantité)</w:t>
            </w:r>
            <w:r w:rsidR="006F1C7A" w:rsidRPr="002B4AA2">
              <w:rPr>
                <w:b/>
                <w:bCs/>
                <w:color w:val="0000FF"/>
                <w:lang w:val="fr-BE"/>
              </w:rPr>
              <w:t xml:space="preserve"> :</w:t>
            </w:r>
          </w:p>
          <w:p w14:paraId="36F392FB" w14:textId="77777777" w:rsidR="006F1C7A" w:rsidRPr="002B4AA2" w:rsidRDefault="006F1C7A" w:rsidP="00A60A58">
            <w:pPr>
              <w:pStyle w:val="Contenudetableau"/>
              <w:rPr>
                <w:color w:val="0000FF"/>
                <w:lang w:val="fr-BE"/>
              </w:rPr>
            </w:pPr>
            <w:r w:rsidRPr="002B4AA2">
              <w:rPr>
                <w:color w:val="0000FF"/>
                <w:lang w:val="fr-BE"/>
              </w:rPr>
              <w:t>Dépenses courantes relatives :</w:t>
            </w:r>
          </w:p>
          <w:p w14:paraId="395A81EC" w14:textId="59AE2BD2" w:rsidR="006F1C7A" w:rsidRPr="002B4AA2" w:rsidRDefault="00284E83" w:rsidP="00607B43">
            <w:pPr>
              <w:pStyle w:val="Contenudetableau"/>
              <w:numPr>
                <w:ilvl w:val="0"/>
                <w:numId w:val="14"/>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lang w:val="fr-BE"/>
              </w:rPr>
            </w:pPr>
            <w:r w:rsidRPr="002B4AA2">
              <w:rPr>
                <w:color w:val="0000FF"/>
                <w:lang w:val="fr-BE"/>
              </w:rPr>
              <w:t>Aux</w:t>
            </w:r>
            <w:r w:rsidR="006F1C7A" w:rsidRPr="002B4AA2">
              <w:rPr>
                <w:color w:val="0000FF"/>
                <w:lang w:val="fr-BE"/>
              </w:rPr>
              <w:t xml:space="preserve"> fournitures, matériaux, produits et missions, liés directement à l'exécution du projet ; </w:t>
            </w:r>
          </w:p>
          <w:p w14:paraId="6037134C" w14:textId="259690FA" w:rsidR="006F1C7A" w:rsidRPr="002B4AA2" w:rsidRDefault="00284E83" w:rsidP="00607B43">
            <w:pPr>
              <w:pStyle w:val="Contenudetableau"/>
              <w:numPr>
                <w:ilvl w:val="0"/>
                <w:numId w:val="14"/>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lang w:val="fr-BE"/>
              </w:rPr>
            </w:pPr>
            <w:r w:rsidRPr="002B4AA2">
              <w:rPr>
                <w:color w:val="0000FF"/>
                <w:lang w:val="fr-BE"/>
              </w:rPr>
              <w:t>À</w:t>
            </w:r>
            <w:r w:rsidR="006F1C7A" w:rsidRPr="002B4AA2">
              <w:rPr>
                <w:color w:val="0000FF"/>
                <w:lang w:val="fr-BE"/>
              </w:rPr>
              <w:t xml:space="preserve"> l'acquisition de technologies ;</w:t>
            </w:r>
          </w:p>
          <w:p w14:paraId="3BEC3F46" w14:textId="0DEE7AED" w:rsidR="006F1C7A" w:rsidRPr="002B4AA2" w:rsidRDefault="00284E83" w:rsidP="00607B43">
            <w:pPr>
              <w:pStyle w:val="Contenudetableau"/>
              <w:numPr>
                <w:ilvl w:val="0"/>
                <w:numId w:val="14"/>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lang w:val="fr-BE"/>
              </w:rPr>
            </w:pPr>
            <w:r w:rsidRPr="002B4AA2">
              <w:rPr>
                <w:color w:val="0000FF"/>
                <w:lang w:val="fr-BE"/>
              </w:rPr>
              <w:t>L’achat</w:t>
            </w:r>
            <w:r w:rsidR="006F1C7A" w:rsidRPr="002B4AA2">
              <w:rPr>
                <w:color w:val="0000FF"/>
                <w:lang w:val="fr-BE"/>
              </w:rPr>
              <w:t xml:space="preserve"> de brevets ou de licences auprès de tiers ;</w:t>
            </w:r>
          </w:p>
          <w:p w14:paraId="71443326" w14:textId="2AF274A3" w:rsidR="006F1C7A" w:rsidRPr="002B4AA2" w:rsidRDefault="00284E83" w:rsidP="00607B43">
            <w:pPr>
              <w:pStyle w:val="Contenudetableau"/>
              <w:numPr>
                <w:ilvl w:val="0"/>
                <w:numId w:val="14"/>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lang w:val="fr-BE"/>
              </w:rPr>
            </w:pPr>
            <w:r w:rsidRPr="002B4AA2">
              <w:rPr>
                <w:color w:val="0000FF"/>
                <w:lang w:val="fr-BE"/>
              </w:rPr>
              <w:t>Frais</w:t>
            </w:r>
            <w:r w:rsidR="006F1C7A" w:rsidRPr="002B4AA2">
              <w:rPr>
                <w:color w:val="0000FF"/>
                <w:lang w:val="fr-BE"/>
              </w:rPr>
              <w:t xml:space="preserve"> de missions</w:t>
            </w:r>
          </w:p>
          <w:p w14:paraId="606B2706" w14:textId="3F3CA246" w:rsidR="006F1C7A" w:rsidRPr="002B4AA2" w:rsidRDefault="00284E83" w:rsidP="00607B43">
            <w:pPr>
              <w:pStyle w:val="Contenudetableau"/>
              <w:numPr>
                <w:ilvl w:val="0"/>
                <w:numId w:val="14"/>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lang w:val="fr-BE"/>
              </w:rPr>
            </w:pPr>
            <w:r w:rsidRPr="002B4AA2">
              <w:rPr>
                <w:color w:val="0000FF"/>
                <w:lang w:val="fr-BE"/>
              </w:rPr>
              <w:t>À</w:t>
            </w:r>
            <w:r w:rsidR="006F1C7A" w:rsidRPr="002B4AA2">
              <w:rPr>
                <w:color w:val="0000FF"/>
                <w:lang w:val="fr-BE"/>
              </w:rPr>
              <w:t xml:space="preserve"> un espace d’expérimentation</w:t>
            </w:r>
          </w:p>
          <w:p w14:paraId="09C4F284" w14:textId="314C5A44" w:rsidR="006F1C7A" w:rsidRPr="002B4AA2" w:rsidRDefault="00284E83" w:rsidP="00607B43">
            <w:pPr>
              <w:pStyle w:val="Contenudetableau"/>
              <w:numPr>
                <w:ilvl w:val="0"/>
                <w:numId w:val="14"/>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lang w:val="fr-BE"/>
              </w:rPr>
            </w:pPr>
            <w:r w:rsidRPr="002B4AA2">
              <w:rPr>
                <w:color w:val="0000FF"/>
                <w:lang w:val="fr-BE"/>
              </w:rPr>
              <w:t>Location</w:t>
            </w:r>
            <w:r w:rsidR="006F1C7A" w:rsidRPr="002B4AA2">
              <w:rPr>
                <w:color w:val="0000FF"/>
                <w:lang w:val="fr-BE"/>
              </w:rPr>
              <w:t xml:space="preserve"> d’un véhicule nécessaire à une démonstration</w:t>
            </w:r>
          </w:p>
          <w:p w14:paraId="6398638E" w14:textId="15EE22DB" w:rsidR="006F1C7A" w:rsidRPr="002B4AA2" w:rsidRDefault="00284E83" w:rsidP="00607B43">
            <w:pPr>
              <w:pStyle w:val="Contenudetableau"/>
              <w:numPr>
                <w:ilvl w:val="0"/>
                <w:numId w:val="14"/>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lang w:val="fr-BE"/>
              </w:rPr>
            </w:pPr>
            <w:r w:rsidRPr="002B4AA2">
              <w:rPr>
                <w:color w:val="0000FF"/>
                <w:lang w:val="fr-BE"/>
              </w:rPr>
              <w:t>Hébergement</w:t>
            </w:r>
            <w:r w:rsidR="006F1C7A" w:rsidRPr="002B4AA2">
              <w:rPr>
                <w:color w:val="0000FF"/>
                <w:lang w:val="fr-BE"/>
              </w:rPr>
              <w:t xml:space="preserve"> d’une solution informatique</w:t>
            </w:r>
          </w:p>
          <w:p w14:paraId="683021DD" w14:textId="3D4CC9AF" w:rsidR="006F1C7A" w:rsidRDefault="006F1C7A" w:rsidP="00607B43">
            <w:pPr>
              <w:pStyle w:val="Contenudetableau"/>
              <w:numPr>
                <w:ilvl w:val="0"/>
                <w:numId w:val="14"/>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lang w:val="fr-BE"/>
              </w:rPr>
            </w:pPr>
            <w:r w:rsidRPr="002B4AA2">
              <w:rPr>
                <w:color w:val="0000FF"/>
                <w:lang w:val="fr-BE"/>
              </w:rPr>
              <w:t>etc.</w:t>
            </w:r>
          </w:p>
          <w:p w14:paraId="45E207EE" w14:textId="0B5708A3" w:rsidR="000E7375" w:rsidRDefault="000E7375" w:rsidP="000E7375">
            <w:pPr>
              <w:pStyle w:val="Contenudetableau"/>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lang w:val="fr-BE"/>
              </w:rPr>
            </w:pPr>
          </w:p>
          <w:p w14:paraId="469B51AE" w14:textId="1B12DFF7" w:rsidR="006F1C7A" w:rsidRDefault="000E7375" w:rsidP="00A60A58">
            <w:pPr>
              <w:pStyle w:val="Contenudetableau"/>
              <w:rPr>
                <w:b/>
                <w:bCs/>
                <w:color w:val="0000FF"/>
                <w:lang w:val="fr-BE"/>
              </w:rPr>
            </w:pPr>
            <w:r>
              <w:rPr>
                <w:b/>
                <w:bCs/>
                <w:color w:val="0000FF"/>
                <w:lang w:val="fr-FR"/>
              </w:rPr>
              <w:t xml:space="preserve">Coûts des instruments et du </w:t>
            </w:r>
            <w:proofErr w:type="gramStart"/>
            <w:r>
              <w:rPr>
                <w:b/>
                <w:bCs/>
                <w:color w:val="0000FF"/>
                <w:lang w:val="fr-FR"/>
              </w:rPr>
              <w:t>matériel</w:t>
            </w:r>
            <w:r w:rsidR="006F1C7A" w:rsidRPr="002B4AA2">
              <w:rPr>
                <w:b/>
                <w:bCs/>
                <w:color w:val="0000FF"/>
                <w:lang w:val="fr-BE"/>
              </w:rPr>
              <w:t>:</w:t>
            </w:r>
            <w:proofErr w:type="gramEnd"/>
          </w:p>
          <w:p w14:paraId="37A18062" w14:textId="77777777" w:rsidR="000E7375" w:rsidRDefault="000E7375" w:rsidP="000E7375">
            <w:pPr>
              <w:pStyle w:val="Contenudetableau"/>
              <w:rPr>
                <w:color w:val="0000FF"/>
                <w:lang w:val="fr-FR"/>
              </w:rPr>
            </w:pPr>
            <w:r>
              <w:rPr>
                <w:color w:val="0000FF"/>
                <w:lang w:val="fr-FR"/>
              </w:rPr>
              <w:t>Ces frais correspondent à l’amortissement de l’équipement et du matériel utilisé dans le cadre du projet, dont la valeur est supérieure à 999 euros et selon les règles d’évaluation de la société.</w:t>
            </w:r>
          </w:p>
          <w:p w14:paraId="49C6FA9B" w14:textId="77777777" w:rsidR="000E7375" w:rsidRDefault="000E7375" w:rsidP="000E7375">
            <w:pPr>
              <w:pStyle w:val="Contenudetableau"/>
              <w:rPr>
                <w:color w:val="0000FF"/>
                <w:lang w:val="fr-FR"/>
              </w:rPr>
            </w:pPr>
          </w:p>
          <w:p w14:paraId="3E26C96B" w14:textId="4E7BAD72" w:rsidR="000E7375" w:rsidRPr="000E7375" w:rsidRDefault="000E7375" w:rsidP="00A60A58">
            <w:pPr>
              <w:pStyle w:val="Contenudetableau"/>
              <w:rPr>
                <w:color w:val="0000FF"/>
                <w:lang w:val="fr-FR"/>
              </w:rPr>
            </w:pPr>
            <w:r>
              <w:rPr>
                <w:color w:val="0000FF"/>
                <w:lang w:val="fr-FR"/>
              </w:rPr>
              <w:t xml:space="preserve">L’amortissement se calcule au </w:t>
            </w:r>
            <w:r>
              <w:rPr>
                <w:i/>
                <w:iCs/>
                <w:color w:val="0000FF"/>
                <w:lang w:val="fr-FR"/>
              </w:rPr>
              <w:t>prorata</w:t>
            </w:r>
            <w:r>
              <w:rPr>
                <w:color w:val="0000FF"/>
                <w:lang w:val="fr-FR"/>
              </w:rPr>
              <w:t xml:space="preserve"> de la durée du projet et des taux d’utilisation du matériel, le tout ramené sur une période de trois ans pour le matériel informatique et de cinq ans pour l’appareillage scientifique et technique. </w:t>
            </w:r>
          </w:p>
          <w:p w14:paraId="37843381" w14:textId="63D0751C" w:rsidR="006F1C7A" w:rsidRDefault="006F1C7A" w:rsidP="00A60A58">
            <w:pPr>
              <w:pStyle w:val="Contenudetableau"/>
              <w:rPr>
                <w:b/>
                <w:bCs/>
                <w:color w:val="0000FF"/>
                <w:lang w:val="fr-BE"/>
              </w:rPr>
            </w:pPr>
          </w:p>
          <w:p w14:paraId="4F29A955" w14:textId="0CA6F7ED" w:rsidR="00AE4316" w:rsidRPr="002B4AA2" w:rsidRDefault="00AE4316" w:rsidP="00A60A58">
            <w:pPr>
              <w:pStyle w:val="Contenudetableau"/>
              <w:rPr>
                <w:b/>
                <w:bCs/>
                <w:color w:val="0000FF"/>
                <w:lang w:val="fr-BE"/>
              </w:rPr>
            </w:pPr>
            <w:r>
              <w:rPr>
                <w:b/>
                <w:bCs/>
                <w:color w:val="0000FF"/>
                <w:lang w:val="fr-FR"/>
              </w:rPr>
              <w:t>Formules de calcul :</w:t>
            </w:r>
          </w:p>
          <w:p w14:paraId="65B89DCC" w14:textId="77777777" w:rsidR="006F1C7A" w:rsidRPr="002B4AA2" w:rsidRDefault="006F1C7A" w:rsidP="00607B43">
            <w:pPr>
              <w:pStyle w:val="Contenudetableau"/>
              <w:numPr>
                <w:ilvl w:val="0"/>
                <w:numId w:val="15"/>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lang w:val="fr-BE"/>
              </w:rPr>
            </w:pPr>
            <w:r w:rsidRPr="002B4AA2">
              <w:rPr>
                <w:color w:val="0000FF"/>
                <w:lang w:val="fr-BE"/>
              </w:rPr>
              <w:t xml:space="preserve">Matériel informatique : </w:t>
            </w:r>
          </w:p>
          <w:p w14:paraId="768A9550" w14:textId="77777777" w:rsidR="006F1C7A" w:rsidRPr="002B4AA2" w:rsidRDefault="006F1C7A" w:rsidP="00A60A58">
            <w:pPr>
              <w:pStyle w:val="Contenudetableau"/>
              <w:rPr>
                <w:color w:val="0000FF"/>
                <w:lang w:val="fr-BE"/>
              </w:rPr>
            </w:pPr>
            <w:r w:rsidRPr="002B4AA2">
              <w:rPr>
                <w:color w:val="0000FF"/>
                <w:lang w:val="fr-BE"/>
              </w:rPr>
              <w:t>(Quantité * Coût unitaire * Nombre de mois d’utilisation pendant le projet * taux d’utilisation) / 36</w:t>
            </w:r>
          </w:p>
          <w:p w14:paraId="3D8F2815" w14:textId="77777777" w:rsidR="006F1C7A" w:rsidRPr="002B4AA2" w:rsidRDefault="006F1C7A" w:rsidP="00607B43">
            <w:pPr>
              <w:pStyle w:val="Contenudetableau"/>
              <w:numPr>
                <w:ilvl w:val="0"/>
                <w:numId w:val="15"/>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lang w:val="fr-BE"/>
              </w:rPr>
            </w:pPr>
            <w:r w:rsidRPr="002B4AA2">
              <w:rPr>
                <w:color w:val="0000FF"/>
                <w:lang w:val="fr-BE"/>
              </w:rPr>
              <w:t>Autre matériel :</w:t>
            </w:r>
          </w:p>
          <w:p w14:paraId="38017795" w14:textId="77777777" w:rsidR="006F1C7A" w:rsidRPr="002B4AA2" w:rsidRDefault="006F1C7A" w:rsidP="00A60A58">
            <w:pPr>
              <w:pStyle w:val="Contenudetableau"/>
              <w:rPr>
                <w:color w:val="0000FF"/>
                <w:lang w:val="fr-BE"/>
              </w:rPr>
            </w:pPr>
            <w:r w:rsidRPr="002B4AA2">
              <w:rPr>
                <w:color w:val="0000FF"/>
                <w:lang w:val="fr-BE"/>
              </w:rPr>
              <w:t>(Quantité * Coût unitaire * Nombre de mois d’utilisation pendant le projet * taux d’utilisation) / 60</w:t>
            </w:r>
          </w:p>
          <w:p w14:paraId="2B5573AF" w14:textId="77777777" w:rsidR="006F1C7A" w:rsidRPr="002B4AA2" w:rsidRDefault="006F1C7A" w:rsidP="00A60A58">
            <w:pPr>
              <w:pStyle w:val="Contenudetableau"/>
              <w:rPr>
                <w:color w:val="0000FF"/>
                <w:lang w:val="fr-BE"/>
              </w:rPr>
            </w:pPr>
          </w:p>
          <w:p w14:paraId="0843D147" w14:textId="77777777" w:rsidR="006F1C7A" w:rsidRPr="002B4AA2" w:rsidRDefault="006F1C7A" w:rsidP="00A60A58">
            <w:pPr>
              <w:pStyle w:val="Contenudetableau"/>
              <w:rPr>
                <w:color w:val="0000FF"/>
                <w:lang w:val="fr-BE"/>
              </w:rPr>
            </w:pPr>
            <w:r w:rsidRPr="002B4AA2">
              <w:rPr>
                <w:b/>
                <w:bCs/>
                <w:color w:val="0000FF"/>
                <w:lang w:val="fr-BE"/>
              </w:rPr>
              <w:t>Frais généraux :</w:t>
            </w:r>
          </w:p>
          <w:p w14:paraId="2CC035F5" w14:textId="77777777" w:rsidR="006F1C7A" w:rsidRPr="002B4AA2" w:rsidRDefault="006F1C7A" w:rsidP="00A60A58">
            <w:pPr>
              <w:pStyle w:val="Contenudetableau"/>
              <w:rPr>
                <w:color w:val="0000FF"/>
                <w:lang w:val="fr-BE"/>
              </w:rPr>
            </w:pPr>
            <w:r w:rsidRPr="002B4AA2">
              <w:rPr>
                <w:color w:val="0000FF"/>
                <w:lang w:val="fr-BE"/>
              </w:rPr>
              <w:t>Montant forfaitaire couvrant les frais additionnels supportés du fait de l'exécution du projet (secrétariat, comptabilité, télécommunications, revues, déplacements en Belgique…). Le forfait est fixé à 10% de la somme des frais de fonctionnement (2) et de personnel des salarié.es (1.1).</w:t>
            </w:r>
          </w:p>
          <w:p w14:paraId="64E2D570" w14:textId="77777777" w:rsidR="006F1C7A" w:rsidRPr="002B4AA2" w:rsidRDefault="006F1C7A" w:rsidP="00A60A58">
            <w:pPr>
              <w:pStyle w:val="Contenudetableau"/>
              <w:rPr>
                <w:color w:val="0000FF"/>
                <w:lang w:val="fr-BE"/>
              </w:rPr>
            </w:pPr>
          </w:p>
          <w:p w14:paraId="6D2316EE" w14:textId="77777777" w:rsidR="006F1C7A" w:rsidRPr="002B4AA2" w:rsidRDefault="006F1C7A" w:rsidP="00A60A58">
            <w:pPr>
              <w:pStyle w:val="Contenudetableau"/>
              <w:rPr>
                <w:color w:val="0000FF"/>
                <w:lang w:val="fr-BE"/>
              </w:rPr>
            </w:pPr>
            <w:r w:rsidRPr="002B4AA2">
              <w:rPr>
                <w:b/>
                <w:bCs/>
                <w:color w:val="0000FF"/>
                <w:lang w:val="fr-BE"/>
              </w:rPr>
              <w:lastRenderedPageBreak/>
              <w:t>Frais de sous-traitance :</w:t>
            </w:r>
          </w:p>
          <w:p w14:paraId="7633A237" w14:textId="77777777" w:rsidR="006F1C7A" w:rsidRPr="002B4AA2" w:rsidRDefault="006F1C7A" w:rsidP="00607B43">
            <w:pPr>
              <w:pStyle w:val="Contenudetableau"/>
              <w:numPr>
                <w:ilvl w:val="0"/>
                <w:numId w:val="14"/>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lang w:val="fr-BE"/>
              </w:rPr>
            </w:pPr>
            <w:r w:rsidRPr="002B4AA2">
              <w:rPr>
                <w:color w:val="0000FF"/>
                <w:lang w:val="fr-BE"/>
              </w:rPr>
              <w:t>Services de conseil ou équivalents, utilisés exclusivement pour le projet ;</w:t>
            </w:r>
          </w:p>
          <w:p w14:paraId="35E31EA1" w14:textId="77777777" w:rsidR="006F1C7A" w:rsidRPr="002B4AA2" w:rsidRDefault="006F1C7A" w:rsidP="00607B43">
            <w:pPr>
              <w:pStyle w:val="Contenudetableau"/>
              <w:numPr>
                <w:ilvl w:val="0"/>
                <w:numId w:val="14"/>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lang w:val="fr-BE"/>
              </w:rPr>
            </w:pPr>
            <w:r w:rsidRPr="002B4AA2">
              <w:rPr>
                <w:color w:val="0000FF"/>
                <w:lang w:val="fr-BE"/>
              </w:rPr>
              <w:t>Prestations de tiers (travaux externalisés) ;</w:t>
            </w:r>
          </w:p>
          <w:p w14:paraId="651AC9B2" w14:textId="77777777" w:rsidR="006F1C7A" w:rsidRPr="002B4AA2" w:rsidRDefault="006F1C7A" w:rsidP="00A60A58">
            <w:pPr>
              <w:pStyle w:val="Contenudetableau"/>
              <w:rPr>
                <w:color w:val="0000FF"/>
                <w:lang w:val="fr-BE"/>
              </w:rPr>
            </w:pPr>
          </w:p>
          <w:p w14:paraId="7B27C7D8" w14:textId="6D4C8B29" w:rsidR="006F1C7A" w:rsidRPr="002B4AA2" w:rsidRDefault="006F1C7A" w:rsidP="00A60A58">
            <w:pPr>
              <w:rPr>
                <w:color w:val="0000FF"/>
              </w:rPr>
            </w:pPr>
            <w:r w:rsidRPr="002B4AA2">
              <w:rPr>
                <w:b/>
                <w:bCs/>
                <w:color w:val="0000FF"/>
                <w:u w:val="single"/>
              </w:rPr>
              <w:t>ATTENTION</w:t>
            </w:r>
            <w:r w:rsidRPr="003A2128">
              <w:rPr>
                <w:b/>
                <w:bCs/>
                <w:color w:val="0000FF"/>
              </w:rPr>
              <w:t> </w:t>
            </w:r>
            <w:r w:rsidRPr="002B4AA2">
              <w:rPr>
                <w:b/>
                <w:bCs/>
                <w:color w:val="0000FF"/>
              </w:rPr>
              <w:t xml:space="preserve">: </w:t>
            </w:r>
            <w:r w:rsidRPr="002B4AA2">
              <w:rPr>
                <w:bCs/>
                <w:color w:val="0000FF"/>
              </w:rPr>
              <w:t>Joindre en annexe </w:t>
            </w:r>
            <w:r w:rsidRPr="002B4AA2">
              <w:rPr>
                <w:color w:val="0000FF"/>
              </w:rPr>
              <w:t>les cahiers des charges et les soumissions d'offres des sous-traitants.</w:t>
            </w:r>
          </w:p>
          <w:p w14:paraId="4D83CA26" w14:textId="77777777" w:rsidR="006F1C7A" w:rsidRDefault="006F1C7A" w:rsidP="00A60A58">
            <w:pPr>
              <w:rPr>
                <w:color w:val="0000FF"/>
              </w:rPr>
            </w:pPr>
            <w:r w:rsidRPr="002B4AA2">
              <w:rPr>
                <w:color w:val="0000FF"/>
              </w:rPr>
              <w:t>Si applicable, veuillez différencier les dépenses couvertes par Innoviris des frais couverts par l’entreprise elle-même (par exemple si le budget total dépasse 100.000€) ou par d’autres subventions.</w:t>
            </w:r>
          </w:p>
          <w:p w14:paraId="73DBC66B" w14:textId="77777777" w:rsidR="00BC2136" w:rsidRDefault="00BC2136" w:rsidP="00BC2136">
            <w:pPr>
              <w:pStyle w:val="Contenudetableau"/>
              <w:snapToGrid w:val="0"/>
              <w:rPr>
                <w:color w:val="0000FF"/>
                <w:lang w:val="fr-FR"/>
              </w:rPr>
            </w:pPr>
            <w:r w:rsidRPr="006159FC">
              <w:rPr>
                <w:b/>
                <w:bCs/>
                <w:color w:val="0000FF"/>
                <w:u w:val="single"/>
                <w:lang w:val="fr-BE"/>
              </w:rPr>
              <w:t>ATTENTION</w:t>
            </w:r>
            <w:r w:rsidRPr="006159FC">
              <w:rPr>
                <w:b/>
                <w:bCs/>
                <w:color w:val="0000FF"/>
                <w:lang w:val="fr-BE"/>
              </w:rPr>
              <w:t> :</w:t>
            </w:r>
            <w:r w:rsidRPr="006159FC">
              <w:rPr>
                <w:bCs/>
                <w:color w:val="0000FF"/>
                <w:lang w:val="fr-BE"/>
              </w:rPr>
              <w:t xml:space="preserve"> </w:t>
            </w:r>
            <w:r w:rsidRPr="006159FC">
              <w:rPr>
                <w:color w:val="0000FF"/>
                <w:lang w:val="fr-FR"/>
              </w:rPr>
              <w:t>Si le montant total de votre projet excède votre demande de financement, précisez avec quels fonds vous pourvoirez au solde.</w:t>
            </w:r>
          </w:p>
          <w:p w14:paraId="402AA001" w14:textId="05AFA2FB" w:rsidR="00BC2136" w:rsidRPr="00BC2136" w:rsidRDefault="00BC2136" w:rsidP="00BC2136">
            <w:pPr>
              <w:pStyle w:val="Contenudetableau"/>
              <w:snapToGrid w:val="0"/>
              <w:rPr>
                <w:color w:val="0000FF"/>
                <w:lang w:val="fr-FR"/>
              </w:rPr>
            </w:pPr>
          </w:p>
        </w:tc>
      </w:tr>
    </w:tbl>
    <w:p w14:paraId="1EF61ACD" w14:textId="77777777" w:rsidR="00CA1262" w:rsidRPr="002B4AA2" w:rsidRDefault="00CA1262" w:rsidP="006F1C7A">
      <w:pPr>
        <w:pStyle w:val="Textbodybulleted"/>
        <w:ind w:left="0" w:firstLine="0"/>
        <w:rPr>
          <w:lang w:val="fr-BE"/>
        </w:rPr>
      </w:pPr>
    </w:p>
    <w:p w14:paraId="076D5596" w14:textId="179C663C" w:rsidR="006F1C7A" w:rsidRPr="002B4AA2" w:rsidRDefault="00CA1262" w:rsidP="006F1C7A">
      <w:pPr>
        <w:pStyle w:val="Corpsdetexte"/>
        <w:spacing w:after="0" w:line="288" w:lineRule="auto"/>
        <w:jc w:val="center"/>
      </w:pPr>
      <w:bookmarkStart w:id="58" w:name="_MON_1490688028"/>
      <w:bookmarkEnd w:id="58"/>
      <w:r w:rsidRPr="00CA1262">
        <w:rPr>
          <w:noProof/>
        </w:rPr>
        <w:drawing>
          <wp:inline distT="0" distB="0" distL="0" distR="0" wp14:anchorId="18319D32" wp14:editId="4E4F16C1">
            <wp:extent cx="5343525" cy="5376517"/>
            <wp:effectExtent l="0" t="0" r="0" b="0"/>
            <wp:docPr id="1298172779"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44413" cy="5377410"/>
                    </a:xfrm>
                    <a:prstGeom prst="rect">
                      <a:avLst/>
                    </a:prstGeom>
                    <a:noFill/>
                    <a:ln>
                      <a:noFill/>
                    </a:ln>
                  </pic:spPr>
                </pic:pic>
              </a:graphicData>
            </a:graphic>
          </wp:inline>
        </w:drawing>
      </w:r>
      <w:r w:rsidR="006F1C7A">
        <w:rPr>
          <w:rFonts w:ascii="Calibri" w:hAnsi="Calibri"/>
          <w:noProof/>
          <w:sz w:val="22"/>
        </w:rPr>
        <mc:AlternateContent>
          <mc:Choice Requires="wps">
            <w:drawing>
              <wp:anchor distT="0" distB="0" distL="114300" distR="114300" simplePos="0" relativeHeight="251659264" behindDoc="0" locked="0" layoutInCell="1" allowOverlap="1" wp14:anchorId="47C734F4" wp14:editId="36D5893F">
                <wp:simplePos x="0" y="0"/>
                <wp:positionH relativeFrom="column">
                  <wp:posOffset>0</wp:posOffset>
                </wp:positionH>
                <wp:positionV relativeFrom="paragraph">
                  <wp:posOffset>0</wp:posOffset>
                </wp:positionV>
                <wp:extent cx="635000" cy="635000"/>
                <wp:effectExtent l="19050" t="19050" r="12700" b="12700"/>
                <wp:wrapNone/>
                <wp:docPr id="1" name="Rectangle 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70B208" id="Rectangle 1"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">
                <v:stroke joinstyle="round"/>
                <o:lock v:ext="edit" selection="t"/>
              </v:rect>
            </w:pict>
          </mc:Fallback>
        </mc:AlternateContent>
      </w:r>
    </w:p>
    <w:p w14:paraId="755B7850" w14:textId="77777777" w:rsidR="00BC2136" w:rsidRDefault="00BC2136" w:rsidP="00BC2136">
      <w:pPr>
        <w:pStyle w:val="Corpsdetexte"/>
        <w:widowControl w:val="0"/>
        <w:pBdr>
          <w:top w:val="none" w:sz="4" w:space="0" w:color="000000"/>
          <w:left w:val="none" w:sz="4" w:space="0" w:color="000000"/>
          <w:bottom w:val="none" w:sz="4" w:space="0" w:color="000000"/>
          <w:right w:val="none" w:sz="4" w:space="0" w:color="000000"/>
          <w:between w:val="none" w:sz="4" w:space="0" w:color="000000"/>
        </w:pBdr>
        <w:spacing w:after="0" w:line="288" w:lineRule="auto"/>
        <w:ind w:left="720"/>
        <w:jc w:val="both"/>
      </w:pPr>
    </w:p>
    <w:p w14:paraId="087921EE" w14:textId="6C96EEFE" w:rsidR="006F1C7A" w:rsidRDefault="006F1C7A" w:rsidP="00607B43">
      <w:pPr>
        <w:pStyle w:val="Corpsdetexte"/>
        <w:widowControl w:val="0"/>
        <w:numPr>
          <w:ilvl w:val="0"/>
          <w:numId w:val="13"/>
        </w:numPr>
        <w:pBdr>
          <w:top w:val="none" w:sz="4" w:space="0" w:color="000000"/>
          <w:left w:val="none" w:sz="4" w:space="0" w:color="000000"/>
          <w:bottom w:val="none" w:sz="4" w:space="0" w:color="000000"/>
          <w:right w:val="none" w:sz="4" w:space="0" w:color="000000"/>
          <w:between w:val="none" w:sz="4" w:space="0" w:color="000000"/>
        </w:pBdr>
        <w:spacing w:after="0" w:line="288" w:lineRule="auto"/>
        <w:jc w:val="both"/>
      </w:pPr>
      <w:r w:rsidRPr="002B4AA2">
        <w:t>Justifiez en quelques mots les frais annoncés aux rubriques 2 ; 3 et 5 du budget :</w:t>
      </w:r>
    </w:p>
    <w:p w14:paraId="5A08C724" w14:textId="77777777" w:rsidR="00BC2136" w:rsidRDefault="00BC2136" w:rsidP="00BC2136">
      <w:pPr>
        <w:pStyle w:val="Corpsdetexte"/>
        <w:widowControl w:val="0"/>
        <w:pBdr>
          <w:top w:val="none" w:sz="4" w:space="0" w:color="000000"/>
          <w:left w:val="none" w:sz="4" w:space="0" w:color="000000"/>
          <w:bottom w:val="none" w:sz="4" w:space="0" w:color="000000"/>
          <w:right w:val="none" w:sz="4" w:space="0" w:color="000000"/>
          <w:between w:val="none" w:sz="4" w:space="0" w:color="000000"/>
        </w:pBdr>
        <w:spacing w:after="0" w:line="288" w:lineRule="auto"/>
        <w:ind w:left="720"/>
        <w:jc w:val="both"/>
      </w:pPr>
    </w:p>
    <w:p w14:paraId="51901FD1" w14:textId="0ABCEDF6" w:rsidR="00214D89" w:rsidRPr="006159FC" w:rsidRDefault="00573BDD" w:rsidP="00607B43">
      <w:pPr>
        <w:pStyle w:val="Contenudetableau"/>
        <w:numPr>
          <w:ilvl w:val="0"/>
          <w:numId w:val="13"/>
        </w:numPr>
        <w:snapToGrid w:val="0"/>
        <w:rPr>
          <w:lang w:val="fr-FR"/>
        </w:rPr>
      </w:pPr>
      <w:r w:rsidRPr="006159FC">
        <w:rPr>
          <w:lang w:val="fr-FR"/>
        </w:rPr>
        <w:t>Si le montant total de votre projet excède votre demande de financement, précisez avec quels fonds vous pourvoirez au solde :</w:t>
      </w:r>
    </w:p>
    <w:p w14:paraId="1B527EFD" w14:textId="626EE7C3" w:rsidR="00CA1262" w:rsidRDefault="00CA1262">
      <w:r>
        <w:br w:type="page"/>
      </w:r>
    </w:p>
    <w:p w14:paraId="53BE1402" w14:textId="77777777" w:rsidR="00214D89" w:rsidRDefault="00214D89" w:rsidP="00E1436C">
      <w:pPr>
        <w:ind w:left="360"/>
      </w:pPr>
    </w:p>
    <w:p w14:paraId="65D4A011" w14:textId="78768AD5" w:rsidR="00214D89" w:rsidRDefault="00214D89" w:rsidP="00E1436C">
      <w:pPr>
        <w:pStyle w:val="Titre1"/>
        <w:tabs>
          <w:tab w:val="clear" w:pos="432"/>
          <w:tab w:val="num" w:pos="792"/>
        </w:tabs>
        <w:ind w:left="360"/>
      </w:pPr>
      <w:r>
        <w:br/>
      </w:r>
      <w:bookmarkStart w:id="59" w:name="_Toc80701367"/>
      <w:r>
        <w:t>Valorisation du projet</w:t>
      </w:r>
      <w:bookmarkEnd w:id="59"/>
    </w:p>
    <w:p w14:paraId="25DC9BC9" w14:textId="77777777" w:rsidR="00AE4316" w:rsidRDefault="00AE4316" w:rsidP="00AE4316">
      <w:pPr>
        <w:sectPr w:rsidR="00AE4316" w:rsidSect="00AE4316">
          <w:pgSz w:w="11906" w:h="16838" w:code="9"/>
          <w:pgMar w:top="1418" w:right="1418" w:bottom="1418" w:left="1418" w:header="709" w:footer="709" w:gutter="0"/>
          <w:cols w:space="708"/>
          <w:vAlign w:val="center"/>
          <w:docGrid w:linePitch="360"/>
        </w:sectPr>
      </w:pPr>
    </w:p>
    <w:p w14:paraId="58213907" w14:textId="145F7CC4" w:rsidR="001B5BFA" w:rsidRPr="00D82A7F" w:rsidRDefault="009958A5" w:rsidP="003A2128">
      <w:pPr>
        <w:pStyle w:val="Titre2"/>
        <w:ind w:left="576"/>
      </w:pPr>
      <w:bookmarkStart w:id="60" w:name="_Toc80701368"/>
      <w:r>
        <w:lastRenderedPageBreak/>
        <w:t>Potentiel de création de valeur</w:t>
      </w:r>
      <w:bookmarkEnd w:id="60"/>
      <w:r w:rsidR="00D82A7F">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C24DF3" w14:paraId="2C2691CF" w14:textId="77777777" w:rsidTr="003A212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04578218" w14:textId="77777777" w:rsidR="00C24DF3" w:rsidRDefault="00C24DF3" w:rsidP="00887EBC">
            <w:pPr>
              <w:pStyle w:val="Contenudetableau"/>
              <w:snapToGrid w:val="0"/>
            </w:pPr>
            <w:r>
              <w:rPr>
                <w:b/>
                <w:bCs/>
                <w:color w:val="0000FF"/>
                <w:lang w:val="fr-FR"/>
              </w:rPr>
              <w:t>Notice explicative à effacer</w:t>
            </w:r>
          </w:p>
        </w:tc>
      </w:tr>
      <w:tr w:rsidR="00C24DF3" w:rsidRPr="00AA4591" w14:paraId="3E2F7A02" w14:textId="77777777" w:rsidTr="003A2128">
        <w:tc>
          <w:tcPr>
            <w:tcW w:w="9498" w:type="dxa"/>
            <w:tcBorders>
              <w:left w:val="single" w:sz="1" w:space="0" w:color="000000"/>
              <w:bottom w:val="single" w:sz="1" w:space="0" w:color="000000"/>
              <w:right w:val="single" w:sz="1" w:space="0" w:color="000000"/>
            </w:tcBorders>
            <w:shd w:val="clear" w:color="auto" w:fill="auto"/>
          </w:tcPr>
          <w:p w14:paraId="3431B383" w14:textId="77777777" w:rsidR="009E5A86" w:rsidRPr="00325907" w:rsidRDefault="009E5A86" w:rsidP="00BF4D7E">
            <w:r w:rsidRPr="00BF4D7E">
              <w:rPr>
                <w:rFonts w:eastAsia="Arial" w:cs="Arial"/>
                <w:color w:val="0000FF"/>
              </w:rPr>
              <w:t xml:space="preserve">Présentez ici la manière dont vous avez construit votre proposition de valeur, indépendamment des inconnues restant à tester dans le cadre du projet. Présentez les avantages supposés de votre innovation </w:t>
            </w:r>
            <w:r w:rsidRPr="00325907">
              <w:rPr>
                <w:rFonts w:eastAsia="Arial" w:cs="Arial"/>
                <w:color w:val="0000FF"/>
              </w:rPr>
              <w:t>par rapport aux produits ou services actuels.</w:t>
            </w:r>
          </w:p>
          <w:p w14:paraId="71C0673A" w14:textId="5FEE7BCF" w:rsidR="009E5A86" w:rsidRPr="00325907" w:rsidRDefault="009E5A86" w:rsidP="00BF4D7E">
            <w:pPr>
              <w:rPr>
                <w:rFonts w:eastAsia="Arial" w:cs="Arial"/>
                <w:color w:val="0000FF"/>
              </w:rPr>
            </w:pPr>
            <w:r w:rsidRPr="00325907">
              <w:rPr>
                <w:rFonts w:eastAsia="Arial" w:cs="Arial"/>
                <w:color w:val="0000FF"/>
              </w:rPr>
              <w:t>Décrivez également l’ampleur du besoin social adress</w:t>
            </w:r>
            <w:r w:rsidR="00BF4D7E" w:rsidRPr="00325907">
              <w:rPr>
                <w:rFonts w:eastAsia="Arial" w:cs="Arial"/>
                <w:color w:val="0000FF"/>
              </w:rPr>
              <w:t>é, et</w:t>
            </w:r>
            <w:r w:rsidRPr="00325907">
              <w:rPr>
                <w:rFonts w:eastAsia="Arial" w:cs="Arial"/>
                <w:color w:val="0000FF"/>
              </w:rPr>
              <w:t xml:space="preserve"> les potentielles barrières </w:t>
            </w:r>
            <w:r w:rsidR="00BF4D7E" w:rsidRPr="00325907">
              <w:rPr>
                <w:rFonts w:eastAsia="Arial" w:cs="Arial"/>
                <w:color w:val="0000FF"/>
              </w:rPr>
              <w:t>pour</w:t>
            </w:r>
            <w:r w:rsidRPr="00325907">
              <w:rPr>
                <w:rFonts w:eastAsia="Arial" w:cs="Arial"/>
                <w:color w:val="0000FF"/>
              </w:rPr>
              <w:t xml:space="preserve"> accéder aux bénéficiaires visés</w:t>
            </w:r>
            <w:r w:rsidR="00BF4D7E" w:rsidRPr="00325907">
              <w:rPr>
                <w:rFonts w:eastAsia="Arial" w:cs="Arial"/>
                <w:color w:val="0000FF"/>
              </w:rPr>
              <w:t>.</w:t>
            </w:r>
          </w:p>
          <w:p w14:paraId="430BBA3B" w14:textId="6FAC925E" w:rsidR="008C7E6E" w:rsidRPr="00325907" w:rsidRDefault="008C7E6E" w:rsidP="00BF4D7E">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rPr>
            </w:pPr>
            <w:r w:rsidRPr="00325907">
              <w:rPr>
                <w:color w:val="0000FF"/>
              </w:rPr>
              <w:t>Détaillez et justifiez le positionnement stratégique et business dans lequel le produit/procédé/service socialement innovant s’inscrit (identification du marché et des besoins des bénéficiaires/</w:t>
            </w:r>
            <w:proofErr w:type="spellStart"/>
            <w:r w:rsidRPr="00325907">
              <w:rPr>
                <w:color w:val="0000FF"/>
              </w:rPr>
              <w:t>client.</w:t>
            </w:r>
            <w:proofErr w:type="gramStart"/>
            <w:r w:rsidRPr="00325907">
              <w:rPr>
                <w:color w:val="0000FF"/>
              </w:rPr>
              <w:t>e.s</w:t>
            </w:r>
            <w:proofErr w:type="spellEnd"/>
            <w:proofErr w:type="gramEnd"/>
            <w:r w:rsidRPr="00325907">
              <w:rPr>
                <w:color w:val="0000FF"/>
              </w:rPr>
              <w:t>/</w:t>
            </w:r>
            <w:proofErr w:type="spellStart"/>
            <w:r w:rsidRPr="00325907">
              <w:rPr>
                <w:color w:val="0000FF"/>
              </w:rPr>
              <w:t>usager.ère.s</w:t>
            </w:r>
            <w:proofErr w:type="spellEnd"/>
            <w:r w:rsidRPr="00325907">
              <w:rPr>
                <w:color w:val="0000FF"/>
              </w:rPr>
              <w:t>, intégration envisagée du produit/procédé/service socialement innovant développé dans l’offre globale de l’entreprise, enjeux stratégiques, etc.).</w:t>
            </w:r>
          </w:p>
          <w:p w14:paraId="69B9571D" w14:textId="19ED3559" w:rsidR="00B461D1" w:rsidRPr="008C7E6E" w:rsidRDefault="009E5A86" w:rsidP="00BF4D7E">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rPr>
            </w:pPr>
            <w:r w:rsidRPr="00325907">
              <w:rPr>
                <w:rFonts w:eastAsia="Arial" w:cs="Arial"/>
                <w:color w:val="0000FF"/>
              </w:rPr>
              <w:t xml:space="preserve">Expliquez </w:t>
            </w:r>
            <w:r w:rsidR="00BF4D7E" w:rsidRPr="00325907">
              <w:rPr>
                <w:rFonts w:eastAsia="Arial" w:cs="Arial"/>
                <w:color w:val="0000FF"/>
              </w:rPr>
              <w:t xml:space="preserve">ainsi </w:t>
            </w:r>
            <w:r w:rsidRPr="00325907">
              <w:rPr>
                <w:rFonts w:eastAsia="Arial" w:cs="Arial"/>
                <w:color w:val="0000FF"/>
              </w:rPr>
              <w:t>concrètement la pertinence du projet socialement innovant sur la pérennité de l’entreprise, sur son niveau de main-d’œuvre, sur son ancrage bruxellois, sur son rayonnement éventuel à l’échelon national ou international</w:t>
            </w:r>
            <w:r w:rsidR="008C7E6E" w:rsidRPr="00325907">
              <w:rPr>
                <w:rFonts w:eastAsia="Arial" w:cs="Arial"/>
                <w:color w:val="0000FF"/>
              </w:rPr>
              <w:t xml:space="preserve">, </w:t>
            </w:r>
            <w:r w:rsidR="00BF4D7E" w:rsidRPr="00325907">
              <w:rPr>
                <w:rFonts w:eastAsia="Arial" w:cs="Arial"/>
                <w:color w:val="0000FF"/>
              </w:rPr>
              <w:t xml:space="preserve">et </w:t>
            </w:r>
            <w:r w:rsidR="008C7E6E" w:rsidRPr="00325907">
              <w:rPr>
                <w:rFonts w:eastAsia="Arial" w:cs="Arial"/>
                <w:color w:val="0000FF"/>
              </w:rPr>
              <w:t xml:space="preserve">sur son </w:t>
            </w:r>
            <w:r w:rsidR="00594B33" w:rsidRPr="00325907">
              <w:rPr>
                <w:rFonts w:eastAsia="Arial" w:cs="Arial"/>
                <w:color w:val="0000FF"/>
              </w:rPr>
              <w:t xml:space="preserve">éventuel </w:t>
            </w:r>
            <w:r w:rsidR="008C7E6E" w:rsidRPr="00325907">
              <w:rPr>
                <w:rFonts w:eastAsia="Arial" w:cs="Arial"/>
                <w:color w:val="0000FF"/>
              </w:rPr>
              <w:t>potentiel de réplicabilité.</w:t>
            </w:r>
          </w:p>
          <w:p w14:paraId="4F16F12F" w14:textId="632DA900" w:rsidR="00B461D1" w:rsidRPr="00B461D1" w:rsidRDefault="00B461D1" w:rsidP="009E5A86">
            <w:pPr>
              <w:pStyle w:val="Contenudetableau"/>
              <w:snapToGrid w:val="0"/>
              <w:rPr>
                <w:rFonts w:eastAsia="Arial" w:cs="Arial"/>
                <w:color w:val="0000FF"/>
                <w:lang w:val="fr-BE"/>
              </w:rPr>
            </w:pPr>
          </w:p>
        </w:tc>
      </w:tr>
    </w:tbl>
    <w:p w14:paraId="63DCABD6" w14:textId="1F60B1F8" w:rsidR="00C24DF3" w:rsidRDefault="00C24DF3" w:rsidP="00E1436C">
      <w:pPr>
        <w:ind w:left="927"/>
        <w:rPr>
          <w:rFonts w:cs="Arial"/>
          <w:b/>
        </w:rPr>
      </w:pPr>
    </w:p>
    <w:p w14:paraId="774718FA" w14:textId="3CABCB23" w:rsidR="00464679" w:rsidRPr="00F17EC3" w:rsidRDefault="00464679" w:rsidP="003A2128">
      <w:pPr>
        <w:pStyle w:val="Titre2"/>
        <w:ind w:left="576"/>
      </w:pPr>
      <w:bookmarkStart w:id="61" w:name="_Toc80701369"/>
      <w:r w:rsidRPr="00C02BBF">
        <w:t>Business</w:t>
      </w:r>
      <w:r>
        <w:t xml:space="preserve"> Plan/Business model</w:t>
      </w:r>
      <w:bookmarkEnd w:id="61"/>
      <w: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464679" w14:paraId="02E7C9C4" w14:textId="77777777" w:rsidTr="003A212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7D961D1C" w14:textId="77777777" w:rsidR="00464679" w:rsidRDefault="00464679" w:rsidP="00A60A58">
            <w:pPr>
              <w:pStyle w:val="Contenudetableau"/>
              <w:snapToGrid w:val="0"/>
            </w:pPr>
            <w:r>
              <w:rPr>
                <w:b/>
                <w:bCs/>
                <w:color w:val="0000FF"/>
                <w:lang w:val="fr-FR"/>
              </w:rPr>
              <w:t>Notice explicative à effacer</w:t>
            </w:r>
          </w:p>
        </w:tc>
      </w:tr>
      <w:tr w:rsidR="00464679" w:rsidRPr="00AD01F4" w14:paraId="5748376B" w14:textId="77777777" w:rsidTr="003A2128">
        <w:tc>
          <w:tcPr>
            <w:tcW w:w="9498" w:type="dxa"/>
            <w:tcBorders>
              <w:left w:val="single" w:sz="1" w:space="0" w:color="000000"/>
              <w:bottom w:val="single" w:sz="1" w:space="0" w:color="000000"/>
              <w:right w:val="single" w:sz="1" w:space="0" w:color="000000"/>
            </w:tcBorders>
            <w:shd w:val="clear" w:color="auto" w:fill="auto"/>
          </w:tcPr>
          <w:p w14:paraId="11340ACB" w14:textId="77777777" w:rsidR="00464679" w:rsidRDefault="00464679" w:rsidP="00A60A58">
            <w:pPr>
              <w:rPr>
                <w:rFonts w:eastAsia="Arial" w:cs="Arial"/>
                <w:color w:val="0000FF"/>
              </w:rPr>
            </w:pPr>
            <w:r>
              <w:rPr>
                <w:rFonts w:eastAsia="Arial" w:cs="Arial"/>
                <w:color w:val="0000FF"/>
              </w:rPr>
              <w:t xml:space="preserve">Expliquez de manière détaillée le business model envisagé, la taille du marché visé, ainsi que les hypothèses de travail à tester dans le cadre de l’évaluation de la faisabilité et la validation commerciale. A ce titre, des outils comme le social </w:t>
            </w:r>
            <w:proofErr w:type="spellStart"/>
            <w:r>
              <w:rPr>
                <w:rFonts w:eastAsia="Arial" w:cs="Arial"/>
                <w:color w:val="0000FF"/>
              </w:rPr>
              <w:t>lean</w:t>
            </w:r>
            <w:proofErr w:type="spellEnd"/>
            <w:r>
              <w:rPr>
                <w:rFonts w:eastAsia="Arial" w:cs="Arial"/>
                <w:color w:val="0000FF"/>
              </w:rPr>
              <w:t xml:space="preserve"> </w:t>
            </w:r>
            <w:proofErr w:type="spellStart"/>
            <w:r>
              <w:rPr>
                <w:rFonts w:eastAsia="Arial" w:cs="Arial"/>
                <w:color w:val="0000FF"/>
              </w:rPr>
              <w:t>canvas</w:t>
            </w:r>
            <w:proofErr w:type="spellEnd"/>
            <w:r>
              <w:rPr>
                <w:rFonts w:eastAsia="Arial" w:cs="Arial"/>
                <w:color w:val="0000FF"/>
              </w:rPr>
              <w:t xml:space="preserve">, business model canevas, le value proposition canevas ou le social business plan peuvent vous aider dans votre démarche. </w:t>
            </w:r>
          </w:p>
          <w:p w14:paraId="148ED622" w14:textId="77777777" w:rsidR="00464679" w:rsidRDefault="00464679" w:rsidP="00A60A58">
            <w:pPr>
              <w:widowControl w:val="0"/>
              <w:suppressAutoHyphens/>
              <w:spacing w:after="0" w:line="240" w:lineRule="auto"/>
              <w:jc w:val="both"/>
              <w:rPr>
                <w:rFonts w:eastAsia="Arial" w:cs="Arial"/>
                <w:color w:val="0000FF"/>
              </w:rPr>
            </w:pPr>
            <w:r>
              <w:rPr>
                <w:rFonts w:eastAsia="Arial" w:cs="Arial"/>
                <w:color w:val="0000FF"/>
              </w:rPr>
              <w:t>Précisez quels sont les principaux groupes cibles (par exemple, les jeunes chômeurs, les PME, les demandeurs d'asile, etc.) du projet proposé et comment ils bénéficieront des réalisations et résultats attendus.</w:t>
            </w:r>
          </w:p>
          <w:p w14:paraId="46B98C4D" w14:textId="77777777" w:rsidR="00464679" w:rsidRPr="00A155AC" w:rsidRDefault="00464679" w:rsidP="00A60A58">
            <w:pPr>
              <w:widowControl w:val="0"/>
              <w:suppressAutoHyphens/>
              <w:spacing w:after="0" w:line="240" w:lineRule="auto"/>
              <w:jc w:val="both"/>
              <w:rPr>
                <w:color w:val="0000FF"/>
                <w:lang w:val="fr-FR"/>
              </w:rPr>
            </w:pPr>
          </w:p>
        </w:tc>
      </w:tr>
    </w:tbl>
    <w:p w14:paraId="5B982818" w14:textId="77777777" w:rsidR="00464679" w:rsidRDefault="00464679" w:rsidP="00E1436C">
      <w:pPr>
        <w:ind w:left="927"/>
        <w:rPr>
          <w:rFonts w:cs="Arial"/>
          <w:b/>
        </w:rPr>
      </w:pPr>
    </w:p>
    <w:p w14:paraId="2D2A9AFE" w14:textId="40461595" w:rsidR="00614390" w:rsidRPr="00614390" w:rsidRDefault="00214D89" w:rsidP="003A2128">
      <w:pPr>
        <w:pStyle w:val="Titre2"/>
        <w:ind w:left="576"/>
      </w:pPr>
      <w:bookmarkStart w:id="62" w:name="_Toc80187013"/>
      <w:bookmarkStart w:id="63" w:name="_Toc80187067"/>
      <w:bookmarkStart w:id="64" w:name="_Toc80188470"/>
      <w:bookmarkStart w:id="65" w:name="_Toc80188525"/>
      <w:bookmarkStart w:id="66" w:name="_Toc80189097"/>
      <w:bookmarkStart w:id="67" w:name="_Toc80701370"/>
      <w:bookmarkEnd w:id="62"/>
      <w:bookmarkEnd w:id="63"/>
      <w:bookmarkEnd w:id="64"/>
      <w:bookmarkEnd w:id="65"/>
      <w:bookmarkEnd w:id="66"/>
      <w:r>
        <w:t>Plan financier</w:t>
      </w:r>
      <w:bookmarkEnd w:id="67"/>
      <w:r w:rsidR="00D82A7F">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614390" w14:paraId="6B0BA9D0" w14:textId="77777777" w:rsidTr="003A212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317EDDB1" w14:textId="77777777" w:rsidR="00614390" w:rsidRDefault="00614390" w:rsidP="00887EBC">
            <w:pPr>
              <w:pStyle w:val="Contenudetableau"/>
              <w:snapToGrid w:val="0"/>
            </w:pPr>
            <w:r>
              <w:rPr>
                <w:b/>
                <w:bCs/>
                <w:color w:val="0000FF"/>
                <w:lang w:val="fr-FR"/>
              </w:rPr>
              <w:t>Notice explicative à effacer</w:t>
            </w:r>
          </w:p>
        </w:tc>
      </w:tr>
      <w:tr w:rsidR="00614390" w:rsidRPr="00CD2BB2" w14:paraId="7654DD4C" w14:textId="77777777" w:rsidTr="003A2128">
        <w:tc>
          <w:tcPr>
            <w:tcW w:w="9498" w:type="dxa"/>
            <w:tcBorders>
              <w:left w:val="single" w:sz="1" w:space="0" w:color="000000"/>
              <w:bottom w:val="single" w:sz="1" w:space="0" w:color="000000"/>
              <w:right w:val="single" w:sz="1" w:space="0" w:color="000000"/>
            </w:tcBorders>
            <w:shd w:val="clear" w:color="auto" w:fill="auto"/>
          </w:tcPr>
          <w:p w14:paraId="3FE95B00" w14:textId="28E1D683" w:rsidR="001B6C00" w:rsidRPr="004B6329" w:rsidRDefault="004B6329" w:rsidP="004B6329">
            <w:pPr>
              <w:rPr>
                <w:color w:val="0000FF"/>
                <w:lang w:val="fr-FR"/>
              </w:rPr>
            </w:pPr>
            <w:r>
              <w:rPr>
                <w:rFonts w:eastAsia="Arial" w:cs="Arial"/>
                <w:color w:val="0000FF"/>
              </w:rPr>
              <w:t>Fournissez ici ou en annexe un plan financier complet (3 ans minimum), en prenant soin de commenter ses hypothèses de construction, de mettre en lumière les inconnues à tester dans le cadre de du projet ainsi que leur traduction en termes d’impact potentiel sur la situation financière globale de l’entreprise</w:t>
            </w:r>
          </w:p>
        </w:tc>
      </w:tr>
    </w:tbl>
    <w:p w14:paraId="10141E1B" w14:textId="77777777" w:rsidR="001B5BFA" w:rsidRPr="001B5BFA" w:rsidRDefault="001B5BFA" w:rsidP="003A2128"/>
    <w:p w14:paraId="04C36E93" w14:textId="3184BD41" w:rsidR="00BE3986" w:rsidRDefault="00214D89" w:rsidP="003A2128">
      <w:pPr>
        <w:pStyle w:val="Titre2"/>
        <w:ind w:left="576"/>
      </w:pPr>
      <w:bookmarkStart w:id="68" w:name="_Toc80187022"/>
      <w:bookmarkStart w:id="69" w:name="_Toc80187076"/>
      <w:bookmarkStart w:id="70" w:name="_Toc80188479"/>
      <w:bookmarkStart w:id="71" w:name="_Toc80188534"/>
      <w:bookmarkStart w:id="72" w:name="_Toc80189106"/>
      <w:bookmarkStart w:id="73" w:name="_Toc80187023"/>
      <w:bookmarkStart w:id="74" w:name="_Toc80187077"/>
      <w:bookmarkStart w:id="75" w:name="_Toc80188480"/>
      <w:bookmarkStart w:id="76" w:name="_Toc80188535"/>
      <w:bookmarkStart w:id="77" w:name="_Toc80189107"/>
      <w:bookmarkStart w:id="78" w:name="_Toc80187024"/>
      <w:bookmarkStart w:id="79" w:name="_Toc80187078"/>
      <w:bookmarkStart w:id="80" w:name="_Toc80188481"/>
      <w:bookmarkStart w:id="81" w:name="_Toc80188536"/>
      <w:bookmarkStart w:id="82" w:name="_Toc80189108"/>
      <w:bookmarkStart w:id="83" w:name="_Toc80701371"/>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t>Valorisation du projet en RBC</w:t>
      </w:r>
      <w:bookmarkEnd w:id="83"/>
      <w:r w:rsidR="00D82A7F">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E3986" w14:paraId="32A67E8D" w14:textId="77777777" w:rsidTr="003A212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0763A46" w14:textId="77777777" w:rsidR="00BE3986" w:rsidRDefault="00BE3986" w:rsidP="00887EBC">
            <w:pPr>
              <w:pStyle w:val="Contenudetableau"/>
              <w:snapToGrid w:val="0"/>
            </w:pPr>
            <w:r>
              <w:rPr>
                <w:b/>
                <w:bCs/>
                <w:color w:val="0000FF"/>
                <w:lang w:val="fr-FR"/>
              </w:rPr>
              <w:t>Notice explicative à effacer</w:t>
            </w:r>
          </w:p>
        </w:tc>
      </w:tr>
      <w:tr w:rsidR="00BE3986" w:rsidRPr="00AD01F4" w14:paraId="3225F7CA" w14:textId="77777777" w:rsidTr="003A2128">
        <w:tc>
          <w:tcPr>
            <w:tcW w:w="9498" w:type="dxa"/>
            <w:tcBorders>
              <w:left w:val="single" w:sz="1" w:space="0" w:color="000000"/>
              <w:bottom w:val="single" w:sz="1" w:space="0" w:color="000000"/>
              <w:right w:val="single" w:sz="1" w:space="0" w:color="000000"/>
            </w:tcBorders>
            <w:shd w:val="clear" w:color="auto" w:fill="auto"/>
          </w:tcPr>
          <w:p w14:paraId="26646D8D" w14:textId="77777777" w:rsidR="00B411E9" w:rsidRDefault="00B411E9" w:rsidP="00B411E9">
            <w:pPr>
              <w:pStyle w:val="Contenudetableau"/>
              <w:snapToGrid w:val="0"/>
              <w:rPr>
                <w:b/>
                <w:bCs/>
                <w:color w:val="0000FF"/>
                <w:lang w:val="fr-FR"/>
              </w:rPr>
            </w:pPr>
            <w:r w:rsidRPr="008D23C5">
              <w:rPr>
                <w:b/>
                <w:bCs/>
                <w:color w:val="0000FF"/>
                <w:lang w:val="fr-FR"/>
              </w:rPr>
              <w:t>Impact social</w:t>
            </w:r>
            <w:r>
              <w:rPr>
                <w:b/>
                <w:bCs/>
                <w:color w:val="0000FF"/>
                <w:lang w:val="fr-FR"/>
              </w:rPr>
              <w:t>,</w:t>
            </w:r>
            <w:r w:rsidRPr="008D23C5">
              <w:rPr>
                <w:b/>
                <w:bCs/>
                <w:color w:val="0000FF"/>
                <w:lang w:val="fr-FR"/>
              </w:rPr>
              <w:t xml:space="preserve"> environnemental</w:t>
            </w:r>
            <w:r>
              <w:rPr>
                <w:b/>
                <w:bCs/>
                <w:color w:val="0000FF"/>
                <w:lang w:val="fr-FR"/>
              </w:rPr>
              <w:t xml:space="preserve"> et</w:t>
            </w:r>
            <w:r w:rsidRPr="008D23C5">
              <w:rPr>
                <w:b/>
                <w:bCs/>
                <w:color w:val="0000FF"/>
                <w:lang w:val="fr-FR"/>
              </w:rPr>
              <w:t xml:space="preserve"> sur l’écosystème bruxellois</w:t>
            </w:r>
            <w:r>
              <w:rPr>
                <w:b/>
                <w:bCs/>
                <w:color w:val="0000FF"/>
                <w:lang w:val="fr-FR"/>
              </w:rPr>
              <w:t xml:space="preserve"> </w:t>
            </w:r>
          </w:p>
          <w:p w14:paraId="75CB7BB5" w14:textId="77777777" w:rsidR="00B411E9" w:rsidRDefault="00B411E9" w:rsidP="00B411E9">
            <w:pPr>
              <w:pStyle w:val="Contenudetableau"/>
              <w:snapToGrid w:val="0"/>
              <w:rPr>
                <w:color w:val="0000FF"/>
                <w:lang w:val="fr-FR"/>
              </w:rPr>
            </w:pPr>
          </w:p>
          <w:p w14:paraId="1A55C585" w14:textId="77777777" w:rsidR="00B411E9" w:rsidRDefault="00B411E9" w:rsidP="00B411E9">
            <w:pPr>
              <w:pStyle w:val="Contenudetableau"/>
              <w:snapToGrid w:val="0"/>
              <w:rPr>
                <w:color w:val="0000FF"/>
                <w:lang w:val="fr-FR"/>
              </w:rPr>
            </w:pPr>
            <w:r>
              <w:rPr>
                <w:color w:val="0000FF"/>
                <w:lang w:val="fr-FR"/>
              </w:rPr>
              <w:t xml:space="preserve">Décrivez ici les impacts positifs et négatifs </w:t>
            </w:r>
            <w:r w:rsidRPr="00A03CE8">
              <w:rPr>
                <w:color w:val="0000FF"/>
                <w:lang w:val="fr-FR"/>
              </w:rPr>
              <w:t xml:space="preserve">du produit/service/procédé au cœur du projet </w:t>
            </w:r>
            <w:r>
              <w:rPr>
                <w:color w:val="0000FF"/>
                <w:lang w:val="fr-FR"/>
              </w:rPr>
              <w:t>du point de vue :</w:t>
            </w:r>
          </w:p>
          <w:p w14:paraId="67872F0B" w14:textId="77777777" w:rsidR="00B411E9" w:rsidRDefault="00B411E9" w:rsidP="00B411E9">
            <w:pPr>
              <w:pStyle w:val="Contenudetableau"/>
              <w:snapToGrid w:val="0"/>
              <w:rPr>
                <w:color w:val="0000FF"/>
                <w:lang w:val="fr-FR"/>
              </w:rPr>
            </w:pPr>
          </w:p>
          <w:p w14:paraId="4824ADE2" w14:textId="77777777" w:rsidR="00B411E9" w:rsidRDefault="00B411E9" w:rsidP="00607B43">
            <w:pPr>
              <w:pStyle w:val="Contenudetableau"/>
              <w:numPr>
                <w:ilvl w:val="0"/>
                <w:numId w:val="5"/>
              </w:numPr>
              <w:snapToGrid w:val="0"/>
              <w:rPr>
                <w:color w:val="0000FF"/>
                <w:lang w:val="fr-FR"/>
              </w:rPr>
            </w:pPr>
            <w:r>
              <w:rPr>
                <w:b/>
                <w:bCs/>
                <w:color w:val="0000FF"/>
                <w:lang w:val="fr-FR"/>
              </w:rPr>
              <w:t>S</w:t>
            </w:r>
            <w:r w:rsidRPr="00286F0B">
              <w:rPr>
                <w:b/>
                <w:bCs/>
                <w:color w:val="0000FF"/>
                <w:lang w:val="fr-FR"/>
              </w:rPr>
              <w:t>ocial</w:t>
            </w:r>
            <w:r>
              <w:rPr>
                <w:color w:val="0000FF"/>
                <w:lang w:val="fr-FR"/>
              </w:rPr>
              <w:t> (impact sur les inégalités, sur les conditions de travail, sur les emplois ancrés sur le territoire, impact sur le bien-être des individus et leur santé …)</w:t>
            </w:r>
          </w:p>
          <w:p w14:paraId="422F9EBA" w14:textId="77777777" w:rsidR="00B411E9" w:rsidRDefault="00B411E9" w:rsidP="00B411E9">
            <w:pPr>
              <w:pStyle w:val="Contenudetableau"/>
              <w:snapToGrid w:val="0"/>
              <w:ind w:left="720"/>
              <w:rPr>
                <w:color w:val="0000FF"/>
                <w:lang w:val="fr-FR"/>
              </w:rPr>
            </w:pPr>
          </w:p>
          <w:p w14:paraId="37E9276D" w14:textId="55140D08" w:rsidR="00B411E9" w:rsidRPr="00007B23" w:rsidRDefault="00B411E9" w:rsidP="00607B43">
            <w:pPr>
              <w:pStyle w:val="Contenudetableau"/>
              <w:numPr>
                <w:ilvl w:val="0"/>
                <w:numId w:val="5"/>
              </w:numPr>
              <w:snapToGrid w:val="0"/>
              <w:rPr>
                <w:color w:val="0000FF"/>
                <w:lang w:val="fr-FR"/>
              </w:rPr>
            </w:pPr>
            <w:r>
              <w:rPr>
                <w:b/>
                <w:bCs/>
                <w:color w:val="0000FF"/>
                <w:lang w:val="fr-FR"/>
              </w:rPr>
              <w:lastRenderedPageBreak/>
              <w:t>Environnemental</w:t>
            </w:r>
            <w:r w:rsidRPr="00286F0B">
              <w:rPr>
                <w:b/>
                <w:bCs/>
                <w:color w:val="0000FF"/>
                <w:lang w:val="fr-FR"/>
              </w:rPr>
              <w:t> </w:t>
            </w:r>
            <w:r>
              <w:rPr>
                <w:color w:val="0000FF"/>
                <w:lang w:val="fr-FR"/>
              </w:rPr>
              <w:t>: (impact sur</w:t>
            </w:r>
            <w:r w:rsidRPr="0038645A">
              <w:rPr>
                <w:color w:val="0000FF"/>
                <w:lang w:val="fr-FR"/>
              </w:rPr>
              <w:t xml:space="preserve"> la consommation d’énergie et de ressources</w:t>
            </w:r>
            <w:r>
              <w:rPr>
                <w:color w:val="0000FF"/>
                <w:lang w:val="fr-FR"/>
              </w:rPr>
              <w:t>, développement ou utilisation d’énergie renouvelable, impact sur les écosystèmes, sur le changement climatique,</w:t>
            </w:r>
            <w:r w:rsidRPr="00007B23">
              <w:rPr>
                <w:color w:val="0000FF"/>
                <w:lang w:val="fr-FR"/>
              </w:rPr>
              <w:t xml:space="preserve"> </w:t>
            </w:r>
            <w:r>
              <w:rPr>
                <w:color w:val="0000FF"/>
                <w:lang w:val="fr-FR"/>
              </w:rPr>
              <w:t>impact sur la production</w:t>
            </w:r>
            <w:r w:rsidRPr="00007B23">
              <w:rPr>
                <w:color w:val="0000FF"/>
                <w:lang w:val="fr-FR"/>
              </w:rPr>
              <w:t xml:space="preserve">, </w:t>
            </w:r>
            <w:r>
              <w:rPr>
                <w:color w:val="0000FF"/>
                <w:lang w:val="fr-FR"/>
              </w:rPr>
              <w:t xml:space="preserve">le </w:t>
            </w:r>
            <w:r w:rsidRPr="00007B23">
              <w:rPr>
                <w:color w:val="0000FF"/>
                <w:lang w:val="fr-FR"/>
              </w:rPr>
              <w:t>réemploi ou</w:t>
            </w:r>
            <w:r>
              <w:rPr>
                <w:color w:val="0000FF"/>
                <w:lang w:val="fr-FR"/>
              </w:rPr>
              <w:t xml:space="preserve"> le</w:t>
            </w:r>
            <w:r w:rsidRPr="00007B23">
              <w:rPr>
                <w:color w:val="0000FF"/>
                <w:lang w:val="fr-FR"/>
              </w:rPr>
              <w:t xml:space="preserve"> recyclage des déchets </w:t>
            </w:r>
            <w:r w:rsidR="00614A7B" w:rsidRPr="00007B23">
              <w:rPr>
                <w:color w:val="0000FF"/>
                <w:lang w:val="fr-FR"/>
              </w:rPr>
              <w:t>…)</w:t>
            </w:r>
          </w:p>
          <w:p w14:paraId="069A62FB" w14:textId="77777777" w:rsidR="00B411E9" w:rsidRDefault="00B411E9" w:rsidP="00B411E9">
            <w:pPr>
              <w:pStyle w:val="Contenudetableau"/>
              <w:snapToGrid w:val="0"/>
              <w:ind w:left="720"/>
              <w:rPr>
                <w:color w:val="0000FF"/>
                <w:lang w:val="fr-FR"/>
              </w:rPr>
            </w:pPr>
          </w:p>
          <w:p w14:paraId="2F367C6E" w14:textId="2938306E" w:rsidR="00A8183C" w:rsidRDefault="00B411E9" w:rsidP="00607B43">
            <w:pPr>
              <w:pStyle w:val="Paragraphedeliste"/>
              <w:widowControl w:val="0"/>
              <w:numPr>
                <w:ilvl w:val="0"/>
                <w:numId w:val="5"/>
              </w:numPr>
              <w:suppressAutoHyphens/>
              <w:spacing w:after="0" w:line="240" w:lineRule="auto"/>
              <w:jc w:val="both"/>
              <w:rPr>
                <w:color w:val="0000FF"/>
                <w:lang w:val="fr-FR"/>
              </w:rPr>
            </w:pPr>
            <w:r w:rsidRPr="00F61F91">
              <w:rPr>
                <w:b/>
                <w:bCs/>
                <w:color w:val="0000FF"/>
                <w:lang w:val="fr-FR"/>
              </w:rPr>
              <w:t>Ecosystème régional</w:t>
            </w:r>
            <w:r w:rsidRPr="00F61F91">
              <w:rPr>
                <w:color w:val="0000FF"/>
                <w:lang w:val="fr-FR"/>
              </w:rPr>
              <w:t xml:space="preserve"> (collaboration avec des partenaires bruxellois et l’écosystème local, création et valorisation d’expertises/spécificités bruxelloises, création de communautés d’utilisateurs locales, développement d’un secteur nouveau à impact positif</w:t>
            </w:r>
            <w:r>
              <w:rPr>
                <w:color w:val="0000FF"/>
                <w:lang w:val="fr-FR"/>
              </w:rPr>
              <w:t xml:space="preserve"> </w:t>
            </w:r>
            <w:r w:rsidR="00614A7B">
              <w:rPr>
                <w:color w:val="0000FF"/>
                <w:lang w:val="fr-FR"/>
              </w:rPr>
              <w:t>…)</w:t>
            </w:r>
          </w:p>
          <w:p w14:paraId="6BA6C13A" w14:textId="77777777" w:rsidR="00AC45B7" w:rsidRPr="00AC45B7" w:rsidRDefault="00AC45B7" w:rsidP="00AC45B7">
            <w:pPr>
              <w:widowControl w:val="0"/>
              <w:suppressAutoHyphens/>
              <w:spacing w:after="0" w:line="240" w:lineRule="auto"/>
              <w:jc w:val="both"/>
              <w:rPr>
                <w:color w:val="0000FF"/>
                <w:lang w:val="fr-FR"/>
              </w:rPr>
            </w:pPr>
          </w:p>
          <w:p w14:paraId="53DFD7E4" w14:textId="0588C339" w:rsidR="00A8183C" w:rsidRDefault="00A8183C" w:rsidP="00A8183C">
            <w:pPr>
              <w:widowControl w:val="0"/>
              <w:suppressAutoHyphens/>
              <w:spacing w:after="0" w:line="240" w:lineRule="auto"/>
              <w:jc w:val="both"/>
              <w:rPr>
                <w:rFonts w:eastAsia="Arial" w:cs="Arial"/>
                <w:color w:val="0000FF"/>
              </w:rPr>
            </w:pPr>
            <w:r>
              <w:rPr>
                <w:rFonts w:eastAsia="Arial" w:cs="Arial"/>
                <w:color w:val="0000FF"/>
              </w:rPr>
              <w:t xml:space="preserve">Pour ces différents aspects, vous pouvez également vous référer aux </w:t>
            </w:r>
            <w:proofErr w:type="spellStart"/>
            <w:r>
              <w:rPr>
                <w:rFonts w:eastAsia="Arial" w:cs="Arial"/>
                <w:color w:val="0000FF"/>
              </w:rPr>
              <w:t>SDGs</w:t>
            </w:r>
            <w:proofErr w:type="spellEnd"/>
            <w:r>
              <w:rPr>
                <w:rFonts w:eastAsia="Arial" w:cs="Arial"/>
                <w:color w:val="0000FF"/>
              </w:rPr>
              <w:t xml:space="preserve"> (</w:t>
            </w:r>
            <w:proofErr w:type="spellStart"/>
            <w:r>
              <w:rPr>
                <w:rFonts w:eastAsia="Arial" w:cs="Arial"/>
                <w:color w:val="0000FF"/>
              </w:rPr>
              <w:t>sustainable</w:t>
            </w:r>
            <w:proofErr w:type="spellEnd"/>
            <w:r>
              <w:rPr>
                <w:rFonts w:eastAsia="Arial" w:cs="Arial"/>
                <w:color w:val="0000FF"/>
              </w:rPr>
              <w:t xml:space="preserve"> </w:t>
            </w:r>
            <w:proofErr w:type="spellStart"/>
            <w:r>
              <w:rPr>
                <w:rFonts w:eastAsia="Arial" w:cs="Arial"/>
                <w:color w:val="0000FF"/>
              </w:rPr>
              <w:t>development</w:t>
            </w:r>
            <w:proofErr w:type="spellEnd"/>
            <w:r>
              <w:rPr>
                <w:rFonts w:eastAsia="Arial" w:cs="Arial"/>
                <w:color w:val="0000FF"/>
              </w:rPr>
              <w:t xml:space="preserve"> goals).</w:t>
            </w:r>
            <w:r w:rsidR="006426A2">
              <w:rPr>
                <w:rFonts w:eastAsia="Arial" w:cs="Arial"/>
                <w:color w:val="0000FF"/>
              </w:rPr>
              <w:t xml:space="preserve"> Si pertinent, décrivez le plan de communication des résultats obtenus.</w:t>
            </w:r>
          </w:p>
          <w:p w14:paraId="5D0F61C0" w14:textId="481E779F" w:rsidR="00A8183C" w:rsidRPr="00A8183C" w:rsidRDefault="00A8183C" w:rsidP="00A8183C">
            <w:pPr>
              <w:widowControl w:val="0"/>
              <w:suppressAutoHyphens/>
              <w:spacing w:after="0" w:line="240" w:lineRule="auto"/>
              <w:jc w:val="both"/>
              <w:rPr>
                <w:color w:val="0000FF"/>
                <w:lang w:val="fr-FR"/>
              </w:rPr>
            </w:pPr>
          </w:p>
        </w:tc>
      </w:tr>
    </w:tbl>
    <w:p w14:paraId="52C8E190" w14:textId="240C71E3" w:rsidR="002C569B" w:rsidRDefault="002C569B" w:rsidP="003A2128">
      <w:pPr>
        <w:rPr>
          <w:rFonts w:cs="Arial"/>
          <w:b/>
        </w:rPr>
      </w:pPr>
    </w:p>
    <w:p w14:paraId="444672AD" w14:textId="66635221" w:rsidR="00CC02A0" w:rsidRPr="00325907" w:rsidRDefault="00CC02A0" w:rsidP="00607B43">
      <w:pPr>
        <w:pStyle w:val="Contenudetableau"/>
        <w:numPr>
          <w:ilvl w:val="0"/>
          <w:numId w:val="5"/>
        </w:numPr>
        <w:snapToGrid w:val="0"/>
        <w:rPr>
          <w:lang w:val="fr-FR"/>
        </w:rPr>
      </w:pPr>
      <w:r w:rsidRPr="00325907">
        <w:rPr>
          <w:b/>
          <w:bCs/>
          <w:lang w:val="fr-FR"/>
        </w:rPr>
        <w:t>Social</w:t>
      </w:r>
      <w:r w:rsidR="002F17AC" w:rsidRPr="00325907">
        <w:rPr>
          <w:lang w:val="fr-FR"/>
        </w:rPr>
        <w:t> :</w:t>
      </w:r>
    </w:p>
    <w:p w14:paraId="5DAA3E2C" w14:textId="77777777" w:rsidR="00CC02A0" w:rsidRPr="00325907" w:rsidRDefault="00CC02A0" w:rsidP="00CC02A0">
      <w:pPr>
        <w:pStyle w:val="Contenudetableau"/>
        <w:snapToGrid w:val="0"/>
        <w:ind w:left="720"/>
        <w:rPr>
          <w:lang w:val="fr-FR"/>
        </w:rPr>
      </w:pPr>
    </w:p>
    <w:p w14:paraId="4E9A6B04" w14:textId="5EE274B4" w:rsidR="00CC02A0" w:rsidRPr="00325907" w:rsidRDefault="00CC02A0" w:rsidP="00607B43">
      <w:pPr>
        <w:pStyle w:val="Contenudetableau"/>
        <w:numPr>
          <w:ilvl w:val="0"/>
          <w:numId w:val="5"/>
        </w:numPr>
        <w:snapToGrid w:val="0"/>
        <w:rPr>
          <w:lang w:val="fr-FR"/>
        </w:rPr>
      </w:pPr>
      <w:r w:rsidRPr="00325907">
        <w:rPr>
          <w:b/>
          <w:bCs/>
          <w:lang w:val="fr-FR"/>
        </w:rPr>
        <w:t>Environnemental</w:t>
      </w:r>
      <w:r w:rsidR="002F17AC" w:rsidRPr="00325907">
        <w:rPr>
          <w:b/>
          <w:bCs/>
          <w:lang w:val="fr-FR"/>
        </w:rPr>
        <w:t> :</w:t>
      </w:r>
      <w:r w:rsidR="008F55F6" w:rsidRPr="00325907">
        <w:rPr>
          <w:b/>
          <w:bCs/>
          <w:lang w:val="fr-FR"/>
        </w:rPr>
        <w:br/>
      </w:r>
    </w:p>
    <w:p w14:paraId="7C1549DE" w14:textId="007624BC" w:rsidR="00B659AC" w:rsidRPr="00325907" w:rsidRDefault="00CC02A0" w:rsidP="00607B43">
      <w:pPr>
        <w:pStyle w:val="Contenudetableau"/>
        <w:numPr>
          <w:ilvl w:val="0"/>
          <w:numId w:val="5"/>
        </w:numPr>
        <w:snapToGrid w:val="0"/>
        <w:rPr>
          <w:lang w:val="fr-FR"/>
        </w:rPr>
      </w:pPr>
      <w:r w:rsidRPr="00325907">
        <w:rPr>
          <w:b/>
          <w:bCs/>
          <w:lang w:val="fr-FR"/>
        </w:rPr>
        <w:t>Ecosystème régional</w:t>
      </w:r>
      <w:r w:rsidR="002F17AC" w:rsidRPr="00325907">
        <w:rPr>
          <w:lang w:val="fr-FR"/>
        </w:rPr>
        <w:t> :</w:t>
      </w:r>
    </w:p>
    <w:p w14:paraId="70A83C3C" w14:textId="011BC402" w:rsidR="00214D89" w:rsidRDefault="00214D89" w:rsidP="00E1436C">
      <w:pPr>
        <w:ind w:left="360"/>
      </w:pPr>
      <w:r>
        <w:br w:type="page"/>
      </w:r>
    </w:p>
    <w:p w14:paraId="3C6E44A7" w14:textId="77777777" w:rsidR="00AE4316" w:rsidRDefault="00AE4316" w:rsidP="00AE4316">
      <w:pPr>
        <w:pStyle w:val="Titre1"/>
        <w:numPr>
          <w:ilvl w:val="0"/>
          <w:numId w:val="0"/>
        </w:numPr>
        <w:jc w:val="left"/>
        <w:sectPr w:rsidR="00AE4316" w:rsidSect="00D96C25">
          <w:pgSz w:w="11906" w:h="16838" w:code="9"/>
          <w:pgMar w:top="1418" w:right="1418" w:bottom="1418" w:left="1418" w:header="709" w:footer="709" w:gutter="0"/>
          <w:cols w:space="708"/>
          <w:docGrid w:linePitch="360"/>
        </w:sectPr>
      </w:pPr>
    </w:p>
    <w:p w14:paraId="7552D9F2" w14:textId="415030D5" w:rsidR="00214D89" w:rsidRDefault="00214D89" w:rsidP="00E1436C">
      <w:pPr>
        <w:pStyle w:val="Titre1"/>
        <w:tabs>
          <w:tab w:val="clear" w:pos="432"/>
          <w:tab w:val="num" w:pos="792"/>
        </w:tabs>
        <w:ind w:left="360"/>
      </w:pPr>
      <w:r>
        <w:lastRenderedPageBreak/>
        <w:br/>
      </w:r>
      <w:bookmarkStart w:id="84" w:name="_Toc80701372"/>
      <w:r w:rsidRPr="00214D89">
        <w:t>Test d’égalité des chances</w:t>
      </w:r>
      <w:bookmarkEnd w:id="84"/>
    </w:p>
    <w:p w14:paraId="217EAA29" w14:textId="13529A60" w:rsidR="00214D89" w:rsidRDefault="00214D89" w:rsidP="00E1436C">
      <w:pPr>
        <w:ind w:left="360"/>
      </w:pPr>
      <w:r>
        <w:br w:type="page"/>
      </w:r>
    </w:p>
    <w:p w14:paraId="2F17E352" w14:textId="77777777" w:rsidR="00AE4316" w:rsidRDefault="00AE4316" w:rsidP="003A2128">
      <w:pPr>
        <w:pStyle w:val="Titre2"/>
        <w:ind w:left="576"/>
        <w:sectPr w:rsidR="00AE4316" w:rsidSect="00AE4316">
          <w:pgSz w:w="11906" w:h="16838" w:code="9"/>
          <w:pgMar w:top="1418" w:right="1418" w:bottom="1418" w:left="1418" w:header="709" w:footer="709" w:gutter="0"/>
          <w:cols w:space="708"/>
          <w:vAlign w:val="center"/>
          <w:docGrid w:linePitch="360"/>
        </w:sectPr>
      </w:pPr>
    </w:p>
    <w:p w14:paraId="142B64E3" w14:textId="6D4C9C5F" w:rsidR="00F5159E" w:rsidRDefault="00214D89" w:rsidP="003A2128">
      <w:pPr>
        <w:pStyle w:val="Titre2"/>
        <w:ind w:left="576"/>
      </w:pPr>
      <w:bookmarkStart w:id="85" w:name="_Toc80701373"/>
      <w:r>
        <w:lastRenderedPageBreak/>
        <w:t>Test d’égalité des chances</w:t>
      </w:r>
      <w:bookmarkEnd w:id="85"/>
      <w:r w:rsidR="00531580">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F5159E" w14:paraId="7F5E1937" w14:textId="77777777" w:rsidTr="003A2128">
        <w:tc>
          <w:tcPr>
            <w:tcW w:w="9498" w:type="dxa"/>
            <w:shd w:val="clear" w:color="auto" w:fill="auto"/>
          </w:tcPr>
          <w:p w14:paraId="7B3019E3" w14:textId="77777777" w:rsidR="00F5159E" w:rsidRDefault="00F5159E" w:rsidP="00887EBC">
            <w:pPr>
              <w:pStyle w:val="Contenudetableau"/>
              <w:rPr>
                <w:lang w:val="fr-BE"/>
              </w:rPr>
            </w:pPr>
            <w:r>
              <w:rPr>
                <w:b/>
                <w:bCs/>
                <w:color w:val="0000FF"/>
                <w:lang w:val="fr-BE"/>
              </w:rPr>
              <w:t>Notice explicative à effacer</w:t>
            </w:r>
          </w:p>
        </w:tc>
      </w:tr>
      <w:tr w:rsidR="00F5159E" w14:paraId="382D2D0B" w14:textId="77777777" w:rsidTr="003A2128">
        <w:tc>
          <w:tcPr>
            <w:tcW w:w="9498" w:type="dxa"/>
            <w:shd w:val="clear" w:color="auto" w:fill="auto"/>
          </w:tcPr>
          <w:p w14:paraId="57FA47A5" w14:textId="77777777" w:rsidR="00F5159E" w:rsidRDefault="00F5159E" w:rsidP="00887EBC">
            <w:pPr>
              <w:pStyle w:val="Answers"/>
              <w:ind w:left="0"/>
              <w:rPr>
                <w:b/>
                <w:color w:val="0000FF"/>
                <w:lang w:val="fr-BE"/>
              </w:rPr>
            </w:pPr>
            <w:r>
              <w:rPr>
                <w:b/>
                <w:color w:val="0000FF"/>
                <w:lang w:val="fr-BE"/>
              </w:rPr>
              <w:t>A compléter uniquement si votre demande de subvention est supérieure à 30.000 EUR.</w:t>
            </w:r>
          </w:p>
          <w:p w14:paraId="379B57BD" w14:textId="6C9EB7D1" w:rsidR="00F5159E" w:rsidRDefault="00F5159E" w:rsidP="00887EBC">
            <w:pPr>
              <w:pStyle w:val="Answers"/>
              <w:ind w:left="0"/>
              <w:rPr>
                <w:bCs/>
                <w:color w:val="0000FF"/>
                <w:lang w:val="fr-BE"/>
              </w:rPr>
            </w:pPr>
            <w:r>
              <w:rPr>
                <w:bCs/>
                <w:color w:val="0000FF"/>
                <w:lang w:val="fr-BE"/>
              </w:rPr>
              <w:t>Dans l’hypothèse où les Cabinets ministériels et/ou le Gouvernement de la Région de Bruxelles-Capitale valide la présente demande, le subside qui vous sera octroyé devra être soumis au test « Egalité des Chances ». Depuis le 1er mars 2019, ce test doit obligatoirement être complété pour tous les projets d’arrêtés visant l’attribution d’une subvention dont le montant dépasse les 30.000 EUR.</w:t>
            </w:r>
          </w:p>
          <w:p w14:paraId="1FFEADA9" w14:textId="77777777" w:rsidR="00F5159E" w:rsidRDefault="00F5159E" w:rsidP="00887EBC">
            <w:pPr>
              <w:pStyle w:val="Answers"/>
              <w:ind w:left="0"/>
              <w:rPr>
                <w:bCs/>
                <w:color w:val="0000FF"/>
                <w:lang w:val="fr-BE"/>
              </w:rPr>
            </w:pPr>
          </w:p>
          <w:p w14:paraId="5D81BC7C" w14:textId="0E93F854" w:rsidR="00F5159E" w:rsidRDefault="00F5159E" w:rsidP="00887EBC">
            <w:pPr>
              <w:pStyle w:val="Answers"/>
              <w:ind w:left="0"/>
              <w:rPr>
                <w:bCs/>
                <w:color w:val="0000FF"/>
                <w:lang w:val="fr-BE"/>
              </w:rPr>
            </w:pPr>
            <w:r>
              <w:rPr>
                <w:bCs/>
                <w:color w:val="0000FF"/>
                <w:lang w:val="fr-BE"/>
              </w:rPr>
              <w:t>Le test « Egalité des chances » est un nouvel outil mis en place par la Région afin de vérifier l’impact des mesures politiques sur différents groupes de la population dont la situation et les besoins spécifiques ne sont parfois pas pris en compte.</w:t>
            </w:r>
          </w:p>
          <w:p w14:paraId="5DAA668F" w14:textId="77777777" w:rsidR="00340E77" w:rsidRDefault="00340E77" w:rsidP="00887EBC">
            <w:pPr>
              <w:pStyle w:val="Answers"/>
              <w:ind w:left="0"/>
              <w:rPr>
                <w:bCs/>
                <w:color w:val="0000FF"/>
                <w:lang w:val="fr-BE"/>
              </w:rPr>
            </w:pPr>
          </w:p>
          <w:p w14:paraId="5528BE2F" w14:textId="6A8949E6" w:rsidR="00F5159E" w:rsidRDefault="00F5159E" w:rsidP="00887EBC">
            <w:pPr>
              <w:pStyle w:val="Answers"/>
              <w:ind w:left="0"/>
              <w:rPr>
                <w:bCs/>
                <w:color w:val="0000FF"/>
                <w:lang w:val="fr-BE"/>
              </w:rPr>
            </w:pPr>
            <w:r>
              <w:rPr>
                <w:bCs/>
                <w:color w:val="0000FF"/>
                <w:lang w:val="fr-BE"/>
              </w:rPr>
              <w:t>Pour plus d’informations, vous pouvez visiter les liens suivants :</w:t>
            </w:r>
          </w:p>
          <w:p w14:paraId="1714E273" w14:textId="2FE4DA11" w:rsidR="00F5159E" w:rsidRDefault="00000000" w:rsidP="00887EBC">
            <w:pPr>
              <w:pStyle w:val="Answers"/>
              <w:ind w:left="0"/>
              <w:rPr>
                <w:bCs/>
                <w:color w:val="0000FF"/>
                <w:lang w:val="fr-BE"/>
              </w:rPr>
            </w:pPr>
            <w:hyperlink r:id="rId15" w:history="1">
              <w:r w:rsidR="00F5159E" w:rsidRPr="00242239">
                <w:rPr>
                  <w:rStyle w:val="Lienhypertexte"/>
                  <w:bCs/>
                  <w:lang w:val="fr-BE"/>
                </w:rPr>
                <w:t>http://test.equal.brussels/</w:t>
              </w:r>
            </w:hyperlink>
            <w:r w:rsidR="00F5159E">
              <w:rPr>
                <w:bCs/>
                <w:color w:val="0000FF"/>
                <w:lang w:val="fr-BE"/>
              </w:rPr>
              <w:t xml:space="preserve">  </w:t>
            </w:r>
          </w:p>
          <w:p w14:paraId="798E8C06" w14:textId="77777777" w:rsidR="00F5159E" w:rsidRDefault="00F5159E" w:rsidP="00887EBC">
            <w:pPr>
              <w:pStyle w:val="Answers"/>
              <w:ind w:left="0"/>
              <w:rPr>
                <w:bCs/>
                <w:color w:val="0000FF"/>
                <w:lang w:val="fr-BE"/>
              </w:rPr>
            </w:pPr>
          </w:p>
          <w:p w14:paraId="434B3B42" w14:textId="0F118645" w:rsidR="00F5159E" w:rsidRPr="00F5159E" w:rsidRDefault="00F5159E" w:rsidP="00F5159E">
            <w:pPr>
              <w:pStyle w:val="Answers"/>
              <w:ind w:left="0"/>
              <w:rPr>
                <w:bCs/>
                <w:color w:val="0000FF"/>
                <w:lang w:val="fr-BE"/>
              </w:rPr>
            </w:pPr>
            <w:r>
              <w:rPr>
                <w:bCs/>
                <w:color w:val="0000FF"/>
                <w:lang w:val="fr-BE"/>
              </w:rPr>
              <w:t>Afin de nous aider à compléter le test au mieux, veuillez répondre aux questions posées dans les sections suivantes de façon la plus claire et synthétique possible.</w:t>
            </w:r>
          </w:p>
        </w:tc>
      </w:tr>
    </w:tbl>
    <w:p w14:paraId="65920A36" w14:textId="77777777" w:rsidR="00F5159E" w:rsidRPr="00F5159E" w:rsidRDefault="00F5159E" w:rsidP="00E1436C">
      <w:pPr>
        <w:ind w:left="360"/>
      </w:pPr>
    </w:p>
    <w:p w14:paraId="116F3A6E" w14:textId="37B062E7" w:rsidR="00F927B1" w:rsidRPr="00F62ABC" w:rsidRDefault="00214D89" w:rsidP="003A2128">
      <w:pPr>
        <w:pStyle w:val="Titre2"/>
        <w:ind w:left="576"/>
      </w:pPr>
      <w:bookmarkStart w:id="86" w:name="_Toc80701374"/>
      <w:r>
        <w:t>Impact du projet sur l’un (ou plusieurs) des critères suivants</w:t>
      </w:r>
      <w:bookmarkEnd w:id="86"/>
      <w:r w:rsidR="00531580">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F927B1" w14:paraId="5A4F0DE8" w14:textId="77777777" w:rsidTr="003A2128">
        <w:tc>
          <w:tcPr>
            <w:tcW w:w="9498" w:type="dxa"/>
            <w:shd w:val="clear" w:color="auto" w:fill="auto"/>
          </w:tcPr>
          <w:p w14:paraId="14A00791" w14:textId="77777777" w:rsidR="00F927B1" w:rsidRDefault="00F927B1" w:rsidP="00887EBC">
            <w:pPr>
              <w:pStyle w:val="Contenudetableau"/>
              <w:rPr>
                <w:lang w:val="fr-BE"/>
              </w:rPr>
            </w:pPr>
            <w:r>
              <w:rPr>
                <w:b/>
                <w:bCs/>
                <w:color w:val="0000FF"/>
                <w:lang w:val="fr-BE"/>
              </w:rPr>
              <w:t>Notice explicative à effacer</w:t>
            </w:r>
          </w:p>
        </w:tc>
      </w:tr>
      <w:tr w:rsidR="00F927B1" w14:paraId="0D99A733" w14:textId="77777777" w:rsidTr="003A2128">
        <w:tc>
          <w:tcPr>
            <w:tcW w:w="9498" w:type="dxa"/>
            <w:shd w:val="clear" w:color="auto" w:fill="auto"/>
          </w:tcPr>
          <w:p w14:paraId="25D55B05" w14:textId="77777777" w:rsidR="00F927B1" w:rsidRDefault="00F927B1" w:rsidP="00887EBC">
            <w:pPr>
              <w:pStyle w:val="Contenudetableau"/>
              <w:rPr>
                <w:color w:val="0000FF"/>
                <w:lang w:val="fr-BE"/>
              </w:rPr>
            </w:pPr>
            <w:r>
              <w:rPr>
                <w:color w:val="0000FF"/>
                <w:lang w:val="fr-BE"/>
              </w:rPr>
              <w:t>Pour chacun des critères sélectionnés, expliquez :</w:t>
            </w:r>
          </w:p>
          <w:p w14:paraId="05118B36" w14:textId="77777777" w:rsidR="00F927B1" w:rsidRDefault="00F927B1" w:rsidP="00887EBC">
            <w:pPr>
              <w:pStyle w:val="Contenudetableau"/>
              <w:rPr>
                <w:color w:val="0000FF"/>
                <w:lang w:val="fr-BE"/>
              </w:rPr>
            </w:pPr>
            <w:r>
              <w:rPr>
                <w:color w:val="0000FF"/>
                <w:lang w:val="fr-BE"/>
              </w:rPr>
              <w:t>Comment avez-vous identifié les problématiques ou spécificités auxquelles peuvent être confrontées les per- sonnes sur base de l’un ou plusieurs de ces critères ?</w:t>
            </w:r>
          </w:p>
          <w:p w14:paraId="0D165988" w14:textId="77777777" w:rsidR="00F927B1" w:rsidRDefault="00F927B1" w:rsidP="00887EBC">
            <w:pPr>
              <w:pStyle w:val="Contenudetableau"/>
              <w:rPr>
                <w:color w:val="0000FF"/>
                <w:lang w:val="fr-BE"/>
              </w:rPr>
            </w:pPr>
            <w:r>
              <w:rPr>
                <w:color w:val="0000FF"/>
                <w:lang w:val="fr-BE"/>
              </w:rPr>
              <w:t>Citez les spécificités et/ou problématiques identifiées pour chaque critère coché.</w:t>
            </w:r>
          </w:p>
          <w:p w14:paraId="2D7571C0" w14:textId="77777777" w:rsidR="00F927B1" w:rsidRDefault="00F927B1" w:rsidP="00887EBC">
            <w:pPr>
              <w:pStyle w:val="Contenudetableau"/>
              <w:rPr>
                <w:lang w:val="fr-BE"/>
              </w:rPr>
            </w:pPr>
            <w:r>
              <w:rPr>
                <w:color w:val="0000FF"/>
                <w:lang w:val="fr-BE"/>
              </w:rPr>
              <w:t>Expliquez comment vous en avez tenu compte, ou mentionnez les phases (préparation, mise en œuvre, évaluation) de votre projet qui prennent en compte les problématiques et les spécificités liées à chaque critère coché.</w:t>
            </w:r>
          </w:p>
        </w:tc>
      </w:tr>
    </w:tbl>
    <w:p w14:paraId="7139E7F6" w14:textId="04CF1489" w:rsidR="00836FAA" w:rsidRDefault="00836FAA" w:rsidP="00E1436C">
      <w:pPr>
        <w:ind w:left="360"/>
      </w:pPr>
    </w:p>
    <w:p w14:paraId="76710625" w14:textId="77777777" w:rsidR="00F62ABC" w:rsidRDefault="00F62ABC" w:rsidP="003A2128">
      <w:pPr>
        <w:pStyle w:val="Corpsdetexte"/>
        <w:ind w:left="708"/>
        <w:rPr>
          <w:rFonts w:eastAsia="Webdings" w:cs="Arial"/>
        </w:rPr>
      </w:pPr>
      <w:r>
        <w:rPr>
          <w:rFonts w:ascii="Webdings" w:eastAsia="Webdings" w:hAnsi="Webdings" w:cs="Webdings"/>
        </w:rPr>
        <w:t></w:t>
      </w:r>
      <w:r>
        <w:rPr>
          <w:rFonts w:ascii="Webdings" w:eastAsia="Webdings" w:hAnsi="Webdings" w:cs="Webdings"/>
        </w:rPr>
        <w:t></w:t>
      </w:r>
      <w:r>
        <w:rPr>
          <w:rFonts w:eastAsia="Webdings" w:cs="Arial"/>
        </w:rPr>
        <w:t xml:space="preserve">Le genre </w:t>
      </w:r>
    </w:p>
    <w:p w14:paraId="6905BBE4" w14:textId="77777777" w:rsidR="00F62ABC" w:rsidRDefault="00F62ABC" w:rsidP="003A2128">
      <w:pPr>
        <w:pStyle w:val="Corpsdetexte"/>
        <w:ind w:left="708"/>
        <w:rPr>
          <w:rFonts w:eastAsia="Webdings" w:cs="Arial"/>
        </w:rPr>
      </w:pPr>
      <w:r>
        <w:rPr>
          <w:rFonts w:ascii="Webdings" w:eastAsia="Webdings" w:hAnsi="Webdings" w:cs="Webdings"/>
        </w:rPr>
        <w:t></w:t>
      </w:r>
      <w:r>
        <w:rPr>
          <w:rFonts w:ascii="Webdings" w:eastAsia="Webdings" w:hAnsi="Webdings" w:cs="Webdings"/>
        </w:rPr>
        <w:t></w:t>
      </w:r>
      <w:r>
        <w:rPr>
          <w:rFonts w:eastAsia="Webdings" w:cs="Arial"/>
        </w:rPr>
        <w:t>Le handicap</w:t>
      </w:r>
    </w:p>
    <w:p w14:paraId="1C05FCD0" w14:textId="77777777" w:rsidR="00F62ABC" w:rsidRDefault="00F62ABC" w:rsidP="003A2128">
      <w:pPr>
        <w:pStyle w:val="Corpsdetexte"/>
        <w:ind w:left="708"/>
        <w:rPr>
          <w:rFonts w:eastAsia="Webdings" w:cs="Arial"/>
        </w:rPr>
      </w:pPr>
      <w:r>
        <w:rPr>
          <w:rFonts w:ascii="Webdings" w:eastAsia="Webdings" w:hAnsi="Webdings" w:cs="Webdings"/>
        </w:rPr>
        <w:t></w:t>
      </w:r>
      <w:r>
        <w:rPr>
          <w:rFonts w:ascii="Webdings" w:eastAsia="Webdings" w:hAnsi="Webdings" w:cs="Webdings"/>
        </w:rPr>
        <w:t></w:t>
      </w:r>
      <w:r>
        <w:rPr>
          <w:rFonts w:eastAsia="Webdings" w:cs="Arial"/>
        </w:rPr>
        <w:t xml:space="preserve">L’origine ethnique et culturelle </w:t>
      </w:r>
    </w:p>
    <w:p w14:paraId="2CC06904" w14:textId="77777777" w:rsidR="00F62ABC" w:rsidRDefault="00F62ABC" w:rsidP="003A2128">
      <w:pPr>
        <w:pStyle w:val="Corpsdetexte"/>
        <w:ind w:left="708"/>
        <w:rPr>
          <w:rFonts w:eastAsia="Webdings" w:cs="Arial"/>
        </w:rPr>
      </w:pPr>
      <w:r>
        <w:rPr>
          <w:rFonts w:ascii="Webdings" w:eastAsia="Webdings" w:hAnsi="Webdings" w:cs="Webdings"/>
        </w:rPr>
        <w:t></w:t>
      </w:r>
      <w:r>
        <w:rPr>
          <w:rFonts w:ascii="Webdings" w:eastAsia="Webdings" w:hAnsi="Webdings" w:cs="Webdings"/>
        </w:rPr>
        <w:t></w:t>
      </w:r>
      <w:r>
        <w:rPr>
          <w:rFonts w:eastAsia="Webdings" w:cs="Arial"/>
        </w:rPr>
        <w:t xml:space="preserve">L’orientation sexuelle, l’identité et l’expression de genre </w:t>
      </w:r>
    </w:p>
    <w:p w14:paraId="6C8993CB" w14:textId="77777777" w:rsidR="00F62ABC" w:rsidRDefault="00F62ABC" w:rsidP="003A2128">
      <w:pPr>
        <w:pStyle w:val="Corpsdetexte"/>
        <w:ind w:left="708"/>
        <w:rPr>
          <w:rFonts w:eastAsia="Webdings" w:cs="Arial"/>
        </w:rPr>
      </w:pPr>
      <w:r>
        <w:rPr>
          <w:rFonts w:ascii="Webdings" w:eastAsia="Webdings" w:hAnsi="Webdings" w:cs="Webdings"/>
        </w:rPr>
        <w:t></w:t>
      </w:r>
      <w:r>
        <w:rPr>
          <w:rFonts w:ascii="Webdings" w:eastAsia="Webdings" w:hAnsi="Webdings" w:cs="Webdings"/>
        </w:rPr>
        <w:t></w:t>
      </w:r>
      <w:r>
        <w:rPr>
          <w:rFonts w:eastAsia="Webdings" w:cs="Arial"/>
        </w:rPr>
        <w:t>L’origine et la situation sociale</w:t>
      </w:r>
    </w:p>
    <w:p w14:paraId="17536C5E" w14:textId="77777777" w:rsidR="00F62ABC" w:rsidRPr="00836FAA" w:rsidRDefault="00F62ABC" w:rsidP="00E1436C">
      <w:pPr>
        <w:ind w:left="360"/>
      </w:pPr>
    </w:p>
    <w:p w14:paraId="03A42E59" w14:textId="61BF392E" w:rsidR="00C969D3" w:rsidRPr="00C969D3" w:rsidRDefault="00214D89" w:rsidP="003A2128">
      <w:pPr>
        <w:pStyle w:val="Titre2"/>
        <w:ind w:left="576"/>
      </w:pPr>
      <w:bookmarkStart w:id="87" w:name="_Toc80701375"/>
      <w:r>
        <w:t>Evaluation de l’impact du projet sur ces critères</w:t>
      </w:r>
      <w:bookmarkEnd w:id="87"/>
      <w:r w:rsidR="00531580">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C969D3" w14:paraId="5AD183B2" w14:textId="77777777" w:rsidTr="003A2128">
        <w:tc>
          <w:tcPr>
            <w:tcW w:w="9498" w:type="dxa"/>
            <w:shd w:val="clear" w:color="auto" w:fill="auto"/>
          </w:tcPr>
          <w:p w14:paraId="1E1D083B" w14:textId="77777777" w:rsidR="00C969D3" w:rsidRDefault="00C969D3" w:rsidP="00887EBC">
            <w:pPr>
              <w:pStyle w:val="Contenudetableau"/>
              <w:rPr>
                <w:lang w:val="fr-BE"/>
              </w:rPr>
            </w:pPr>
            <w:r>
              <w:rPr>
                <w:b/>
                <w:bCs/>
                <w:color w:val="0000FF"/>
                <w:lang w:val="fr-BE"/>
              </w:rPr>
              <w:t>Notice explicative à effacer</w:t>
            </w:r>
          </w:p>
        </w:tc>
      </w:tr>
      <w:tr w:rsidR="00C969D3" w14:paraId="014CAC02" w14:textId="77777777" w:rsidTr="003A2128">
        <w:tc>
          <w:tcPr>
            <w:tcW w:w="9498" w:type="dxa"/>
            <w:shd w:val="clear" w:color="auto" w:fill="auto"/>
          </w:tcPr>
          <w:p w14:paraId="32B6205A" w14:textId="77777777" w:rsidR="00C969D3" w:rsidRDefault="00C969D3" w:rsidP="00887EBC">
            <w:pPr>
              <w:pStyle w:val="Contenudetableau"/>
              <w:rPr>
                <w:color w:val="0000FF"/>
                <w:lang w:val="fr-BE"/>
              </w:rPr>
            </w:pPr>
            <w:r>
              <w:rPr>
                <w:color w:val="0000FF"/>
                <w:lang w:val="fr-BE"/>
              </w:rPr>
              <w:t>Evaluez l’impact de votre projet : positif, neutre, ou négatif.</w:t>
            </w:r>
          </w:p>
          <w:p w14:paraId="1003EAA0" w14:textId="77777777" w:rsidR="00C969D3" w:rsidRDefault="00C969D3" w:rsidP="00887EBC">
            <w:pPr>
              <w:pStyle w:val="Contenudetableau"/>
              <w:rPr>
                <w:lang w:val="fr-BE"/>
              </w:rPr>
            </w:pPr>
            <w:r>
              <w:rPr>
                <w:color w:val="0000FF"/>
                <w:lang w:val="fr-BE"/>
              </w:rPr>
              <w:t>Mentionnez les sources que vous utilisez pour évaluer l’impact de votre projet : statistiques, recherches, documents de référence, institutions et personnes de référence, etc.</w:t>
            </w:r>
          </w:p>
        </w:tc>
      </w:tr>
    </w:tbl>
    <w:p w14:paraId="032EEBC5" w14:textId="3A179DBD" w:rsidR="00805278" w:rsidRDefault="00805278" w:rsidP="00E1436C">
      <w:pPr>
        <w:ind w:left="360"/>
      </w:pPr>
    </w:p>
    <w:p w14:paraId="370B25D8" w14:textId="77777777" w:rsidR="00805278" w:rsidRPr="00805278" w:rsidRDefault="00805278" w:rsidP="00E1436C">
      <w:pPr>
        <w:ind w:left="360"/>
      </w:pPr>
    </w:p>
    <w:p w14:paraId="41CD4423" w14:textId="01C15E28" w:rsidR="00386A59" w:rsidRPr="00386A59" w:rsidRDefault="00214D89" w:rsidP="003A2128">
      <w:pPr>
        <w:pStyle w:val="Titre2"/>
        <w:ind w:left="576"/>
      </w:pPr>
      <w:bookmarkStart w:id="88" w:name="_Toc80701376"/>
      <w:r>
        <w:lastRenderedPageBreak/>
        <w:t>Critères non sélectionnés</w:t>
      </w:r>
      <w:bookmarkEnd w:id="88"/>
      <w:r w:rsidR="00AD2EB2">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386A59" w14:paraId="40265AC0" w14:textId="77777777" w:rsidTr="003A2128">
        <w:tc>
          <w:tcPr>
            <w:tcW w:w="9498" w:type="dxa"/>
            <w:shd w:val="clear" w:color="auto" w:fill="auto"/>
          </w:tcPr>
          <w:p w14:paraId="7968AF9F" w14:textId="77777777" w:rsidR="00386A59" w:rsidRDefault="00386A59" w:rsidP="00887EBC">
            <w:pPr>
              <w:pStyle w:val="Contenudetableau"/>
              <w:rPr>
                <w:lang w:val="fr-BE"/>
              </w:rPr>
            </w:pPr>
            <w:r>
              <w:rPr>
                <w:b/>
                <w:bCs/>
                <w:color w:val="0000FF"/>
                <w:lang w:val="fr-BE"/>
              </w:rPr>
              <w:t>Notice explicative à effacer</w:t>
            </w:r>
          </w:p>
        </w:tc>
      </w:tr>
      <w:tr w:rsidR="00386A59" w14:paraId="0E4EF1DF" w14:textId="77777777" w:rsidTr="003A2128">
        <w:tc>
          <w:tcPr>
            <w:tcW w:w="9498" w:type="dxa"/>
            <w:shd w:val="clear" w:color="auto" w:fill="auto"/>
          </w:tcPr>
          <w:p w14:paraId="1A74587C" w14:textId="77777777" w:rsidR="00386A59" w:rsidRDefault="00386A59" w:rsidP="00887EBC">
            <w:pPr>
              <w:pStyle w:val="Contenudetableau"/>
              <w:rPr>
                <w:color w:val="0000FF"/>
                <w:lang w:val="fr-BE"/>
              </w:rPr>
            </w:pPr>
            <w:r>
              <w:rPr>
                <w:color w:val="0000FF"/>
                <w:lang w:val="fr-BE"/>
              </w:rPr>
              <w:t>Pour chaque critère où vous n’avez pas cochez la case, expliquez :</w:t>
            </w:r>
          </w:p>
          <w:p w14:paraId="7C7353A0" w14:textId="77777777" w:rsidR="00386A59" w:rsidRDefault="00386A59" w:rsidP="00887EBC">
            <w:pPr>
              <w:pStyle w:val="Contenudetableau"/>
              <w:rPr>
                <w:color w:val="0000FF"/>
                <w:lang w:val="fr-BE"/>
              </w:rPr>
            </w:pPr>
            <w:r>
              <w:rPr>
                <w:color w:val="0000FF"/>
                <w:lang w:val="fr-BE"/>
              </w:rPr>
              <w:t>De quoi avez-vous besoin pour prendre en compte les spécificités ou problématiques liées à ce(s) critère(s) ? Précisez les difficultés rencontrées pour chaque critère non coché.</w:t>
            </w:r>
          </w:p>
          <w:p w14:paraId="6F5C255F" w14:textId="1859B1E5" w:rsidR="00386A59" w:rsidRDefault="00386A59" w:rsidP="00887EBC">
            <w:pPr>
              <w:pStyle w:val="Contenudetableau"/>
              <w:rPr>
                <w:color w:val="0000FF"/>
                <w:lang w:val="fr-BE"/>
              </w:rPr>
            </w:pPr>
            <w:r>
              <w:rPr>
                <w:color w:val="0000FF"/>
                <w:lang w:val="fr-BE"/>
              </w:rPr>
              <w:t>Envisagez-vous de prendre en compte ces problématiques dans le futur ?</w:t>
            </w:r>
          </w:p>
          <w:p w14:paraId="440A526B" w14:textId="77777777" w:rsidR="006D75AC" w:rsidRDefault="006D75AC" w:rsidP="00887EBC">
            <w:pPr>
              <w:pStyle w:val="Contenudetableau"/>
              <w:rPr>
                <w:color w:val="0000FF"/>
                <w:lang w:val="fr-BE"/>
              </w:rPr>
            </w:pPr>
          </w:p>
          <w:p w14:paraId="3D129E48" w14:textId="77777777" w:rsidR="00386A59" w:rsidRDefault="00386A59" w:rsidP="00887EBC">
            <w:pPr>
              <w:pStyle w:val="Contenudetableau"/>
              <w:rPr>
                <w:lang w:val="fr-BE"/>
              </w:rPr>
            </w:pPr>
            <w:r>
              <w:rPr>
                <w:color w:val="0000FF"/>
                <w:lang w:val="fr-BE"/>
              </w:rPr>
              <w:t>Par exemple, dans une phase ultérieure de votre projet ; le cas échéant, explicitez de quelle manière</w:t>
            </w:r>
            <w:r>
              <w:rPr>
                <w:lang w:val="fr-BE"/>
              </w:rPr>
              <w:t>.</w:t>
            </w:r>
          </w:p>
        </w:tc>
      </w:tr>
    </w:tbl>
    <w:p w14:paraId="3B424BF4" w14:textId="77777777" w:rsidR="00386A59" w:rsidRPr="00386A59" w:rsidRDefault="00386A59" w:rsidP="00E1436C">
      <w:pPr>
        <w:ind w:left="360"/>
      </w:pPr>
    </w:p>
    <w:p w14:paraId="2ADA4AD1" w14:textId="31BC035E" w:rsidR="00EE4661" w:rsidRDefault="00EE4661">
      <w:r>
        <w:br w:type="page"/>
      </w:r>
    </w:p>
    <w:p w14:paraId="2627774D" w14:textId="77777777" w:rsidR="00AE4316" w:rsidRDefault="00AE4316" w:rsidP="00AE4316">
      <w:pPr>
        <w:pStyle w:val="Titre1"/>
        <w:numPr>
          <w:ilvl w:val="0"/>
          <w:numId w:val="0"/>
        </w:numPr>
        <w:jc w:val="left"/>
        <w:sectPr w:rsidR="00AE4316" w:rsidSect="00D96C25">
          <w:pgSz w:w="11906" w:h="16838" w:code="9"/>
          <w:pgMar w:top="1418" w:right="1418" w:bottom="1418" w:left="1418" w:header="709" w:footer="709" w:gutter="0"/>
          <w:cols w:space="708"/>
          <w:docGrid w:linePitch="360"/>
        </w:sectPr>
      </w:pPr>
      <w:bookmarkStart w:id="89" w:name="_Toc76721146"/>
    </w:p>
    <w:p w14:paraId="4A3055E2" w14:textId="42788F8A" w:rsidR="009F44F9" w:rsidRDefault="009F44F9" w:rsidP="009F44F9">
      <w:pPr>
        <w:pStyle w:val="Titre1"/>
        <w:tabs>
          <w:tab w:val="clear" w:pos="432"/>
          <w:tab w:val="num" w:pos="792"/>
        </w:tabs>
        <w:ind w:left="360"/>
      </w:pPr>
      <w:bookmarkStart w:id="90" w:name="_Toc80701377"/>
      <w:r w:rsidRPr="002405EA">
        <w:lastRenderedPageBreak/>
        <w:t>Annexes et signatures</w:t>
      </w:r>
      <w:bookmarkEnd w:id="89"/>
      <w:bookmarkEnd w:id="90"/>
    </w:p>
    <w:p w14:paraId="3B5BABD3" w14:textId="77777777" w:rsidR="009F44F9" w:rsidRDefault="009F44F9" w:rsidP="009F44F9">
      <w:pPr>
        <w:ind w:left="360"/>
      </w:pPr>
      <w:r>
        <w:br w:type="page"/>
      </w:r>
    </w:p>
    <w:p w14:paraId="71EAAABC" w14:textId="77777777" w:rsidR="00AE4316" w:rsidRDefault="00AE4316" w:rsidP="003A2128">
      <w:pPr>
        <w:pStyle w:val="Titre2"/>
        <w:ind w:left="576"/>
        <w:sectPr w:rsidR="00AE4316" w:rsidSect="00AE4316">
          <w:pgSz w:w="11906" w:h="16838" w:code="9"/>
          <w:pgMar w:top="1418" w:right="1418" w:bottom="1418" w:left="1418" w:header="709" w:footer="709" w:gutter="0"/>
          <w:cols w:space="708"/>
          <w:vAlign w:val="center"/>
          <w:docGrid w:linePitch="360"/>
        </w:sectPr>
      </w:pPr>
      <w:bookmarkStart w:id="91" w:name="_Toc76721147"/>
    </w:p>
    <w:p w14:paraId="46DB86A2" w14:textId="53189A77" w:rsidR="009F44F9" w:rsidRPr="008867AE" w:rsidRDefault="009F44F9" w:rsidP="003A2128">
      <w:pPr>
        <w:pStyle w:val="Titre2"/>
        <w:ind w:left="576"/>
      </w:pPr>
      <w:bookmarkStart w:id="92" w:name="_Toc80701378"/>
      <w:r w:rsidRPr="002405EA">
        <w:lastRenderedPageBreak/>
        <w:t xml:space="preserve">Récapitulatif </w:t>
      </w:r>
      <w:r w:rsidRPr="008867AE">
        <w:t>des annexes à fournir</w:t>
      </w:r>
      <w:bookmarkEnd w:id="91"/>
      <w:bookmarkEnd w:id="92"/>
      <w:r w:rsidRPr="008867AE">
        <w:br/>
      </w:r>
    </w:p>
    <w:p w14:paraId="6EC8CB8B" w14:textId="555DCCE4" w:rsidR="009F44F9" w:rsidRPr="008867AE" w:rsidRDefault="009F44F9" w:rsidP="00607B43">
      <w:pPr>
        <w:pStyle w:val="Paragraphedeliste"/>
        <w:numPr>
          <w:ilvl w:val="0"/>
          <w:numId w:val="6"/>
        </w:numPr>
        <w:ind w:left="643"/>
      </w:pPr>
      <w:r w:rsidRPr="008867AE">
        <w:t>Un relevé d'identité bancaire (= document officiel de la banque, et non une capture d’écran d’e-</w:t>
      </w:r>
      <w:proofErr w:type="spellStart"/>
      <w:r w:rsidRPr="008867AE">
        <w:t>banking</w:t>
      </w:r>
      <w:proofErr w:type="spellEnd"/>
      <w:r w:rsidRPr="008867AE">
        <w:t>)</w:t>
      </w:r>
      <w:r w:rsidR="002D15E6" w:rsidRPr="008867AE">
        <w:t>.</w:t>
      </w:r>
    </w:p>
    <w:p w14:paraId="28357368" w14:textId="2695B02F" w:rsidR="009F44F9" w:rsidRPr="008867AE" w:rsidRDefault="009F44F9" w:rsidP="00607B43">
      <w:pPr>
        <w:pStyle w:val="Paragraphedeliste"/>
        <w:numPr>
          <w:ilvl w:val="0"/>
          <w:numId w:val="6"/>
        </w:numPr>
        <w:ind w:left="643"/>
      </w:pPr>
      <w:r w:rsidRPr="008867AE">
        <w:t>Les CV des personnes clés</w:t>
      </w:r>
      <w:r w:rsidR="00BC2136" w:rsidRPr="008867AE">
        <w:t>.</w:t>
      </w:r>
    </w:p>
    <w:p w14:paraId="25992371" w14:textId="5CF10D3C" w:rsidR="009F44F9" w:rsidRPr="008867AE" w:rsidRDefault="009F44F9" w:rsidP="00607B43">
      <w:pPr>
        <w:pStyle w:val="Paragraphedeliste"/>
        <w:numPr>
          <w:ilvl w:val="0"/>
          <w:numId w:val="6"/>
        </w:numPr>
        <w:ind w:left="643"/>
      </w:pPr>
      <w:r w:rsidRPr="008867AE">
        <w:rPr>
          <w:lang w:val="fr-FR"/>
        </w:rPr>
        <w:t>Le planning complet et détaillé</w:t>
      </w:r>
      <w:r w:rsidR="00BC2136" w:rsidRPr="008867AE">
        <w:rPr>
          <w:lang w:val="fr-FR"/>
        </w:rPr>
        <w:t xml:space="preserve"> (son fichier source, au format Word, </w:t>
      </w:r>
      <w:proofErr w:type="gramStart"/>
      <w:r w:rsidR="00BC2136" w:rsidRPr="008867AE">
        <w:rPr>
          <w:lang w:val="fr-FR"/>
        </w:rPr>
        <w:t>Excell, ..</w:t>
      </w:r>
      <w:proofErr w:type="gramEnd"/>
      <w:r w:rsidR="00BC2136" w:rsidRPr="008867AE">
        <w:rPr>
          <w:lang w:val="fr-FR"/>
        </w:rPr>
        <w:t xml:space="preserve"> , et non pas une capture d’écran du calendrier).</w:t>
      </w:r>
      <w:r w:rsidRPr="008867AE">
        <w:rPr>
          <w:lang w:val="fr-FR"/>
        </w:rPr>
        <w:t xml:space="preserve"> </w:t>
      </w:r>
    </w:p>
    <w:p w14:paraId="7EF1648A" w14:textId="1769ACA4" w:rsidR="009F44F9" w:rsidRPr="008867AE" w:rsidRDefault="009F44F9" w:rsidP="00607B43">
      <w:pPr>
        <w:pStyle w:val="Paragraphedeliste"/>
        <w:numPr>
          <w:ilvl w:val="0"/>
          <w:numId w:val="6"/>
        </w:numPr>
        <w:ind w:left="643"/>
      </w:pPr>
      <w:r w:rsidRPr="008867AE">
        <w:t>Les cahiers des charges et les soumissions d'offres des sous-traitants</w:t>
      </w:r>
      <w:r w:rsidR="00BC2136" w:rsidRPr="008867AE">
        <w:t>, si possible.</w:t>
      </w:r>
    </w:p>
    <w:p w14:paraId="43C1C111" w14:textId="336AD389" w:rsidR="007977CE" w:rsidRPr="008867AE" w:rsidRDefault="00BC2136" w:rsidP="00607B43">
      <w:pPr>
        <w:pStyle w:val="Paragraphedeliste"/>
        <w:numPr>
          <w:ilvl w:val="0"/>
          <w:numId w:val="6"/>
        </w:numPr>
        <w:ind w:left="643"/>
        <w:rPr>
          <w:rFonts w:cs="Arial"/>
          <w:b/>
          <w:bCs/>
          <w:szCs w:val="20"/>
        </w:rPr>
      </w:pPr>
      <w:r w:rsidRPr="008867AE">
        <w:rPr>
          <w:rStyle w:val="cf01"/>
          <w:rFonts w:ascii="Arial" w:hAnsi="Arial" w:cs="Arial"/>
          <w:b w:val="0"/>
          <w:bCs w:val="0"/>
          <w:sz w:val="20"/>
          <w:szCs w:val="20"/>
        </w:rPr>
        <w:t xml:space="preserve">Le plan financier, ainsi que tout autre document pouvant appuyer votre business plan (social </w:t>
      </w:r>
      <w:proofErr w:type="spellStart"/>
      <w:r w:rsidRPr="008867AE">
        <w:rPr>
          <w:rStyle w:val="cf01"/>
          <w:rFonts w:ascii="Arial" w:hAnsi="Arial" w:cs="Arial"/>
          <w:b w:val="0"/>
          <w:bCs w:val="0"/>
          <w:sz w:val="20"/>
          <w:szCs w:val="20"/>
        </w:rPr>
        <w:t>lean</w:t>
      </w:r>
      <w:proofErr w:type="spellEnd"/>
      <w:r w:rsidRPr="008867AE">
        <w:rPr>
          <w:rStyle w:val="cf01"/>
          <w:rFonts w:ascii="Arial" w:hAnsi="Arial" w:cs="Arial"/>
          <w:b w:val="0"/>
          <w:bCs w:val="0"/>
          <w:sz w:val="20"/>
          <w:szCs w:val="20"/>
        </w:rPr>
        <w:t xml:space="preserve"> </w:t>
      </w:r>
      <w:proofErr w:type="spellStart"/>
      <w:r w:rsidRPr="008867AE">
        <w:rPr>
          <w:rStyle w:val="cf01"/>
          <w:rFonts w:ascii="Arial" w:hAnsi="Arial" w:cs="Arial"/>
          <w:b w:val="0"/>
          <w:bCs w:val="0"/>
          <w:sz w:val="20"/>
          <w:szCs w:val="20"/>
        </w:rPr>
        <w:t>canvas</w:t>
      </w:r>
      <w:proofErr w:type="spellEnd"/>
      <w:r w:rsidRPr="008867AE">
        <w:rPr>
          <w:rStyle w:val="cf01"/>
          <w:rFonts w:ascii="Arial" w:hAnsi="Arial" w:cs="Arial"/>
          <w:b w:val="0"/>
          <w:bCs w:val="0"/>
          <w:sz w:val="20"/>
          <w:szCs w:val="20"/>
        </w:rPr>
        <w:t>, business model canevas, …)</w:t>
      </w:r>
      <w:r w:rsidRPr="008867AE">
        <w:rPr>
          <w:rFonts w:eastAsia="Arial" w:cs="Arial"/>
          <w:b/>
          <w:bCs/>
          <w:color w:val="000000"/>
          <w:szCs w:val="20"/>
        </w:rPr>
        <w:t>.</w:t>
      </w:r>
    </w:p>
    <w:p w14:paraId="5F7817A9" w14:textId="0A8A2E15" w:rsidR="0075794D" w:rsidRPr="008867AE" w:rsidRDefault="0075794D" w:rsidP="00607B43">
      <w:pPr>
        <w:pStyle w:val="Paragraphedeliste"/>
        <w:numPr>
          <w:ilvl w:val="0"/>
          <w:numId w:val="6"/>
        </w:numPr>
        <w:ind w:left="643"/>
      </w:pPr>
      <w:r w:rsidRPr="008867AE">
        <w:rPr>
          <w:rFonts w:eastAsia="Arial" w:cs="Arial"/>
          <w:color w:val="000000"/>
        </w:rPr>
        <w:t>Les comptes annuels des trois dernières années et la situation provisoire de l’exercice comptable en cours</w:t>
      </w:r>
      <w:r w:rsidR="002D15E6" w:rsidRPr="008867AE">
        <w:rPr>
          <w:rFonts w:eastAsia="Arial" w:cs="Arial"/>
          <w:color w:val="000000"/>
        </w:rPr>
        <w:t>.</w:t>
      </w:r>
      <w:r w:rsidRPr="008867AE">
        <w:t xml:space="preserve"> </w:t>
      </w:r>
    </w:p>
    <w:p w14:paraId="308B86DD" w14:textId="72169AA4" w:rsidR="001C6D85" w:rsidRPr="008867AE" w:rsidRDefault="005912DF" w:rsidP="00607B43">
      <w:pPr>
        <w:pStyle w:val="Paragraphedeliste"/>
        <w:numPr>
          <w:ilvl w:val="0"/>
          <w:numId w:val="6"/>
        </w:numPr>
        <w:ind w:left="643"/>
      </w:pPr>
      <w:r w:rsidRPr="008867AE">
        <w:t>La déclaration de minimis</w:t>
      </w:r>
      <w:r w:rsidR="002D15E6" w:rsidRPr="008867AE">
        <w:t>.</w:t>
      </w:r>
    </w:p>
    <w:p w14:paraId="61EF60EA" w14:textId="68377C90" w:rsidR="009F44F9" w:rsidRPr="000A3595" w:rsidRDefault="009F44F9" w:rsidP="00607B43">
      <w:pPr>
        <w:pStyle w:val="Paragraphedeliste"/>
        <w:numPr>
          <w:ilvl w:val="0"/>
          <w:numId w:val="6"/>
        </w:numPr>
        <w:ind w:left="643"/>
      </w:pPr>
      <w:r w:rsidRPr="000A3595">
        <w:t>Tout autre document permettant d'appuyer la demande d'aide</w:t>
      </w:r>
      <w:r w:rsidR="002D15E6">
        <w:t>.</w:t>
      </w:r>
    </w:p>
    <w:p w14:paraId="3765CC0C" w14:textId="77777777" w:rsidR="009F44F9" w:rsidRPr="00F30474" w:rsidRDefault="009F44F9" w:rsidP="009F44F9">
      <w:pPr>
        <w:rPr>
          <w:lang w:val="fr-FR"/>
        </w:rPr>
      </w:pPr>
    </w:p>
    <w:p w14:paraId="5751B66F" w14:textId="77777777" w:rsidR="009F44F9" w:rsidRDefault="009F44F9" w:rsidP="003A2128">
      <w:pPr>
        <w:pStyle w:val="Titre2"/>
        <w:ind w:left="576"/>
      </w:pPr>
      <w:bookmarkStart w:id="93" w:name="_Toc76721148"/>
      <w:bookmarkStart w:id="94" w:name="_Toc80701379"/>
      <w:r>
        <w:t>Politique de protection des données</w:t>
      </w:r>
      <w:bookmarkEnd w:id="93"/>
      <w:bookmarkEnd w:id="94"/>
      <w:r>
        <w:br/>
      </w:r>
    </w:p>
    <w:p w14:paraId="74D0A480" w14:textId="77777777" w:rsidR="009F44F9" w:rsidRDefault="009F44F9" w:rsidP="003A2128">
      <w:pPr>
        <w:ind w:left="283"/>
        <w:jc w:val="both"/>
      </w:pPr>
      <w:r>
        <w:t xml:space="preserve">Les données personnelles collectées par Innoviris, responsable du traitement, au moyen de ce formulaire sont utilisées pour traiter votre demande de financement (ce qui implique une analyse et une évaluation par Innoviris ou des experts externes). Leur traitement est nécessaire pour respecter une obligation légale à laquelle le responsable du traitement est soumis (à savoir l'ordonnance à finalité non économique et son arrêté d’exécution) et pour exécuter une tâche d'intérêt public ou dans l'exercice de l'autorité publique dont est investi le responsable du traitement. </w:t>
      </w:r>
    </w:p>
    <w:p w14:paraId="0343BD16" w14:textId="77777777" w:rsidR="009F44F9" w:rsidRDefault="009F44F9" w:rsidP="003A2128">
      <w:pPr>
        <w:ind w:left="283"/>
        <w:jc w:val="both"/>
      </w:pPr>
    </w:p>
    <w:p w14:paraId="58B9AEC3" w14:textId="77777777" w:rsidR="009F44F9" w:rsidRDefault="009F44F9" w:rsidP="003A2128">
      <w:pPr>
        <w:ind w:left="283"/>
        <w:jc w:val="both"/>
      </w:pPr>
      <w:r>
        <w:t xml:space="preserve">Aucune donnée n'est partagée avec des tiers sans le consentement préalable de la personne concernée ou à moins qu'une obligation légale n'oblige Innoviris à le faire. Innoviris met tout en œuvre pour assurer la confidentialité et la sécurité des données traitées. La durée de conservation est celle nécessaire à l'accomplissement des finalités du traitement concerné. Si vous avez des questions ou si vous souhaitez exercer vos droits au titre des articles 15 à 22 du RGPD, veuillez contacter </w:t>
      </w:r>
      <w:proofErr w:type="spellStart"/>
      <w:r>
        <w:t>dpo@innoviris.brussels</w:t>
      </w:r>
      <w:proofErr w:type="spellEnd"/>
      <w:r>
        <w:t xml:space="preserve"> ou consulter notre page web "vie privée".</w:t>
      </w:r>
    </w:p>
    <w:p w14:paraId="66724A67" w14:textId="77777777" w:rsidR="009F44F9" w:rsidRPr="001A2163" w:rsidRDefault="009F44F9" w:rsidP="003A2128">
      <w:pPr>
        <w:pStyle w:val="Titre2"/>
        <w:ind w:left="576"/>
      </w:pPr>
      <w:bookmarkStart w:id="95" w:name="_Toc76721149"/>
      <w:bookmarkStart w:id="96" w:name="_Toc80701380"/>
      <w:r>
        <w:t>Déclaration sur l'honneur et engagements</w:t>
      </w:r>
      <w:bookmarkEnd w:id="95"/>
      <w:bookmarkEnd w:id="96"/>
      <w:r>
        <w:br/>
      </w:r>
    </w:p>
    <w:p w14:paraId="499D40E9" w14:textId="77777777" w:rsidR="009F44F9" w:rsidRDefault="009F44F9" w:rsidP="003A2128">
      <w:pPr>
        <w:ind w:left="283"/>
        <w:rPr>
          <w:szCs w:val="20"/>
          <w:lang w:val="fr-FR"/>
        </w:rPr>
      </w:pPr>
      <w:r>
        <w:rPr>
          <w:szCs w:val="20"/>
          <w:lang w:val="fr-FR"/>
        </w:rPr>
        <w:t xml:space="preserve">Je/nous soussigné(s) (NOM(s) – PRÉNOM(s) et qualité………………………certifie/certifions que l’entreprise …………………………………… est informée des dispositions qui suivent et s’engage à les respecter </w:t>
      </w:r>
      <w:r>
        <w:rPr>
          <w:i/>
          <w:iCs/>
          <w:szCs w:val="20"/>
          <w:lang w:val="fr-FR"/>
        </w:rPr>
        <w:t>(cochez les cases adéquates)</w:t>
      </w:r>
      <w:r>
        <w:rPr>
          <w:szCs w:val="20"/>
          <w:lang w:val="fr-FR"/>
        </w:rPr>
        <w:t xml:space="preserve"> : </w:t>
      </w:r>
    </w:p>
    <w:p w14:paraId="00578E49" w14:textId="6C8C5A4A" w:rsidR="00367D9B" w:rsidRPr="00127C94" w:rsidRDefault="00367D9B" w:rsidP="00607B43">
      <w:pPr>
        <w:pStyle w:val="Paragraphedeliste"/>
        <w:numPr>
          <w:ilvl w:val="0"/>
          <w:numId w:val="16"/>
        </w:numPr>
        <w:ind w:left="643"/>
        <w:rPr>
          <w:szCs w:val="20"/>
          <w:lang w:val="fr-FR"/>
        </w:rPr>
      </w:pPr>
      <w:r w:rsidRPr="003E691D">
        <w:rPr>
          <w:szCs w:val="20"/>
          <w:lang w:val="fr-FR"/>
        </w:rPr>
        <w:t xml:space="preserve">L’entreprise est en situation régulière au regard de ses obligations fiscales et sociales ; </w:t>
      </w:r>
    </w:p>
    <w:p w14:paraId="39FA483B" w14:textId="00DD7A34" w:rsidR="00367D9B" w:rsidRPr="00C02BBF" w:rsidRDefault="00341935" w:rsidP="00607B43">
      <w:pPr>
        <w:pStyle w:val="Paragraphedeliste"/>
        <w:numPr>
          <w:ilvl w:val="0"/>
          <w:numId w:val="16"/>
        </w:numPr>
        <w:ind w:left="643"/>
        <w:rPr>
          <w:szCs w:val="20"/>
          <w:lang w:val="fr-FR"/>
        </w:rPr>
      </w:pPr>
      <w:r w:rsidRPr="00C02BBF">
        <w:rPr>
          <w:szCs w:val="20"/>
          <w:lang w:val="fr-FR"/>
        </w:rPr>
        <w:t>L</w:t>
      </w:r>
      <w:r w:rsidR="00367D9B" w:rsidRPr="00C02BBF">
        <w:rPr>
          <w:szCs w:val="20"/>
          <w:lang w:val="fr-FR"/>
        </w:rPr>
        <w:t>e projet/programme n’a pas démarré avant le dépôt du dossier de demande d’aide auprès d'Innoviris ;</w:t>
      </w:r>
    </w:p>
    <w:p w14:paraId="51B1E4BD" w14:textId="45273E47" w:rsidR="00367D9B" w:rsidRPr="00C02BBF" w:rsidRDefault="00341935" w:rsidP="00607B43">
      <w:pPr>
        <w:pStyle w:val="Paragraphedeliste"/>
        <w:numPr>
          <w:ilvl w:val="0"/>
          <w:numId w:val="16"/>
        </w:numPr>
        <w:ind w:left="643"/>
        <w:rPr>
          <w:szCs w:val="20"/>
          <w:lang w:val="fr-FR"/>
        </w:rPr>
      </w:pPr>
      <w:r w:rsidRPr="00C02BBF">
        <w:rPr>
          <w:szCs w:val="20"/>
          <w:lang w:val="fr-FR"/>
        </w:rPr>
        <w:t>L</w:t>
      </w:r>
      <w:r w:rsidR="00367D9B" w:rsidRPr="00C02BBF">
        <w:rPr>
          <w:szCs w:val="20"/>
          <w:lang w:val="fr-FR"/>
        </w:rPr>
        <w:t>’entreprise dispose de, ou mettra en place avant le démarrage du projet/programme, un dispositif de suivi des coûts afférents au projet/programme qui permettra de justifier les coûts imputés au projet/programme et de les auditer ;</w:t>
      </w:r>
    </w:p>
    <w:p w14:paraId="30A0FEB4" w14:textId="26B11343" w:rsidR="00367D9B" w:rsidRPr="00C02BBF" w:rsidRDefault="00341935" w:rsidP="00607B43">
      <w:pPr>
        <w:pStyle w:val="Paragraphedeliste"/>
        <w:numPr>
          <w:ilvl w:val="0"/>
          <w:numId w:val="16"/>
        </w:numPr>
        <w:ind w:left="643"/>
        <w:rPr>
          <w:szCs w:val="20"/>
          <w:lang w:val="fr-FR"/>
        </w:rPr>
      </w:pPr>
      <w:r w:rsidRPr="00C02BBF">
        <w:rPr>
          <w:szCs w:val="20"/>
          <w:lang w:val="fr-FR"/>
        </w:rPr>
        <w:t>L</w:t>
      </w:r>
      <w:r w:rsidR="00367D9B" w:rsidRPr="00C02BBF">
        <w:rPr>
          <w:szCs w:val="20"/>
          <w:lang w:val="fr-FR"/>
        </w:rPr>
        <w:t xml:space="preserve">e projet/programme n’est pas réalisé, en totalité ou en partie, pour le compte d’un tiers ; </w:t>
      </w:r>
    </w:p>
    <w:p w14:paraId="2B580347" w14:textId="34B78528" w:rsidR="00367D9B" w:rsidRPr="00C02BBF" w:rsidRDefault="00341935" w:rsidP="00607B43">
      <w:pPr>
        <w:pStyle w:val="Paragraphedeliste"/>
        <w:numPr>
          <w:ilvl w:val="0"/>
          <w:numId w:val="16"/>
        </w:numPr>
        <w:ind w:left="643"/>
        <w:rPr>
          <w:szCs w:val="20"/>
          <w:lang w:val="fr-FR"/>
        </w:rPr>
      </w:pPr>
      <w:r w:rsidRPr="00C02BBF">
        <w:rPr>
          <w:szCs w:val="20"/>
          <w:lang w:val="fr-FR"/>
        </w:rPr>
        <w:t>L</w:t>
      </w:r>
      <w:r w:rsidR="00367D9B" w:rsidRPr="00C02BBF">
        <w:rPr>
          <w:szCs w:val="20"/>
          <w:lang w:val="fr-FR"/>
        </w:rPr>
        <w:t>’entreprise sera propriétaire des résultats du projet/programme sous forme de "savoir-faire" ou de droits de propriété industrielle technique ;</w:t>
      </w:r>
    </w:p>
    <w:p w14:paraId="6A8283FF" w14:textId="750323AB" w:rsidR="00367D9B" w:rsidRPr="00C02BBF" w:rsidRDefault="00341935" w:rsidP="00607B43">
      <w:pPr>
        <w:pStyle w:val="Paragraphedeliste"/>
        <w:numPr>
          <w:ilvl w:val="0"/>
          <w:numId w:val="16"/>
        </w:numPr>
        <w:ind w:left="643"/>
        <w:rPr>
          <w:szCs w:val="20"/>
          <w:lang w:val="fr-FR"/>
        </w:rPr>
      </w:pPr>
      <w:r w:rsidRPr="00C02BBF">
        <w:rPr>
          <w:szCs w:val="20"/>
          <w:lang w:val="fr-FR"/>
        </w:rPr>
        <w:t>L</w:t>
      </w:r>
      <w:r w:rsidR="00367D9B" w:rsidRPr="00C02BBF">
        <w:rPr>
          <w:szCs w:val="20"/>
          <w:lang w:val="fr-FR"/>
        </w:rPr>
        <w:t>es coûts imputés dans le cadre du projet/programme ne sont couverts, partiellement ou totalement, par aucune autre mesure d’aide publique. De même que l’entreprise s’engage à n’effectuer aucune nouvelle demande de cofinancement pour des coûts imputés dans le projet/programme auprès d’autres autorités régionales, nationales ou communautaires ;</w:t>
      </w:r>
    </w:p>
    <w:p w14:paraId="2C0EB93C" w14:textId="37085AA1" w:rsidR="00367D9B" w:rsidRPr="00C02BBF" w:rsidRDefault="00341935" w:rsidP="00607B43">
      <w:pPr>
        <w:pStyle w:val="Paragraphedeliste"/>
        <w:numPr>
          <w:ilvl w:val="0"/>
          <w:numId w:val="16"/>
        </w:numPr>
        <w:ind w:left="643"/>
        <w:rPr>
          <w:szCs w:val="20"/>
          <w:lang w:val="fr-FR"/>
        </w:rPr>
      </w:pPr>
      <w:r w:rsidRPr="00C02BBF">
        <w:rPr>
          <w:szCs w:val="20"/>
          <w:lang w:val="fr-FR"/>
        </w:rPr>
        <w:t>L</w:t>
      </w:r>
      <w:r w:rsidR="00367D9B" w:rsidRPr="00C02BBF">
        <w:rPr>
          <w:szCs w:val="20"/>
          <w:lang w:val="fr-FR"/>
        </w:rPr>
        <w:t xml:space="preserve">’entreprise est en bonne santé financière et n’a pas engagé de procédure d’insolvabilité ; </w:t>
      </w:r>
    </w:p>
    <w:p w14:paraId="4BE50657" w14:textId="2A5BF565" w:rsidR="00367D9B" w:rsidRPr="00C02BBF" w:rsidRDefault="00341935" w:rsidP="00607B43">
      <w:pPr>
        <w:pStyle w:val="Paragraphedeliste"/>
        <w:numPr>
          <w:ilvl w:val="0"/>
          <w:numId w:val="16"/>
        </w:numPr>
        <w:ind w:left="643"/>
        <w:rPr>
          <w:szCs w:val="20"/>
          <w:lang w:val="fr-FR"/>
        </w:rPr>
      </w:pPr>
      <w:r w:rsidRPr="00C02BBF">
        <w:rPr>
          <w:szCs w:val="20"/>
          <w:lang w:val="fr-FR"/>
        </w:rPr>
        <w:lastRenderedPageBreak/>
        <w:t>L</w:t>
      </w:r>
      <w:r w:rsidR="00367D9B" w:rsidRPr="00C02BBF">
        <w:rPr>
          <w:szCs w:val="20"/>
          <w:lang w:val="fr-FR"/>
        </w:rPr>
        <w:t xml:space="preserve">’entreprise s’engage à signaler immédiatement auprès d'Innoviris toute modification substantielle intervenue dans le cadre du projet/programme (arrêt, mise en veille ou réduction de la taille du projet/programme, </w:t>
      </w:r>
      <w:proofErr w:type="gramStart"/>
      <w:r w:rsidR="00367D9B" w:rsidRPr="00C02BBF">
        <w:rPr>
          <w:szCs w:val="20"/>
          <w:lang w:val="fr-FR"/>
        </w:rPr>
        <w:t>etc...</w:t>
      </w:r>
      <w:proofErr w:type="gramEnd"/>
      <w:r w:rsidR="00367D9B" w:rsidRPr="00C02BBF">
        <w:rPr>
          <w:szCs w:val="20"/>
          <w:lang w:val="fr-FR"/>
        </w:rPr>
        <w:t>) ou dans sa situation (notamment en cas d’insolvabilité, etc...) ;</w:t>
      </w:r>
    </w:p>
    <w:p w14:paraId="2C3125C0" w14:textId="22B942AB" w:rsidR="00367D9B" w:rsidRPr="00C02BBF" w:rsidRDefault="00341935" w:rsidP="00607B43">
      <w:pPr>
        <w:pStyle w:val="Paragraphedeliste"/>
        <w:numPr>
          <w:ilvl w:val="0"/>
          <w:numId w:val="16"/>
        </w:numPr>
        <w:ind w:left="643"/>
        <w:rPr>
          <w:szCs w:val="20"/>
          <w:lang w:val="fr-FR"/>
        </w:rPr>
      </w:pPr>
      <w:r w:rsidRPr="00C02BBF">
        <w:rPr>
          <w:szCs w:val="20"/>
          <w:lang w:val="fr-FR"/>
        </w:rPr>
        <w:t>L</w:t>
      </w:r>
      <w:r w:rsidR="00367D9B" w:rsidRPr="00C02BBF">
        <w:rPr>
          <w:szCs w:val="20"/>
          <w:lang w:val="fr-FR"/>
        </w:rPr>
        <w:t>’entreprise remboursera les subventions en capital versées, augmentées des intérêts légaux applicables, dans les cas d’une gestion impropre ou non-conforme aux règles généralement admises des projets/programmes ou en cas de non-respect d’un ou plusieurs de ses engagements.</w:t>
      </w:r>
    </w:p>
    <w:p w14:paraId="30B8E6BB" w14:textId="0668AC28" w:rsidR="009F44F9" w:rsidRDefault="00341935" w:rsidP="00607B43">
      <w:pPr>
        <w:pStyle w:val="Paragraphedeliste"/>
        <w:numPr>
          <w:ilvl w:val="0"/>
          <w:numId w:val="16"/>
        </w:numPr>
        <w:ind w:left="643"/>
        <w:rPr>
          <w:szCs w:val="20"/>
          <w:lang w:val="fr-FR"/>
        </w:rPr>
      </w:pPr>
      <w:r w:rsidRPr="00C02BBF">
        <w:rPr>
          <w:szCs w:val="20"/>
          <w:lang w:val="fr-FR"/>
        </w:rPr>
        <w:t>L</w:t>
      </w:r>
      <w:r w:rsidR="00367D9B" w:rsidRPr="00C02BBF">
        <w:rPr>
          <w:szCs w:val="20"/>
          <w:lang w:val="fr-FR"/>
        </w:rPr>
        <w:t xml:space="preserve">e montant du subside sollicité ne porte pas le montant total des aides qui lui ont déjà été accordées dans le cadre du Règlement n°1407/2013 de la Commission européenne du 18 décembre 2013 relatif à l’application des articles 107 et 108 du traité sur le fonctionnement de l’Union européenne aux aides de minimis (publié au JO </w:t>
      </w:r>
      <w:proofErr w:type="spellStart"/>
      <w:r w:rsidR="00367D9B" w:rsidRPr="00C02BBF">
        <w:rPr>
          <w:szCs w:val="20"/>
          <w:lang w:val="fr-FR"/>
        </w:rPr>
        <w:t>n°L</w:t>
      </w:r>
      <w:proofErr w:type="spellEnd"/>
      <w:r w:rsidR="00367D9B" w:rsidRPr="00C02BBF">
        <w:rPr>
          <w:szCs w:val="20"/>
          <w:lang w:val="fr-FR"/>
        </w:rPr>
        <w:t xml:space="preserve"> 352 du 24 décembre 2013), à un montant supérieur à </w:t>
      </w:r>
      <w:r w:rsidR="00485713">
        <w:rPr>
          <w:szCs w:val="20"/>
          <w:lang w:val="fr-FR"/>
        </w:rPr>
        <w:t>3</w:t>
      </w:r>
      <w:r w:rsidR="00367D9B" w:rsidRPr="00C02BBF">
        <w:rPr>
          <w:szCs w:val="20"/>
          <w:lang w:val="fr-FR"/>
        </w:rPr>
        <w:t>00.000,00 € sur une période de 3 exercices fiscaux.</w:t>
      </w:r>
    </w:p>
    <w:p w14:paraId="04EA2D13" w14:textId="77777777" w:rsidR="00341935" w:rsidRPr="003E691D" w:rsidRDefault="00341935" w:rsidP="003A2128">
      <w:pPr>
        <w:pStyle w:val="Paragraphedeliste"/>
        <w:rPr>
          <w:szCs w:val="20"/>
          <w:lang w:val="fr-FR"/>
        </w:rPr>
      </w:pPr>
    </w:p>
    <w:p w14:paraId="40786AB3" w14:textId="77777777" w:rsidR="009F44F9" w:rsidRDefault="009F44F9" w:rsidP="003A2128">
      <w:pPr>
        <w:pStyle w:val="Titre2"/>
        <w:ind w:left="576"/>
      </w:pPr>
      <w:bookmarkStart w:id="97" w:name="_Toc76721150"/>
      <w:bookmarkStart w:id="98" w:name="_Toc80701381"/>
      <w:r>
        <w:t>Conflits d'intérêts éventuels</w:t>
      </w:r>
      <w:bookmarkEnd w:id="97"/>
      <w:bookmarkEnd w:id="98"/>
      <w:r>
        <w:br/>
      </w:r>
    </w:p>
    <w:tbl>
      <w:tblPr>
        <w:tblW w:w="9356" w:type="dxa"/>
        <w:tblInd w:w="137"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356"/>
      </w:tblGrid>
      <w:tr w:rsidR="009F44F9" w14:paraId="78E0F5D0" w14:textId="77777777" w:rsidTr="003A2128">
        <w:tc>
          <w:tcPr>
            <w:tcW w:w="9356" w:type="dxa"/>
            <w:shd w:val="clear" w:color="auto" w:fill="auto"/>
          </w:tcPr>
          <w:p w14:paraId="66A23BE7" w14:textId="77777777" w:rsidR="009F44F9" w:rsidRDefault="009F44F9" w:rsidP="00A60A58">
            <w:pPr>
              <w:pStyle w:val="Contenudetableau"/>
              <w:rPr>
                <w:lang w:val="fr-BE"/>
              </w:rPr>
            </w:pPr>
            <w:r>
              <w:rPr>
                <w:b/>
                <w:bCs/>
                <w:color w:val="0000FF"/>
                <w:lang w:val="fr-BE"/>
              </w:rPr>
              <w:t>Notice explicative à effacer</w:t>
            </w:r>
          </w:p>
        </w:tc>
      </w:tr>
      <w:tr w:rsidR="009F44F9" w14:paraId="58984423" w14:textId="77777777" w:rsidTr="003A2128">
        <w:tc>
          <w:tcPr>
            <w:tcW w:w="9356" w:type="dxa"/>
            <w:shd w:val="clear" w:color="auto" w:fill="auto"/>
          </w:tcPr>
          <w:p w14:paraId="35884F3B" w14:textId="77777777" w:rsidR="00472D96" w:rsidRPr="002B4AA2" w:rsidRDefault="00472D96" w:rsidP="00472D96">
            <w:r w:rsidRPr="002B4AA2">
              <w:rPr>
                <w:rFonts w:eastAsia="Arial" w:cs="Arial"/>
                <w:color w:val="0000FF"/>
              </w:rPr>
              <w:t xml:space="preserve">Durant le processus d’évaluation, votre demande PROVE YOUR SOCIAL INNOVATION est susceptible d’être évaluée par un jury composé notamment </w:t>
            </w:r>
            <w:proofErr w:type="gramStart"/>
            <w:r w:rsidRPr="002B4AA2">
              <w:rPr>
                <w:rFonts w:eastAsia="Arial" w:cs="Arial"/>
                <w:color w:val="0000FF"/>
              </w:rPr>
              <w:t>d’</w:t>
            </w:r>
            <w:proofErr w:type="spellStart"/>
            <w:r w:rsidRPr="002B4AA2">
              <w:rPr>
                <w:rFonts w:eastAsia="Arial" w:cs="Arial"/>
                <w:color w:val="0000FF"/>
              </w:rPr>
              <w:t>entrepreneur.euses</w:t>
            </w:r>
            <w:proofErr w:type="spellEnd"/>
            <w:proofErr w:type="gramEnd"/>
            <w:r w:rsidRPr="002B4AA2">
              <w:rPr>
                <w:rFonts w:eastAsia="Arial" w:cs="Arial"/>
                <w:color w:val="0000FF"/>
              </w:rPr>
              <w:t xml:space="preserve"> et </w:t>
            </w:r>
            <w:proofErr w:type="spellStart"/>
            <w:r w:rsidRPr="002B4AA2">
              <w:rPr>
                <w:rFonts w:eastAsia="Arial" w:cs="Arial"/>
                <w:color w:val="0000FF"/>
              </w:rPr>
              <w:t>innovateur.rices</w:t>
            </w:r>
            <w:proofErr w:type="spellEnd"/>
            <w:r w:rsidRPr="002B4AA2">
              <w:rPr>
                <w:rFonts w:eastAsia="Arial" w:cs="Arial"/>
                <w:color w:val="0000FF"/>
              </w:rPr>
              <w:t xml:space="preserve"> </w:t>
            </w:r>
            <w:proofErr w:type="spellStart"/>
            <w:r w:rsidRPr="002B4AA2">
              <w:rPr>
                <w:rFonts w:eastAsia="Arial" w:cs="Arial"/>
                <w:color w:val="0000FF"/>
              </w:rPr>
              <w:t>sociaux.ales</w:t>
            </w:r>
            <w:proofErr w:type="spellEnd"/>
            <w:r w:rsidRPr="002B4AA2">
              <w:rPr>
                <w:rFonts w:eastAsia="Arial" w:cs="Arial"/>
                <w:color w:val="0000FF"/>
              </w:rPr>
              <w:t xml:space="preserve"> ainsi que d’</w:t>
            </w:r>
            <w:proofErr w:type="spellStart"/>
            <w:r w:rsidRPr="002B4AA2">
              <w:rPr>
                <w:rFonts w:eastAsia="Arial" w:cs="Arial"/>
                <w:color w:val="0000FF"/>
              </w:rPr>
              <w:t>institutionnel.les</w:t>
            </w:r>
            <w:proofErr w:type="spellEnd"/>
            <w:r w:rsidRPr="002B4AA2">
              <w:rPr>
                <w:rFonts w:eastAsia="Arial" w:cs="Arial"/>
                <w:color w:val="0000FF"/>
              </w:rPr>
              <w:t xml:space="preserve"> publiques (ex : </w:t>
            </w:r>
            <w:proofErr w:type="spellStart"/>
            <w:r w:rsidRPr="002B4AA2">
              <w:rPr>
                <w:rFonts w:eastAsia="Arial" w:cs="Arial"/>
                <w:color w:val="0000FF"/>
              </w:rPr>
              <w:t>Finance.Brussels</w:t>
            </w:r>
            <w:proofErr w:type="spellEnd"/>
            <w:r w:rsidRPr="002B4AA2">
              <w:rPr>
                <w:rFonts w:eastAsia="Arial" w:cs="Arial"/>
                <w:color w:val="0000FF"/>
              </w:rPr>
              <w:t xml:space="preserve">, </w:t>
            </w:r>
            <w:proofErr w:type="spellStart"/>
            <w:r w:rsidRPr="002B4AA2">
              <w:rPr>
                <w:rFonts w:eastAsia="Arial" w:cs="Arial"/>
                <w:color w:val="0000FF"/>
              </w:rPr>
              <w:t>Brusoc</w:t>
            </w:r>
            <w:proofErr w:type="spellEnd"/>
            <w:r w:rsidRPr="002B4AA2">
              <w:rPr>
                <w:rFonts w:eastAsia="Arial" w:cs="Arial"/>
                <w:color w:val="0000FF"/>
              </w:rPr>
              <w:t>, BEE, etc.)</w:t>
            </w:r>
          </w:p>
          <w:p w14:paraId="47AD2604" w14:textId="49544CBF" w:rsidR="009F44F9" w:rsidRPr="00AB633B" w:rsidRDefault="00472D96" w:rsidP="00472D96">
            <w:pPr>
              <w:pStyle w:val="Contenudetableau"/>
              <w:rPr>
                <w:color w:val="0000FF"/>
                <w:highlight w:val="yellow"/>
                <w:lang w:val="fr-BE"/>
              </w:rPr>
            </w:pPr>
            <w:r w:rsidRPr="002B4AA2">
              <w:rPr>
                <w:rFonts w:ascii="Wingdings" w:eastAsia="Wingdings" w:hAnsi="Wingdings" w:cs="Wingdings"/>
                <w:color w:val="0000FF"/>
                <w:lang w:val="fr-BE"/>
              </w:rPr>
              <w:t></w:t>
            </w:r>
            <w:r w:rsidRPr="002B4AA2">
              <w:rPr>
                <w:rFonts w:eastAsia="Arial" w:cs="Arial"/>
                <w:color w:val="0000FF"/>
                <w:lang w:val="fr-BE"/>
              </w:rPr>
              <w:t xml:space="preserve"> Afin qu’Innoviris puisse garantir au mieux la confidentialité et la neutralité dans le traitement de votre demande, veuillez lister dans cette rubrique (le cas échéant) les éventuels conflits d’intérêt identifiés (nom de la personne, fonction/institution représentée, nature du conflit d’intérêt identifié).</w:t>
            </w:r>
          </w:p>
        </w:tc>
      </w:tr>
    </w:tbl>
    <w:p w14:paraId="564E01C5" w14:textId="77777777" w:rsidR="009F44F9" w:rsidRPr="009278D5" w:rsidRDefault="009F44F9" w:rsidP="003A2128"/>
    <w:p w14:paraId="5D6B69E2" w14:textId="2640562F" w:rsidR="009F44F9" w:rsidRDefault="009F44F9" w:rsidP="003A2128">
      <w:pPr>
        <w:pStyle w:val="Titre2"/>
        <w:ind w:left="576"/>
      </w:pPr>
      <w:bookmarkStart w:id="99" w:name="_Toc76721151"/>
      <w:bookmarkStart w:id="100" w:name="_Toc80701382"/>
      <w:r>
        <w:t>Autorisation et signature</w:t>
      </w:r>
      <w:bookmarkEnd w:id="99"/>
      <w:bookmarkEnd w:id="100"/>
      <w:r w:rsidR="00EC7205">
        <w:br/>
      </w:r>
    </w:p>
    <w:p w14:paraId="7CC9DE70" w14:textId="77777777" w:rsidR="009F44F9" w:rsidRDefault="009F44F9" w:rsidP="003A2128">
      <w:pPr>
        <w:ind w:left="283"/>
        <w:rPr>
          <w:lang w:val="fr-FR"/>
        </w:rPr>
      </w:pPr>
      <w:r>
        <w:rPr>
          <w:szCs w:val="20"/>
          <w:lang w:val="fr-FR"/>
        </w:rPr>
        <w:t>J'autorise Innoviris à procéder aux enquêtes nécessaires à l’examen de la présente demande et certifie conformes et véritables les informations contenues dans le présent formulaire.</w:t>
      </w:r>
    </w:p>
    <w:p w14:paraId="676758A2" w14:textId="77777777" w:rsidR="009F44F9" w:rsidRDefault="009F44F9" w:rsidP="009F44F9">
      <w:pPr>
        <w:rPr>
          <w:lang w:val="fr-FR"/>
        </w:rPr>
      </w:pPr>
    </w:p>
    <w:tbl>
      <w:tblPr>
        <w:tblW w:w="9497" w:type="dxa"/>
        <w:tblInd w:w="137" w:type="dxa"/>
        <w:tblLayout w:type="fixed"/>
        <w:tblLook w:val="0000" w:firstRow="0" w:lastRow="0" w:firstColumn="0" w:lastColumn="0" w:noHBand="0" w:noVBand="0"/>
      </w:tblPr>
      <w:tblGrid>
        <w:gridCol w:w="4272"/>
        <w:gridCol w:w="5225"/>
      </w:tblGrid>
      <w:tr w:rsidR="009F44F9" w14:paraId="2DE26DA8" w14:textId="77777777" w:rsidTr="003A2128">
        <w:trPr>
          <w:trHeight w:val="285"/>
        </w:trPr>
        <w:tc>
          <w:tcPr>
            <w:tcW w:w="4272" w:type="dxa"/>
            <w:tcBorders>
              <w:top w:val="single" w:sz="4" w:space="0" w:color="C0C0C0"/>
              <w:left w:val="single" w:sz="4" w:space="0" w:color="C0C0C0"/>
              <w:bottom w:val="single" w:sz="1" w:space="0" w:color="C0C0C0"/>
            </w:tcBorders>
            <w:shd w:val="clear" w:color="auto" w:fill="auto"/>
          </w:tcPr>
          <w:p w14:paraId="02C03910" w14:textId="77777777" w:rsidR="009F44F9" w:rsidRDefault="009F44F9" w:rsidP="00A60A58">
            <w:pPr>
              <w:snapToGrid w:val="0"/>
              <w:spacing w:line="288" w:lineRule="auto"/>
              <w:rPr>
                <w:lang w:val="fr-FR"/>
              </w:rPr>
            </w:pPr>
            <w:r>
              <w:rPr>
                <w:lang w:val="fr-FR"/>
              </w:rPr>
              <w:t>Date :</w:t>
            </w:r>
          </w:p>
          <w:p w14:paraId="2359D81B" w14:textId="77777777" w:rsidR="009F44F9" w:rsidRDefault="009F44F9" w:rsidP="00A60A58">
            <w:pPr>
              <w:snapToGrid w:val="0"/>
              <w:spacing w:line="288" w:lineRule="auto"/>
              <w:rPr>
                <w:lang w:val="fr-FR"/>
              </w:rPr>
            </w:pPr>
          </w:p>
        </w:tc>
        <w:tc>
          <w:tcPr>
            <w:tcW w:w="5225" w:type="dxa"/>
            <w:tcBorders>
              <w:top w:val="single" w:sz="4" w:space="0" w:color="C0C0C0"/>
              <w:left w:val="single" w:sz="4" w:space="0" w:color="C0C0C0"/>
              <w:bottom w:val="single" w:sz="1" w:space="0" w:color="C0C0C0"/>
              <w:right w:val="single" w:sz="4" w:space="0" w:color="C0C0C0"/>
            </w:tcBorders>
            <w:shd w:val="clear" w:color="auto" w:fill="auto"/>
          </w:tcPr>
          <w:p w14:paraId="48C44D9D" w14:textId="77777777" w:rsidR="009F44F9" w:rsidRDefault="009F44F9" w:rsidP="00A60A58">
            <w:pPr>
              <w:snapToGrid w:val="0"/>
              <w:spacing w:line="288" w:lineRule="auto"/>
            </w:pPr>
            <w:r>
              <w:rPr>
                <w:lang w:val="fr-FR"/>
              </w:rPr>
              <w:t>Signature autorisée :</w:t>
            </w:r>
          </w:p>
        </w:tc>
      </w:tr>
      <w:tr w:rsidR="009F44F9" w14:paraId="2F68007B" w14:textId="77777777" w:rsidTr="003A2128">
        <w:trPr>
          <w:trHeight w:val="1905"/>
        </w:trPr>
        <w:tc>
          <w:tcPr>
            <w:tcW w:w="4272" w:type="dxa"/>
            <w:tcBorders>
              <w:top w:val="single" w:sz="1" w:space="0" w:color="C0C0C0"/>
              <w:left w:val="single" w:sz="4" w:space="0" w:color="C0C0C0"/>
              <w:bottom w:val="single" w:sz="4" w:space="0" w:color="C0C0C0"/>
            </w:tcBorders>
            <w:shd w:val="clear" w:color="auto" w:fill="auto"/>
          </w:tcPr>
          <w:p w14:paraId="629595E7" w14:textId="77777777" w:rsidR="009F44F9" w:rsidRDefault="009F44F9" w:rsidP="00A60A58">
            <w:pPr>
              <w:snapToGrid w:val="0"/>
              <w:spacing w:line="288" w:lineRule="auto"/>
              <w:rPr>
                <w:lang w:val="fr-FR"/>
              </w:rPr>
            </w:pPr>
          </w:p>
        </w:tc>
        <w:tc>
          <w:tcPr>
            <w:tcW w:w="5225" w:type="dxa"/>
            <w:tcBorders>
              <w:top w:val="single" w:sz="1" w:space="0" w:color="C0C0C0"/>
              <w:left w:val="single" w:sz="4" w:space="0" w:color="C0C0C0"/>
              <w:bottom w:val="single" w:sz="4" w:space="0" w:color="C0C0C0"/>
              <w:right w:val="single" w:sz="4" w:space="0" w:color="C0C0C0"/>
            </w:tcBorders>
            <w:shd w:val="clear" w:color="auto" w:fill="auto"/>
          </w:tcPr>
          <w:p w14:paraId="1FA4B0E3" w14:textId="08B4A22E" w:rsidR="009F44F9" w:rsidRDefault="009F44F9" w:rsidP="00A60A58">
            <w:pPr>
              <w:snapToGrid w:val="0"/>
              <w:spacing w:line="288" w:lineRule="auto"/>
              <w:rPr>
                <w:lang w:val="fr-FR"/>
              </w:rPr>
            </w:pPr>
            <w:r w:rsidRPr="00E04787">
              <w:rPr>
                <w:lang w:val="fr-FR"/>
              </w:rPr>
              <w:t>Pour l'entreprise</w:t>
            </w:r>
            <w:r w:rsidR="0031499B">
              <w:rPr>
                <w:lang w:val="fr-FR"/>
              </w:rPr>
              <w:t xml:space="preserve"> ou l’ASBL</w:t>
            </w:r>
            <w:r w:rsidRPr="00E04787">
              <w:rPr>
                <w:lang w:val="fr-FR"/>
              </w:rPr>
              <w:t xml:space="preserve"> :</w:t>
            </w:r>
          </w:p>
          <w:p w14:paraId="0C22B282" w14:textId="77777777" w:rsidR="009F44F9" w:rsidRDefault="009F44F9" w:rsidP="00A60A58">
            <w:pPr>
              <w:snapToGrid w:val="0"/>
              <w:spacing w:line="288" w:lineRule="auto"/>
              <w:rPr>
                <w:lang w:val="fr-FR"/>
              </w:rPr>
            </w:pPr>
          </w:p>
          <w:p w14:paraId="2A26E7FD" w14:textId="77777777" w:rsidR="009F44F9" w:rsidRDefault="009F44F9" w:rsidP="00A60A58">
            <w:pPr>
              <w:snapToGrid w:val="0"/>
              <w:spacing w:line="288" w:lineRule="auto"/>
              <w:rPr>
                <w:lang w:val="fr-FR"/>
              </w:rPr>
            </w:pPr>
          </w:p>
          <w:p w14:paraId="319EA8AE" w14:textId="77777777" w:rsidR="009F44F9" w:rsidRDefault="009F44F9" w:rsidP="00A60A58">
            <w:pPr>
              <w:snapToGrid w:val="0"/>
              <w:spacing w:line="288" w:lineRule="auto"/>
              <w:rPr>
                <w:lang w:val="fr-FR"/>
              </w:rPr>
            </w:pPr>
          </w:p>
          <w:p w14:paraId="2EB9F7E6" w14:textId="77777777" w:rsidR="009F44F9" w:rsidRDefault="009F44F9" w:rsidP="00A60A58">
            <w:pPr>
              <w:snapToGrid w:val="0"/>
              <w:spacing w:line="288" w:lineRule="auto"/>
              <w:rPr>
                <w:lang w:val="fr-FR"/>
              </w:rPr>
            </w:pPr>
          </w:p>
        </w:tc>
      </w:tr>
    </w:tbl>
    <w:p w14:paraId="1A4C1490" w14:textId="5621D26F" w:rsidR="00EC7205" w:rsidRDefault="00EC7205" w:rsidP="009F44F9"/>
    <w:p w14:paraId="054E6204" w14:textId="7988CE0A" w:rsidR="005B0C4B" w:rsidRPr="003A2128" w:rsidRDefault="00EC7205" w:rsidP="003A2128">
      <w:r>
        <w:br w:type="page"/>
      </w:r>
    </w:p>
    <w:p w14:paraId="2B12DCD1" w14:textId="77777777" w:rsidR="005B0C4B" w:rsidRPr="002B4AA2" w:rsidRDefault="005B0C4B" w:rsidP="005B0C4B">
      <w:pPr>
        <w:spacing w:after="513"/>
        <w:ind w:left="-94" w:right="-108"/>
        <w:rPr>
          <w:rFonts w:eastAsia="Arial" w:cs="Arial"/>
          <w:i/>
          <w:color w:val="000000"/>
          <w:sz w:val="22"/>
          <w:lang w:eastAsia="fr-BE"/>
        </w:rPr>
      </w:pPr>
      <w:r w:rsidRPr="002B4AA2">
        <w:rPr>
          <w:rFonts w:ascii="Calibri" w:eastAsia="Calibri" w:hAnsi="Calibri" w:cs="Calibri"/>
          <w:noProof/>
          <w:color w:val="000000"/>
          <w:sz w:val="22"/>
          <w:lang w:eastAsia="fr-BE"/>
        </w:rPr>
        <w:lastRenderedPageBreak/>
        <mc:AlternateContent>
          <mc:Choice Requires="wpg">
            <w:drawing>
              <wp:inline distT="0" distB="0" distL="0" distR="0" wp14:anchorId="61DBAC1E" wp14:editId="4366F6E8">
                <wp:extent cx="6465570" cy="487680"/>
                <wp:effectExtent l="0" t="0" r="0" b="0"/>
                <wp:docPr id="6" name="Group 391"/>
                <wp:cNvGraphicFramePr/>
                <a:graphic xmlns:a="http://schemas.openxmlformats.org/drawingml/2006/main">
                  <a:graphicData uri="http://schemas.microsoft.com/office/word/2010/wordprocessingGroup">
                    <wpg:wgp>
                      <wpg:cNvGrpSpPr/>
                      <wpg:grpSpPr bwMode="auto">
                        <a:xfrm>
                          <a:off x="0" y="0"/>
                          <a:ext cx="6465570" cy="487680"/>
                          <a:chOff x="1270" y="871220"/>
                          <a:chExt cx="5938304" cy="366401"/>
                        </a:xfrm>
                      </wpg:grpSpPr>
                      <wps:wsp>
                        <wps:cNvPr id="3" name="Rectangle 3"/>
                        <wps:cNvSpPr/>
                        <wps:spPr bwMode="auto">
                          <a:xfrm>
                            <a:off x="7619" y="897954"/>
                            <a:ext cx="5931955" cy="339667"/>
                          </a:xfrm>
                          <a:prstGeom prst="rect">
                            <a:avLst/>
                          </a:prstGeom>
                          <a:ln>
                            <a:noFill/>
                          </a:ln>
                        </wps:spPr>
                        <wps:txbx>
                          <w:txbxContent>
                            <w:p w14:paraId="03670EC9" w14:textId="77777777" w:rsidR="005B0C4B" w:rsidRDefault="005B0C4B" w:rsidP="005B0C4B">
                              <w:pPr>
                                <w:jc w:val="center"/>
                              </w:pPr>
                              <w:r>
                                <w:rPr>
                                  <w:b/>
                                  <w:sz w:val="36"/>
                                </w:rPr>
                                <w:t>DECLARATION SUR L'HONNEUR</w:t>
                              </w:r>
                            </w:p>
                          </w:txbxContent>
                        </wps:txbx>
                        <wps:bodyPr horzOverflow="overflow" vert="horz" lIns="0" tIns="0" rIns="0" bIns="0" rtlCol="0">
                          <a:noAutofit/>
                        </wps:bodyPr>
                      </wps:wsp>
                      <wps:wsp>
                        <wps:cNvPr id="5" name="Forme libre : forme 5"/>
                        <wps:cNvSpPr/>
                        <wps:spPr bwMode="auto">
                          <a:xfrm>
                            <a:off x="1270" y="871220"/>
                            <a:ext cx="6350" cy="300989"/>
                          </a:xfrm>
                          <a:custGeom>
                            <a:avLst/>
                            <a:gdLst/>
                            <a:ahLst/>
                            <a:cxnLst/>
                            <a:rect l="0" t="0" r="0" b="0"/>
                            <a:pathLst>
                              <a:path w="6350" h="300989" extrusionOk="0">
                                <a:moveTo>
                                  <a:pt x="0" y="0"/>
                                </a:moveTo>
                                <a:lnTo>
                                  <a:pt x="2540" y="2539"/>
                                </a:lnTo>
                                <a:lnTo>
                                  <a:pt x="6350" y="6350"/>
                                </a:lnTo>
                                <a:lnTo>
                                  <a:pt x="6350" y="294639"/>
                                </a:lnTo>
                                <a:lnTo>
                                  <a:pt x="2540" y="297180"/>
                                </a:lnTo>
                                <a:lnTo>
                                  <a:pt x="0" y="300989"/>
                                </a:lnTo>
                                <a:lnTo>
                                  <a:pt x="0" y="0"/>
                                </a:lnTo>
                                <a:close/>
                              </a:path>
                            </a:pathLst>
                          </a:custGeom>
                          <a:solidFill>
                            <a:srgbClr val="000000"/>
                          </a:solidFill>
                          <a:ln w="0" cap="flat">
                            <a:noFill/>
                            <a:miter lim="127000"/>
                          </a:ln>
                        </wps:spPr>
                        <wps:bodyPr rot="0">
                          <a:prstTxWarp prst="textNoShape">
                            <a:avLst/>
                          </a:prstTxWarp>
                          <a:noAutofit/>
                        </wps:bodyPr>
                      </wps:wsp>
                      <wps:wsp>
                        <wps:cNvPr id="7" name="Forme libre : forme 7"/>
                        <wps:cNvSpPr/>
                        <wps:spPr bwMode="auto">
                          <a:xfrm>
                            <a:off x="5869940" y="871220"/>
                            <a:ext cx="6350" cy="300989"/>
                          </a:xfrm>
                          <a:custGeom>
                            <a:avLst/>
                            <a:gdLst/>
                            <a:ahLst/>
                            <a:cxnLst/>
                            <a:rect l="0" t="0" r="0" b="0"/>
                            <a:pathLst>
                              <a:path w="6350" h="300989" extrusionOk="0">
                                <a:moveTo>
                                  <a:pt x="6350" y="0"/>
                                </a:moveTo>
                                <a:lnTo>
                                  <a:pt x="6350" y="300989"/>
                                </a:lnTo>
                                <a:lnTo>
                                  <a:pt x="2540" y="297180"/>
                                </a:lnTo>
                                <a:lnTo>
                                  <a:pt x="0" y="294639"/>
                                </a:lnTo>
                                <a:lnTo>
                                  <a:pt x="0" y="6350"/>
                                </a:lnTo>
                                <a:lnTo>
                                  <a:pt x="2540" y="2539"/>
                                </a:lnTo>
                                <a:lnTo>
                                  <a:pt x="6350" y="0"/>
                                </a:lnTo>
                                <a:close/>
                              </a:path>
                            </a:pathLst>
                          </a:custGeom>
                          <a:solidFill>
                            <a:srgbClr val="000000"/>
                          </a:solidFill>
                          <a:ln w="0" cap="flat">
                            <a:noFill/>
                            <a:miter lim="127000"/>
                          </a:ln>
                        </wps:spPr>
                        <wps:bodyPr rot="0">
                          <a:prstTxWarp prst="textNoShape">
                            <a:avLst/>
                          </a:prstTxWarp>
                          <a:noAutofit/>
                        </wps:bodyPr>
                      </wps:wsp>
                      <wps:wsp>
                        <wps:cNvPr id="8" name="Forme libre : forme 8"/>
                        <wps:cNvSpPr/>
                        <wps:spPr bwMode="auto">
                          <a:xfrm>
                            <a:off x="1270" y="871220"/>
                            <a:ext cx="5875020" cy="6350"/>
                          </a:xfrm>
                          <a:custGeom>
                            <a:avLst/>
                            <a:gdLst/>
                            <a:ahLst/>
                            <a:cxnLst/>
                            <a:rect l="0" t="0" r="0" b="0"/>
                            <a:pathLst>
                              <a:path w="5875020" h="6350" extrusionOk="0">
                                <a:moveTo>
                                  <a:pt x="0" y="0"/>
                                </a:moveTo>
                                <a:lnTo>
                                  <a:pt x="5875020" y="0"/>
                                </a:lnTo>
                                <a:lnTo>
                                  <a:pt x="5871210" y="2539"/>
                                </a:lnTo>
                                <a:lnTo>
                                  <a:pt x="5868670" y="6350"/>
                                </a:lnTo>
                                <a:lnTo>
                                  <a:pt x="6350" y="6350"/>
                                </a:lnTo>
                                <a:lnTo>
                                  <a:pt x="2540" y="2539"/>
                                </a:lnTo>
                                <a:lnTo>
                                  <a:pt x="0" y="0"/>
                                </a:lnTo>
                                <a:close/>
                              </a:path>
                            </a:pathLst>
                          </a:custGeom>
                          <a:solidFill>
                            <a:srgbClr val="000000"/>
                          </a:solidFill>
                          <a:ln w="0" cap="flat">
                            <a:noFill/>
                            <a:miter lim="127000"/>
                          </a:ln>
                        </wps:spPr>
                        <wps:bodyPr rot="0">
                          <a:prstTxWarp prst="textNoShape">
                            <a:avLst/>
                          </a:prstTxWarp>
                          <a:noAutofit/>
                        </wps:bodyPr>
                      </wps:wsp>
                      <wps:wsp>
                        <wps:cNvPr id="9" name="Forme libre : forme 9"/>
                        <wps:cNvSpPr/>
                        <wps:spPr bwMode="auto">
                          <a:xfrm>
                            <a:off x="1270" y="1165859"/>
                            <a:ext cx="5875020" cy="6350"/>
                          </a:xfrm>
                          <a:custGeom>
                            <a:avLst/>
                            <a:gdLst/>
                            <a:ahLst/>
                            <a:cxnLst/>
                            <a:rect l="0" t="0" r="0" b="0"/>
                            <a:pathLst>
                              <a:path w="5875020" h="6350" extrusionOk="0">
                                <a:moveTo>
                                  <a:pt x="6350" y="0"/>
                                </a:moveTo>
                                <a:lnTo>
                                  <a:pt x="5868670" y="0"/>
                                </a:lnTo>
                                <a:lnTo>
                                  <a:pt x="5871210" y="2540"/>
                                </a:lnTo>
                                <a:lnTo>
                                  <a:pt x="5875020" y="6350"/>
                                </a:lnTo>
                                <a:lnTo>
                                  <a:pt x="0" y="6350"/>
                                </a:lnTo>
                                <a:lnTo>
                                  <a:pt x="2540" y="2540"/>
                                </a:lnTo>
                                <a:lnTo>
                                  <a:pt x="6350" y="0"/>
                                </a:lnTo>
                                <a:close/>
                              </a:path>
                            </a:pathLst>
                          </a:custGeom>
                          <a:solidFill>
                            <a:srgbClr val="000000"/>
                          </a:solidFill>
                          <a:ln w="0" cap="flat">
                            <a:noFill/>
                            <a:miter lim="127000"/>
                          </a:ln>
                        </wps:spPr>
                        <wps:bodyPr rot="0">
                          <a:prstTxWarp prst="textNoShape">
                            <a:avLst/>
                          </a:prstTxWarp>
                          <a:noAutofit/>
                        </wps:bodyPr>
                      </wps:wsp>
                    </wpg:wgp>
                  </a:graphicData>
                </a:graphic>
              </wp:inline>
            </w:drawing>
          </mc:Choice>
          <mc:Fallback>
            <w:pict>
              <v:group w14:anchorId="61DBAC1E" id="Group 391" o:spid="_x0000_s1026" style="width:509.1pt;height:38.4pt;mso-position-horizontal-relative:char;mso-position-vertical-relative:line" coordorigin="12,8712" coordsize="59383,36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">
                <v:rect id="Rectangle 3" o:spid="_x0000_s1027" style="position:absolute;left:76;top:8979;width:59319;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qstwgAAANoAAAAPAAAAZHJzL2Rvd25yZXYueG1sRI9Li8JA&#10;EITvgv9haGFvOlFh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DJ3qstwgAAANoAAAAPAAAA&#10;AAAAAAAAAAAAAAcCAABkcnMvZG93bnJldi54bWxQSwUGAAAAAAMAAwC3AAAA9gIAAAAA&#10;" filled="f" stroked="f">
                  <v:textbox inset="0,0,0,0">
                    <w:txbxContent>
                      <w:p w14:paraId="03670EC9" w14:textId="77777777" w:rsidR="005B0C4B" w:rsidRDefault="005B0C4B" w:rsidP="005B0C4B">
                        <w:pPr>
                          <w:jc w:val="center"/>
                        </w:pPr>
                        <w:r>
                          <w:rPr>
                            <w:b/>
                            <w:sz w:val="36"/>
                          </w:rPr>
                          <w:t>DECLARATION SUR L'HONNEUR</w:t>
                        </w:r>
                      </w:p>
                    </w:txbxContent>
                  </v:textbox>
                </v:rect>
                <v:shape id="Forme libre : forme 5" o:spid="_x0000_s1028" style="position:absolute;left:12;top:8712;width:64;height:3010;visibility:visible;mso-wrap-style:square;v-text-anchor:top" coordsize="6350,3009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" path="m,l2540,2539,6350,6350r,288289l2540,297180,,300989,,xe" fillcolor="black" stroked="f" strokeweight="0">
                  <v:stroke miterlimit="83231f" joinstyle="miter"/>
                  <v:path arrowok="t" o:extrusionok="f" textboxrect="0,0,6350,300989"/>
                </v:shape>
                <v:shape id="Forme libre : forme 7" o:spid="_x0000_s1029" style="position:absolute;left:58699;top:8712;width:63;height:3010;visibility:visible;mso-wrap-style:square;v-text-anchor:top" coordsize="6350,3009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" path="m6350,r,300989l2540,297180,,294639,,6350,2540,2539,6350,xe" fillcolor="black" stroked="f" strokeweight="0">
                  <v:stroke miterlimit="83231f" joinstyle="miter"/>
                  <v:path arrowok="t" o:extrusionok="f" textboxrect="0,0,6350,300989"/>
                </v:shape>
                <v:shape id="Forme libre : forme 8" o:spid="_x0000_s1030" style="position:absolute;left:12;top:8712;width:58750;height:63;visibility:visible;mso-wrap-style:square;v-text-anchor:top" coordsize="587502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" path="m,l5875020,r-3810,2539l5868670,6350,6350,6350,2540,2539,,xe" fillcolor="black" stroked="f" strokeweight="0">
                  <v:stroke miterlimit="83231f" joinstyle="miter"/>
                  <v:path arrowok="t" o:extrusionok="f" textboxrect="0,0,5875020,6350"/>
                </v:shape>
                <v:shape id="Forme libre : forme 9" o:spid="_x0000_s1031" style="position:absolute;left:12;top:11658;width:58750;height:64;visibility:visible;mso-wrap-style:square;v-text-anchor:top" coordsize="587502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" path="m6350,l5868670,r2540,2540l5875020,6350,,6350,2540,2540,6350,xe" fillcolor="black" stroked="f" strokeweight="0">
                  <v:stroke miterlimit="83231f" joinstyle="miter"/>
                  <v:path arrowok="t" o:extrusionok="f" textboxrect="0,0,5875020,6350"/>
                </v:shape>
                <w10:anchorlock/>
              </v:group>
            </w:pict>
          </mc:Fallback>
        </mc:AlternateContent>
      </w:r>
    </w:p>
    <w:p w14:paraId="0DADFB98" w14:textId="77777777" w:rsidR="005B0C4B" w:rsidRPr="002B4AA2" w:rsidRDefault="005B0C4B" w:rsidP="005B0C4B">
      <w:pPr>
        <w:spacing w:after="243" w:line="249" w:lineRule="auto"/>
        <w:ind w:left="-5" w:hanging="10"/>
        <w:rPr>
          <w:rFonts w:eastAsia="Arial" w:cs="Arial"/>
          <w:i/>
          <w:color w:val="000000"/>
          <w:sz w:val="22"/>
          <w:lang w:eastAsia="fr-BE"/>
        </w:rPr>
      </w:pPr>
      <w:r w:rsidRPr="002B4AA2">
        <w:rPr>
          <w:rFonts w:eastAsia="Arial" w:cs="Arial"/>
          <w:i/>
          <w:color w:val="000000"/>
          <w:sz w:val="22"/>
          <w:lang w:eastAsia="fr-BE"/>
        </w:rPr>
        <w:t xml:space="preserve">Je </w:t>
      </w:r>
      <w:proofErr w:type="spellStart"/>
      <w:r w:rsidRPr="002B4AA2">
        <w:rPr>
          <w:rFonts w:eastAsia="Arial" w:cs="Arial"/>
          <w:i/>
          <w:color w:val="000000"/>
          <w:sz w:val="22"/>
          <w:lang w:eastAsia="fr-BE"/>
        </w:rPr>
        <w:t>soussigné.e</w:t>
      </w:r>
      <w:proofErr w:type="spellEnd"/>
      <w:r w:rsidRPr="002B4AA2">
        <w:rPr>
          <w:rFonts w:eastAsia="Arial" w:cs="Arial"/>
          <w:i/>
          <w:color w:val="000000"/>
          <w:sz w:val="22"/>
          <w:lang w:eastAsia="fr-BE"/>
        </w:rPr>
        <w:t>., …………………………………</w:t>
      </w:r>
      <w:proofErr w:type="gramStart"/>
      <w:r w:rsidRPr="002B4AA2">
        <w:rPr>
          <w:rFonts w:eastAsia="Arial" w:cs="Arial"/>
          <w:i/>
          <w:color w:val="000000"/>
          <w:sz w:val="22"/>
          <w:lang w:eastAsia="fr-BE"/>
        </w:rPr>
        <w:t>…….</w:t>
      </w:r>
      <w:proofErr w:type="gramEnd"/>
      <w:r w:rsidRPr="002B4AA2">
        <w:rPr>
          <w:rFonts w:eastAsia="Arial" w:cs="Arial"/>
          <w:i/>
          <w:color w:val="000000"/>
          <w:sz w:val="22"/>
          <w:lang w:eastAsia="fr-BE"/>
        </w:rPr>
        <w:t>., en ma qualité ……………………………… de l'entreprise :</w:t>
      </w:r>
    </w:p>
    <w:p w14:paraId="6699BC80" w14:textId="77777777" w:rsidR="005B0C4B" w:rsidRPr="002B4AA2" w:rsidRDefault="005B0C4B" w:rsidP="005B0C4B">
      <w:pPr>
        <w:spacing w:after="481" w:line="265" w:lineRule="auto"/>
        <w:jc w:val="center"/>
        <w:rPr>
          <w:rFonts w:eastAsia="Arial" w:cs="Arial"/>
          <w:i/>
          <w:color w:val="000000"/>
          <w:sz w:val="22"/>
          <w:lang w:eastAsia="fr-BE"/>
        </w:rPr>
      </w:pPr>
      <w:r w:rsidRPr="002B4AA2">
        <w:rPr>
          <w:rFonts w:eastAsia="Arial" w:cs="Arial"/>
          <w:b/>
          <w:color w:val="000000"/>
          <w:sz w:val="22"/>
          <w:lang w:eastAsia="fr-BE"/>
        </w:rPr>
        <w:t>XXX</w:t>
      </w:r>
      <w:r w:rsidRPr="002B4AA2">
        <w:rPr>
          <w:rFonts w:eastAsia="Arial" w:cs="Arial"/>
          <w:b/>
          <w:color w:val="000000"/>
          <w:sz w:val="22"/>
          <w:lang w:eastAsia="fr-BE"/>
        </w:rPr>
        <w:br/>
        <w:t>Numéro d'entreprise : XXX</w:t>
      </w:r>
    </w:p>
    <w:p w14:paraId="32E162E0" w14:textId="77777777" w:rsidR="005B0C4B" w:rsidRPr="002B4AA2" w:rsidRDefault="005B0C4B" w:rsidP="005B0C4B">
      <w:pPr>
        <w:spacing w:after="243" w:line="249" w:lineRule="auto"/>
        <w:ind w:left="-5" w:hanging="10"/>
        <w:rPr>
          <w:rFonts w:eastAsia="Arial" w:cs="Arial"/>
          <w:i/>
          <w:color w:val="000000"/>
          <w:sz w:val="22"/>
          <w:lang w:eastAsia="fr-BE"/>
        </w:rPr>
      </w:pPr>
      <w:r w:rsidRPr="002B4AA2">
        <w:rPr>
          <w:rFonts w:eastAsia="Arial" w:cs="Arial"/>
          <w:i/>
          <w:color w:val="000000"/>
          <w:sz w:val="22"/>
          <w:lang w:eastAsia="fr-BE"/>
        </w:rPr>
        <w:t>Ayant introduit une demande PYSI (</w:t>
      </w:r>
      <w:proofErr w:type="spellStart"/>
      <w:r w:rsidRPr="002B4AA2">
        <w:rPr>
          <w:rFonts w:eastAsia="Arial" w:cs="Arial"/>
          <w:i/>
          <w:color w:val="000000"/>
          <w:sz w:val="22"/>
          <w:lang w:eastAsia="fr-BE"/>
        </w:rPr>
        <w:t>Prove</w:t>
      </w:r>
      <w:proofErr w:type="spellEnd"/>
      <w:r w:rsidRPr="002B4AA2">
        <w:rPr>
          <w:rFonts w:eastAsia="Arial" w:cs="Arial"/>
          <w:i/>
          <w:color w:val="000000"/>
          <w:sz w:val="22"/>
          <w:lang w:eastAsia="fr-BE"/>
        </w:rPr>
        <w:t xml:space="preserve"> </w:t>
      </w:r>
      <w:proofErr w:type="spellStart"/>
      <w:r w:rsidRPr="002B4AA2">
        <w:rPr>
          <w:rFonts w:eastAsia="Arial" w:cs="Arial"/>
          <w:i/>
          <w:color w:val="000000"/>
          <w:sz w:val="22"/>
          <w:lang w:eastAsia="fr-BE"/>
        </w:rPr>
        <w:t>Your</w:t>
      </w:r>
      <w:proofErr w:type="spellEnd"/>
      <w:r w:rsidRPr="002B4AA2">
        <w:rPr>
          <w:rFonts w:eastAsia="Arial" w:cs="Arial"/>
          <w:i/>
          <w:color w:val="000000"/>
          <w:sz w:val="22"/>
          <w:lang w:eastAsia="fr-BE"/>
        </w:rPr>
        <w:t xml:space="preserve"> Social Innovation) auprès d'Innoviris pour la réalisation du projet intitulé ………………………………………………………………</w:t>
      </w:r>
      <w:proofErr w:type="gramStart"/>
      <w:r w:rsidRPr="002B4AA2">
        <w:rPr>
          <w:rFonts w:eastAsia="Arial" w:cs="Arial"/>
          <w:i/>
          <w:color w:val="000000"/>
          <w:sz w:val="22"/>
          <w:lang w:eastAsia="fr-BE"/>
        </w:rPr>
        <w:t>…….</w:t>
      </w:r>
      <w:proofErr w:type="gramEnd"/>
      <w:r w:rsidRPr="002B4AA2">
        <w:rPr>
          <w:rFonts w:eastAsia="Arial" w:cs="Arial"/>
          <w:i/>
          <w:color w:val="000000"/>
          <w:sz w:val="22"/>
          <w:lang w:eastAsia="fr-BE"/>
        </w:rPr>
        <w:t>.</w:t>
      </w:r>
    </w:p>
    <w:p w14:paraId="0B9B0631" w14:textId="77777777" w:rsidR="005B0C4B" w:rsidRPr="002B4AA2" w:rsidRDefault="005B0C4B" w:rsidP="005B0C4B">
      <w:pPr>
        <w:spacing w:after="496" w:line="249" w:lineRule="auto"/>
        <w:ind w:left="-5" w:hanging="10"/>
        <w:rPr>
          <w:rFonts w:eastAsia="Arial" w:cs="Arial"/>
          <w:i/>
          <w:color w:val="000000"/>
          <w:sz w:val="22"/>
          <w:lang w:eastAsia="fr-BE"/>
        </w:rPr>
      </w:pPr>
      <w:r w:rsidRPr="002B4AA2">
        <w:rPr>
          <w:rFonts w:eastAsia="Arial" w:cs="Arial"/>
          <w:i/>
          <w:color w:val="000000"/>
          <w:sz w:val="22"/>
          <w:lang w:eastAsia="fr-BE"/>
        </w:rPr>
        <w:t>Montant total du subside demandé*</w:t>
      </w:r>
      <w:proofErr w:type="gramStart"/>
      <w:r w:rsidRPr="002B4AA2">
        <w:rPr>
          <w:rFonts w:eastAsia="Arial" w:cs="Arial"/>
          <w:i/>
          <w:color w:val="000000"/>
          <w:sz w:val="22"/>
          <w:lang w:eastAsia="fr-BE"/>
        </w:rPr>
        <w:t xml:space="preserve"> :.................................</w:t>
      </w:r>
      <w:proofErr w:type="gramEnd"/>
      <w:r w:rsidRPr="002B4AA2">
        <w:rPr>
          <w:rFonts w:eastAsia="Arial" w:cs="Arial"/>
          <w:i/>
          <w:color w:val="000000"/>
          <w:sz w:val="22"/>
          <w:lang w:eastAsia="fr-BE"/>
        </w:rPr>
        <w:t xml:space="preserve"> </w:t>
      </w:r>
    </w:p>
    <w:p w14:paraId="55493EF8" w14:textId="77777777" w:rsidR="005B0C4B" w:rsidRPr="002B4AA2" w:rsidRDefault="005B0C4B" w:rsidP="005B0C4B">
      <w:pPr>
        <w:spacing w:after="243" w:line="249" w:lineRule="auto"/>
        <w:ind w:left="-5" w:hanging="10"/>
        <w:rPr>
          <w:rFonts w:eastAsia="Arial" w:cs="Arial"/>
          <w:i/>
          <w:color w:val="000000"/>
          <w:sz w:val="22"/>
          <w:lang w:eastAsia="fr-BE"/>
        </w:rPr>
      </w:pPr>
      <w:r w:rsidRPr="002B4AA2">
        <w:rPr>
          <w:rFonts w:eastAsia="Arial" w:cs="Arial"/>
          <w:i/>
          <w:color w:val="000000"/>
          <w:sz w:val="22"/>
          <w:lang w:eastAsia="fr-BE"/>
        </w:rPr>
        <w:t xml:space="preserve">Cette intervention de la Région de Bruxelles-Capitale m'est accordée en application du Règlement n°1407/2013 de la Commission européenne du 18 décembre 2013 relatif à l’application des articles 107 et 108 du traité sur le fonctionnement de l’Union européenne aux aides de minimis (publié au JO </w:t>
      </w:r>
      <w:proofErr w:type="spellStart"/>
      <w:r w:rsidRPr="002B4AA2">
        <w:rPr>
          <w:rFonts w:eastAsia="Arial" w:cs="Arial"/>
          <w:i/>
          <w:color w:val="000000"/>
          <w:sz w:val="22"/>
          <w:lang w:eastAsia="fr-BE"/>
        </w:rPr>
        <w:t>n°L</w:t>
      </w:r>
      <w:proofErr w:type="spellEnd"/>
      <w:r w:rsidRPr="002B4AA2">
        <w:rPr>
          <w:rFonts w:eastAsia="Arial" w:cs="Arial"/>
          <w:i/>
          <w:color w:val="000000"/>
          <w:sz w:val="22"/>
          <w:lang w:eastAsia="fr-BE"/>
        </w:rPr>
        <w:t xml:space="preserve"> 352 du 24 décembre 2013). </w:t>
      </w:r>
    </w:p>
    <w:p w14:paraId="7601A0A2" w14:textId="5BDBE3F9" w:rsidR="005B0C4B" w:rsidRPr="002B4AA2" w:rsidRDefault="005B0C4B" w:rsidP="005B0C4B">
      <w:pPr>
        <w:spacing w:after="243" w:line="249" w:lineRule="auto"/>
        <w:ind w:left="-5" w:hanging="10"/>
        <w:rPr>
          <w:rFonts w:eastAsia="Arial" w:cs="Arial"/>
          <w:i/>
          <w:color w:val="000000"/>
          <w:sz w:val="22"/>
          <w:lang w:eastAsia="fr-BE"/>
        </w:rPr>
      </w:pPr>
      <w:r w:rsidRPr="002B4AA2">
        <w:rPr>
          <w:rFonts w:eastAsia="Arial" w:cs="Arial"/>
          <w:i/>
          <w:color w:val="000000"/>
          <w:sz w:val="22"/>
          <w:lang w:eastAsia="fr-BE"/>
        </w:rPr>
        <w:t xml:space="preserve">Par la présente, je reconnais que le montant du subside mentionné ci-dessus ne porte pas le </w:t>
      </w:r>
      <w:r w:rsidRPr="002B4AA2">
        <w:rPr>
          <w:rFonts w:eastAsia="Arial" w:cs="Arial"/>
          <w:b/>
          <w:i/>
          <w:color w:val="000000"/>
          <w:sz w:val="22"/>
          <w:lang w:eastAsia="fr-BE"/>
        </w:rPr>
        <w:t>montant total</w:t>
      </w:r>
      <w:r w:rsidRPr="002B4AA2">
        <w:rPr>
          <w:rFonts w:eastAsia="Arial" w:cs="Arial"/>
          <w:i/>
          <w:color w:val="000000"/>
          <w:sz w:val="22"/>
          <w:lang w:eastAsia="fr-BE"/>
        </w:rPr>
        <w:t xml:space="preserve"> des aides qui m'ont déjà été accordées dans le cadre dudit Règlement </w:t>
      </w:r>
      <w:r w:rsidRPr="002B4AA2">
        <w:rPr>
          <w:rFonts w:eastAsia="Arial" w:cs="Arial"/>
          <w:b/>
          <w:i/>
          <w:color w:val="000000"/>
          <w:sz w:val="22"/>
          <w:lang w:eastAsia="fr-BE"/>
        </w:rPr>
        <w:t xml:space="preserve">à un montant supérieur à </w:t>
      </w:r>
      <w:r w:rsidR="00485713">
        <w:rPr>
          <w:rFonts w:eastAsia="Arial" w:cs="Arial"/>
          <w:b/>
          <w:i/>
          <w:color w:val="000000"/>
          <w:sz w:val="22"/>
          <w:lang w:eastAsia="fr-BE"/>
        </w:rPr>
        <w:t>3</w:t>
      </w:r>
      <w:r w:rsidRPr="002B4AA2">
        <w:rPr>
          <w:rFonts w:eastAsia="Arial" w:cs="Arial"/>
          <w:b/>
          <w:i/>
          <w:color w:val="000000"/>
          <w:sz w:val="22"/>
          <w:lang w:eastAsia="fr-BE"/>
        </w:rPr>
        <w:t>00.000,00 € sur une période de 3 exercices fiscaux.</w:t>
      </w:r>
    </w:p>
    <w:p w14:paraId="377C6050" w14:textId="77777777" w:rsidR="005B0C4B" w:rsidRPr="002B4AA2" w:rsidRDefault="005B0C4B" w:rsidP="005B0C4B">
      <w:pPr>
        <w:spacing w:after="243" w:line="249" w:lineRule="auto"/>
        <w:ind w:left="-5" w:hanging="10"/>
        <w:rPr>
          <w:rFonts w:eastAsia="Arial" w:cs="Arial"/>
          <w:i/>
          <w:color w:val="000000"/>
          <w:sz w:val="22"/>
          <w:lang w:eastAsia="fr-BE"/>
        </w:rPr>
      </w:pPr>
      <w:r w:rsidRPr="002B4AA2">
        <w:rPr>
          <w:rFonts w:eastAsia="Arial" w:cs="Arial"/>
          <w:i/>
          <w:color w:val="000000"/>
          <w:sz w:val="22"/>
          <w:lang w:eastAsia="fr-BE"/>
        </w:rPr>
        <w:t xml:space="preserve">Ce plafond s’applique quels que soient la forme, l’objectif des aides, ainsi que la nature de l'entité </w:t>
      </w:r>
      <w:proofErr w:type="spellStart"/>
      <w:r w:rsidRPr="002B4AA2">
        <w:rPr>
          <w:rFonts w:eastAsia="Arial" w:cs="Arial"/>
          <w:i/>
          <w:color w:val="000000"/>
          <w:sz w:val="22"/>
          <w:lang w:eastAsia="fr-BE"/>
        </w:rPr>
        <w:t>subsidiante</w:t>
      </w:r>
      <w:proofErr w:type="spellEnd"/>
      <w:r w:rsidRPr="002B4AA2">
        <w:rPr>
          <w:rFonts w:eastAsia="Arial" w:cs="Arial"/>
          <w:i/>
          <w:color w:val="000000"/>
          <w:sz w:val="22"/>
          <w:lang w:eastAsia="fr-BE"/>
        </w:rPr>
        <w:t>. Le montant de l’aide accordée dans le cadre du présent dossier doit par conséquent être pris en compte dans le cas où je bénéficierai ultérieurement d'une nouvelle aide de minimis.</w:t>
      </w:r>
    </w:p>
    <w:p w14:paraId="3987A179" w14:textId="77777777" w:rsidR="005B0C4B" w:rsidRPr="002B4AA2" w:rsidRDefault="005B0C4B" w:rsidP="005B0C4B">
      <w:pPr>
        <w:spacing w:after="494" w:line="249" w:lineRule="auto"/>
        <w:ind w:left="-5" w:hanging="10"/>
        <w:rPr>
          <w:rFonts w:eastAsia="Arial" w:cs="Arial"/>
          <w:i/>
          <w:color w:val="000000"/>
          <w:sz w:val="22"/>
          <w:lang w:eastAsia="fr-BE"/>
        </w:rPr>
      </w:pPr>
      <w:r w:rsidRPr="002B4AA2">
        <w:rPr>
          <w:rFonts w:eastAsia="Arial" w:cs="Arial"/>
          <w:i/>
          <w:color w:val="000000"/>
          <w:sz w:val="22"/>
          <w:lang w:eastAsia="fr-BE"/>
        </w:rPr>
        <w:t>J'affirme sur l'honneur que la présente déclaration est sincère et complète.</w:t>
      </w:r>
    </w:p>
    <w:p w14:paraId="234A7294" w14:textId="77777777" w:rsidR="005B0C4B" w:rsidRPr="002B4AA2" w:rsidRDefault="005B0C4B" w:rsidP="005B0C4B">
      <w:pPr>
        <w:tabs>
          <w:tab w:val="center" w:pos="4718"/>
        </w:tabs>
        <w:spacing w:after="1477" w:line="249" w:lineRule="auto"/>
        <w:ind w:left="-15"/>
        <w:rPr>
          <w:rFonts w:eastAsia="Arial" w:cs="Arial"/>
          <w:i/>
          <w:color w:val="000000"/>
          <w:sz w:val="22"/>
          <w:lang w:eastAsia="fr-BE"/>
        </w:rPr>
      </w:pPr>
      <w:r w:rsidRPr="002B4AA2">
        <w:rPr>
          <w:rFonts w:eastAsia="Arial" w:cs="Arial"/>
          <w:i/>
          <w:color w:val="000000"/>
          <w:sz w:val="22"/>
          <w:lang w:eastAsia="fr-BE"/>
        </w:rPr>
        <w:t>Date :</w:t>
      </w:r>
      <w:r w:rsidRPr="002B4AA2">
        <w:rPr>
          <w:rFonts w:eastAsia="Arial" w:cs="Arial"/>
          <w:i/>
          <w:color w:val="000000"/>
          <w:sz w:val="22"/>
          <w:lang w:eastAsia="fr-BE"/>
        </w:rPr>
        <w:tab/>
        <w:t>Signature :</w:t>
      </w:r>
    </w:p>
    <w:p w14:paraId="7A1A6683" w14:textId="3C20354A" w:rsidR="005B0C4B" w:rsidRPr="002B4AA2" w:rsidRDefault="005B0C4B" w:rsidP="005B0C4B">
      <w:pPr>
        <w:tabs>
          <w:tab w:val="center" w:pos="4718"/>
        </w:tabs>
        <w:spacing w:after="360" w:line="250" w:lineRule="auto"/>
      </w:pPr>
      <w:r w:rsidRPr="002B4AA2">
        <w:rPr>
          <w:rFonts w:eastAsia="Arial" w:cs="Arial"/>
          <w:b/>
          <w:color w:val="000000"/>
          <w:sz w:val="18"/>
          <w:lang w:eastAsia="fr-BE"/>
        </w:rPr>
        <w:t>Cette déclaration fait partie intégrante de la fiche de demande « </w:t>
      </w:r>
      <w:proofErr w:type="spellStart"/>
      <w:r w:rsidRPr="002B4AA2">
        <w:rPr>
          <w:rFonts w:eastAsia="Arial" w:cs="Arial"/>
          <w:b/>
          <w:color w:val="000000"/>
          <w:sz w:val="18"/>
          <w:lang w:eastAsia="fr-BE"/>
        </w:rPr>
        <w:t>Prove</w:t>
      </w:r>
      <w:proofErr w:type="spellEnd"/>
      <w:r w:rsidRPr="002B4AA2">
        <w:rPr>
          <w:rFonts w:eastAsia="Arial" w:cs="Arial"/>
          <w:b/>
          <w:color w:val="000000"/>
          <w:sz w:val="18"/>
          <w:lang w:eastAsia="fr-BE"/>
        </w:rPr>
        <w:t xml:space="preserve"> </w:t>
      </w:r>
      <w:proofErr w:type="spellStart"/>
      <w:r w:rsidRPr="002B4AA2">
        <w:rPr>
          <w:rFonts w:eastAsia="Arial" w:cs="Arial"/>
          <w:b/>
          <w:color w:val="000000"/>
          <w:sz w:val="18"/>
          <w:lang w:eastAsia="fr-BE"/>
        </w:rPr>
        <w:t>Your</w:t>
      </w:r>
      <w:proofErr w:type="spellEnd"/>
      <w:r w:rsidRPr="002B4AA2">
        <w:rPr>
          <w:rFonts w:eastAsia="Arial" w:cs="Arial"/>
          <w:b/>
          <w:color w:val="000000"/>
          <w:sz w:val="18"/>
          <w:lang w:eastAsia="fr-BE"/>
        </w:rPr>
        <w:t xml:space="preserve"> Social Innovation » et doit impérativement être soumise en même temps que celle-ci, sous peine d’irrecevabilité </w:t>
      </w:r>
      <w:r w:rsidR="00FB191D" w:rsidRPr="002B4AA2">
        <w:rPr>
          <w:rFonts w:eastAsia="Arial" w:cs="Arial"/>
          <w:b/>
          <w:color w:val="000000"/>
          <w:sz w:val="18"/>
          <w:lang w:eastAsia="fr-BE"/>
        </w:rPr>
        <w:t>de la demande</w:t>
      </w:r>
      <w:r w:rsidRPr="002B4AA2">
        <w:rPr>
          <w:rFonts w:eastAsia="Arial" w:cs="Arial"/>
          <w:b/>
          <w:color w:val="000000"/>
          <w:sz w:val="18"/>
          <w:lang w:eastAsia="fr-BE"/>
        </w:rPr>
        <w:t xml:space="preserve">. </w:t>
      </w:r>
    </w:p>
    <w:p w14:paraId="6BDAF686" w14:textId="77777777" w:rsidR="009F44F9" w:rsidRDefault="009F44F9" w:rsidP="006D75AC">
      <w:pPr>
        <w:ind w:left="360"/>
      </w:pPr>
    </w:p>
    <w:sectPr w:rsidR="009F44F9" w:rsidSect="00D96C25">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479DF6" w14:textId="77777777" w:rsidR="00BA2CD0" w:rsidRDefault="00BA2CD0" w:rsidP="00B34DDB">
      <w:pPr>
        <w:spacing w:after="0" w:line="240" w:lineRule="auto"/>
      </w:pPr>
      <w:r>
        <w:separator/>
      </w:r>
    </w:p>
  </w:endnote>
  <w:endnote w:type="continuationSeparator" w:id="0">
    <w:p w14:paraId="576B40A7" w14:textId="77777777" w:rsidR="00BA2CD0" w:rsidRDefault="00BA2CD0" w:rsidP="00B34DDB">
      <w:pPr>
        <w:spacing w:after="0" w:line="240" w:lineRule="auto"/>
      </w:pPr>
      <w:r>
        <w:continuationSeparator/>
      </w:r>
    </w:p>
  </w:endnote>
  <w:endnote w:type="continuationNotice" w:id="1">
    <w:p w14:paraId="2B976A5F" w14:textId="77777777" w:rsidR="00BA2CD0" w:rsidRDefault="00BA2C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charset w:val="00"/>
    <w:family w:val="auto"/>
    <w:pitch w:val="default"/>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auto"/>
    <w:pitch w:val="default"/>
  </w:font>
  <w:font w:name="gotham">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newromanpsmt">
    <w:charset w:val="00"/>
    <w:family w:val="auto"/>
    <w:pitch w:val="default"/>
  </w:font>
  <w:font w:name="gotham xnarrow medium">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rial;arial">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40E43C" w14:textId="0F0A1E1C" w:rsidR="00C973F8" w:rsidRDefault="00C973F8">
    <w:pPr>
      <w:pStyle w:val="Pieddepage"/>
      <w:rPr>
        <w:rFonts w:cs="Arial"/>
        <w:sz w:val="16"/>
        <w:szCs w:val="16"/>
        <w:lang w:val="fr-FR"/>
      </w:rPr>
    </w:pPr>
  </w:p>
  <w:p w14:paraId="1DFE7715" w14:textId="77777777" w:rsidR="007060B8" w:rsidRDefault="007060B8">
    <w:pPr>
      <w:pStyle w:val="Pieddepage"/>
      <w:rPr>
        <w:rFonts w:cs="Arial"/>
        <w:sz w:val="16"/>
        <w:szCs w:val="16"/>
        <w:lang w:val="fr-FR"/>
      </w:rPr>
    </w:pPr>
  </w:p>
  <w:p w14:paraId="3D971C04" w14:textId="42281881" w:rsidR="004C402D" w:rsidRDefault="004C402D">
    <w:pPr>
      <w:pStyle w:val="Pieddepage"/>
      <w:rPr>
        <w:rFonts w:cs="Arial"/>
        <w:sz w:val="16"/>
        <w:szCs w:val="16"/>
        <w:lang w:val="fr-FR"/>
      </w:rPr>
    </w:pPr>
    <w:r>
      <w:rPr>
        <w:rFonts w:cs="Arial"/>
        <w:sz w:val="16"/>
        <w:szCs w:val="16"/>
        <w:lang w:val="fr-FR"/>
      </w:rPr>
      <w:t>INNOVIRIS</w:t>
    </w:r>
  </w:p>
  <w:p w14:paraId="522BCB86" w14:textId="6BDE3502" w:rsidR="004C402D" w:rsidRDefault="004C402D">
    <w:pPr>
      <w:pStyle w:val="Pieddepage"/>
      <w:rPr>
        <w:rFonts w:cs="Arial"/>
        <w:sz w:val="16"/>
        <w:szCs w:val="16"/>
        <w:lang w:val="fr-FR"/>
      </w:rPr>
    </w:pPr>
    <w:r>
      <w:rPr>
        <w:rFonts w:cs="Arial"/>
        <w:sz w:val="16"/>
        <w:szCs w:val="16"/>
        <w:lang w:val="fr-FR"/>
      </w:rPr>
      <w:t>Chaussée de Charleroi 112</w:t>
    </w:r>
  </w:p>
  <w:p w14:paraId="46A46EAF" w14:textId="49BD797C" w:rsidR="004C402D" w:rsidRDefault="004C402D" w:rsidP="004C402D">
    <w:pPr>
      <w:pStyle w:val="Pieddepage"/>
      <w:rPr>
        <w:rFonts w:cs="Arial"/>
        <w:sz w:val="16"/>
        <w:szCs w:val="16"/>
        <w:lang w:val="fr-FR"/>
      </w:rPr>
    </w:pPr>
    <w:r>
      <w:rPr>
        <w:rFonts w:cs="Arial"/>
        <w:sz w:val="16"/>
        <w:szCs w:val="16"/>
        <w:lang w:val="fr-FR"/>
      </w:rPr>
      <w:t>1060 Bruxelles</w:t>
    </w:r>
    <w:r>
      <w:rPr>
        <w:rFonts w:cs="Arial"/>
        <w:sz w:val="16"/>
        <w:szCs w:val="16"/>
        <w:lang w:val="fr-FR"/>
      </w:rPr>
      <w:tab/>
    </w:r>
    <w:sdt>
      <w:sdtPr>
        <w:rPr>
          <w:rFonts w:cs="Arial"/>
          <w:sz w:val="16"/>
          <w:szCs w:val="16"/>
          <w:lang w:val="fr-FR"/>
        </w:rPr>
        <w:alias w:val="Titre "/>
        <w:tag w:val=""/>
        <w:id w:val="307747623"/>
        <w:placeholder>
          <w:docPart w:val="E67BAFFED29A40C2A909ABFCFB778F69"/>
        </w:placeholder>
        <w:dataBinding w:prefixMappings="xmlns:ns0='http://purl.org/dc/elements/1.1/' xmlns:ns1='http://schemas.openxmlformats.org/package/2006/metadata/core-properties' " w:xpath="/ns1:coreProperties[1]/ns0:title[1]" w:storeItemID="{6C3C8BC8-F283-45AE-878A-BAB7291924A1}"/>
        <w:text/>
      </w:sdtPr>
      <w:sdtContent>
        <w:proofErr w:type="spellStart"/>
        <w:r w:rsidR="00BE3F2A">
          <w:rPr>
            <w:rFonts w:cs="Arial"/>
            <w:sz w:val="16"/>
            <w:szCs w:val="16"/>
            <w:lang w:val="fr-FR"/>
          </w:rPr>
          <w:t>Prove</w:t>
        </w:r>
        <w:proofErr w:type="spellEnd"/>
        <w:r w:rsidR="00BE3F2A">
          <w:rPr>
            <w:rFonts w:cs="Arial"/>
            <w:sz w:val="16"/>
            <w:szCs w:val="16"/>
            <w:lang w:val="fr-FR"/>
          </w:rPr>
          <w:t xml:space="preserve"> </w:t>
        </w:r>
        <w:proofErr w:type="spellStart"/>
        <w:r w:rsidR="00BE3F2A">
          <w:rPr>
            <w:rFonts w:cs="Arial"/>
            <w:sz w:val="16"/>
            <w:szCs w:val="16"/>
            <w:lang w:val="fr-FR"/>
          </w:rPr>
          <w:t>Your</w:t>
        </w:r>
        <w:proofErr w:type="spellEnd"/>
        <w:r w:rsidR="00BE3F2A">
          <w:rPr>
            <w:rFonts w:cs="Arial"/>
            <w:sz w:val="16"/>
            <w:szCs w:val="16"/>
            <w:lang w:val="fr-FR"/>
          </w:rPr>
          <w:t xml:space="preserve"> Social Innovation</w:t>
        </w:r>
      </w:sdtContent>
    </w:sdt>
    <w:r>
      <w:rPr>
        <w:rFonts w:cs="Arial"/>
        <w:sz w:val="16"/>
        <w:szCs w:val="16"/>
        <w:lang w:val="fr-FR"/>
      </w:rPr>
      <w:tab/>
    </w:r>
    <w:r w:rsidR="00DB582F">
      <w:rPr>
        <w:rFonts w:cs="Arial"/>
        <w:sz w:val="16"/>
        <w:szCs w:val="16"/>
        <w:lang w:val="fr-FR"/>
      </w:rPr>
      <w:t xml:space="preserve">Page </w:t>
    </w:r>
    <w:r w:rsidR="00A6787B">
      <w:rPr>
        <w:rFonts w:cs="Arial"/>
        <w:sz w:val="16"/>
        <w:szCs w:val="16"/>
        <w:lang w:val="fr-FR"/>
      </w:rPr>
      <w:fldChar w:fldCharType="begin"/>
    </w:r>
    <w:r w:rsidR="00A6787B">
      <w:rPr>
        <w:rFonts w:cs="Arial"/>
        <w:sz w:val="16"/>
        <w:szCs w:val="16"/>
        <w:lang w:val="fr-FR"/>
      </w:rPr>
      <w:instrText xml:space="preserve"> PAGE  \* Arabic  \* MERGEFORMAT </w:instrText>
    </w:r>
    <w:r w:rsidR="00A6787B">
      <w:rPr>
        <w:rFonts w:cs="Arial"/>
        <w:sz w:val="16"/>
        <w:szCs w:val="16"/>
        <w:lang w:val="fr-FR"/>
      </w:rPr>
      <w:fldChar w:fldCharType="separate"/>
    </w:r>
    <w:r w:rsidR="00A6787B">
      <w:rPr>
        <w:rFonts w:cs="Arial"/>
        <w:noProof/>
        <w:sz w:val="16"/>
        <w:szCs w:val="16"/>
        <w:lang w:val="fr-FR"/>
      </w:rPr>
      <w:t>1</w:t>
    </w:r>
    <w:r w:rsidR="00A6787B">
      <w:rPr>
        <w:rFonts w:cs="Arial"/>
        <w:sz w:val="16"/>
        <w:szCs w:val="16"/>
        <w:lang w:val="fr-FR"/>
      </w:rPr>
      <w:fldChar w:fldCharType="end"/>
    </w:r>
    <w:r w:rsidR="00DB582F">
      <w:rPr>
        <w:rFonts w:cs="Arial"/>
        <w:sz w:val="16"/>
        <w:szCs w:val="16"/>
        <w:lang w:val="fr-FR"/>
      </w:rPr>
      <w:t xml:space="preserve">/ </w:t>
    </w:r>
    <w:r w:rsidR="00DB582F">
      <w:rPr>
        <w:rFonts w:cs="Arial"/>
        <w:sz w:val="16"/>
        <w:szCs w:val="16"/>
        <w:lang w:val="fr-FR"/>
      </w:rPr>
      <w:fldChar w:fldCharType="begin"/>
    </w:r>
    <w:r w:rsidR="00DB582F">
      <w:rPr>
        <w:rFonts w:cs="Arial"/>
        <w:sz w:val="16"/>
        <w:szCs w:val="16"/>
        <w:lang w:val="fr-FR"/>
      </w:rPr>
      <w:instrText xml:space="preserve"> NUMPAGES   \* MERGEFORMAT </w:instrText>
    </w:r>
    <w:r w:rsidR="00DB582F">
      <w:rPr>
        <w:rFonts w:cs="Arial"/>
        <w:sz w:val="16"/>
        <w:szCs w:val="16"/>
        <w:lang w:val="fr-FR"/>
      </w:rPr>
      <w:fldChar w:fldCharType="separate"/>
    </w:r>
    <w:r w:rsidR="00DB582F">
      <w:rPr>
        <w:rFonts w:cs="Arial"/>
        <w:noProof/>
        <w:sz w:val="16"/>
        <w:szCs w:val="16"/>
        <w:lang w:val="fr-FR"/>
      </w:rPr>
      <w:t>1</w:t>
    </w:r>
    <w:r w:rsidR="00DB582F">
      <w:rPr>
        <w:rFonts w:cs="Arial"/>
        <w:sz w:val="16"/>
        <w:szCs w:val="16"/>
        <w:lang w:val="fr-FR"/>
      </w:rPr>
      <w:fldChar w:fldCharType="end"/>
    </w:r>
  </w:p>
  <w:p w14:paraId="75F589E1" w14:textId="6303B1E8" w:rsidR="004C402D" w:rsidRPr="004C402D" w:rsidRDefault="004C402D">
    <w:pPr>
      <w:pStyle w:val="Pieddepage"/>
      <w:rPr>
        <w:rFonts w:cs="Arial"/>
        <w:sz w:val="16"/>
        <w:szCs w:val="16"/>
        <w:lang w:val="fr-FR"/>
      </w:rPr>
    </w:pPr>
    <w:proofErr w:type="gramStart"/>
    <w:r w:rsidRPr="004C402D">
      <w:rPr>
        <w:rFonts w:cs="Arial"/>
        <w:sz w:val="16"/>
        <w:szCs w:val="16"/>
        <w:lang w:val="fr-FR"/>
      </w:rPr>
      <w:t>T:</w:t>
    </w:r>
    <w:proofErr w:type="gramEnd"/>
    <w:r w:rsidRPr="004C402D">
      <w:rPr>
        <w:rFonts w:cs="Arial"/>
        <w:sz w:val="16"/>
        <w:szCs w:val="16"/>
        <w:lang w:val="fr-FR"/>
      </w:rPr>
      <w:t>02.600.50.34</w:t>
    </w:r>
  </w:p>
  <w:p w14:paraId="64672656" w14:textId="77777777" w:rsidR="00F76BCC" w:rsidRDefault="00F76BC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A20A49" w14:textId="77777777" w:rsidR="00BA2CD0" w:rsidRDefault="00BA2CD0" w:rsidP="00B34DDB">
      <w:pPr>
        <w:spacing w:after="0" w:line="240" w:lineRule="auto"/>
      </w:pPr>
      <w:r>
        <w:separator/>
      </w:r>
    </w:p>
  </w:footnote>
  <w:footnote w:type="continuationSeparator" w:id="0">
    <w:p w14:paraId="09534930" w14:textId="77777777" w:rsidR="00BA2CD0" w:rsidRDefault="00BA2CD0" w:rsidP="00B34DDB">
      <w:pPr>
        <w:spacing w:after="0" w:line="240" w:lineRule="auto"/>
      </w:pPr>
      <w:r>
        <w:continuationSeparator/>
      </w:r>
    </w:p>
  </w:footnote>
  <w:footnote w:type="continuationNotice" w:id="1">
    <w:p w14:paraId="2AB37161" w14:textId="77777777" w:rsidR="00BA2CD0" w:rsidRDefault="00BA2CD0">
      <w:pPr>
        <w:spacing w:after="0" w:line="240" w:lineRule="auto"/>
      </w:pPr>
    </w:p>
  </w:footnote>
  <w:footnote w:id="2">
    <w:p w14:paraId="592A83E2" w14:textId="77777777" w:rsidR="00A46271" w:rsidRDefault="00A46271" w:rsidP="00A46271">
      <w:pPr>
        <w:rPr>
          <w:rFonts w:cs="Arial"/>
          <w:szCs w:val="20"/>
        </w:rPr>
      </w:pPr>
      <w:r>
        <w:rPr>
          <w:rStyle w:val="Appelnotedebasdep"/>
          <w:rFonts w:cs="Arial"/>
          <w:szCs w:val="20"/>
        </w:rPr>
        <w:footnoteRef/>
      </w:r>
      <w:r>
        <w:rPr>
          <w:rFonts w:cs="Arial"/>
          <w:szCs w:val="20"/>
        </w:rPr>
        <w:t xml:space="preserve"> </w:t>
      </w:r>
      <w:hyperlink r:id="rId1" w:history="1">
        <w:r>
          <w:rPr>
            <w:rStyle w:val="Lienhypertexte"/>
            <w:szCs w:val="20"/>
          </w:rPr>
          <w:t>https://ec.europa.eu/research/participants/data/ref/h2020/grants_manual/hi/ethics/h2020_hi_ethics-self-assess_en.pdf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8A7C60" w14:textId="30A75DC1" w:rsidR="00B34DDB" w:rsidRPr="00B34DDB" w:rsidRDefault="00B34DDB">
    <w:pPr>
      <w:pStyle w:val="En-tte"/>
      <w:rPr>
        <w:rFonts w:cs="Arial"/>
        <w:sz w:val="18"/>
        <w:szCs w:val="18"/>
      </w:rPr>
    </w:pPr>
    <w:r w:rsidRPr="00B34DDB">
      <w:rPr>
        <w:rFonts w:cs="Arial"/>
        <w:noProof/>
        <w:sz w:val="18"/>
        <w:szCs w:val="18"/>
      </w:rPr>
      <w:drawing>
        <wp:anchor distT="0" distB="0" distL="114300" distR="114300" simplePos="0" relativeHeight="251658240" behindDoc="0" locked="0" layoutInCell="1" allowOverlap="1" wp14:anchorId="637B88DE" wp14:editId="7A87AB48">
          <wp:simplePos x="0" y="0"/>
          <wp:positionH relativeFrom="column">
            <wp:posOffset>-503555</wp:posOffset>
          </wp:positionH>
          <wp:positionV relativeFrom="paragraph">
            <wp:posOffset>-160020</wp:posOffset>
          </wp:positionV>
          <wp:extent cx="1318374" cy="602032"/>
          <wp:effectExtent l="0" t="0" r="0" b="7620"/>
          <wp:wrapSquare wrapText="bothSides"/>
          <wp:docPr id="2" name="Image 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8374" cy="602032"/>
                  </a:xfrm>
                  <a:prstGeom prst="rect">
                    <a:avLst/>
                  </a:prstGeom>
                </pic:spPr>
              </pic:pic>
            </a:graphicData>
          </a:graphic>
        </wp:anchor>
      </w:drawing>
    </w:r>
    <w:r w:rsidRPr="00B34DDB">
      <w:rPr>
        <w:rFonts w:cs="Arial"/>
        <w:sz w:val="18"/>
        <w:szCs w:val="18"/>
      </w:rPr>
      <w:ptab w:relativeTo="margin" w:alignment="center" w:leader="none"/>
    </w:r>
    <w:r w:rsidRPr="00B34DDB">
      <w:rPr>
        <w:rFonts w:cs="Arial"/>
        <w:sz w:val="18"/>
        <w:szCs w:val="18"/>
      </w:rPr>
      <w:ptab w:relativeTo="margin" w:alignment="right" w:leader="none"/>
    </w:r>
    <w:r w:rsidRPr="00B34DDB">
      <w:rPr>
        <w:rFonts w:cs="Arial"/>
        <w:sz w:val="18"/>
        <w:szCs w:val="18"/>
      </w:rPr>
      <w:t>Logo de l’entreprise</w:t>
    </w:r>
  </w:p>
  <w:p w14:paraId="18CDC87A" w14:textId="77777777" w:rsidR="00F76BCC" w:rsidRDefault="00F76BC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pStyle w:val="Answersbulleted"/>
      <w:lvlText w:val=""/>
      <w:lvlJc w:val="left"/>
      <w:pPr>
        <w:tabs>
          <w:tab w:val="num" w:pos="623"/>
        </w:tabs>
        <w:ind w:left="623" w:hanging="283"/>
      </w:pPr>
      <w:rPr>
        <w:rFonts w:ascii="Symbol" w:hAnsi="Symbol" w:cs="Arial"/>
      </w:rPr>
    </w:lvl>
    <w:lvl w:ilvl="1">
      <w:start w:val="1"/>
      <w:numFmt w:val="bullet"/>
      <w:lvlText w:val="–"/>
      <w:lvlJc w:val="left"/>
      <w:pPr>
        <w:tabs>
          <w:tab w:val="num" w:pos="624"/>
        </w:tabs>
        <w:ind w:left="624" w:hanging="624"/>
      </w:pPr>
      <w:rPr>
        <w:rFonts w:ascii="Arial" w:hAnsi="Arial" w:cs="Arial"/>
      </w:rPr>
    </w:lvl>
    <w:lvl w:ilvl="2">
      <w:start w:val="1"/>
      <w:numFmt w:val="bullet"/>
      <w:lvlText w:val="–"/>
      <w:lvlJc w:val="left"/>
      <w:pPr>
        <w:tabs>
          <w:tab w:val="num" w:pos="624"/>
        </w:tabs>
        <w:ind w:left="624" w:hanging="624"/>
      </w:pPr>
      <w:rPr>
        <w:rFonts w:ascii="Arial" w:hAnsi="Arial" w:cs="Arial"/>
      </w:rPr>
    </w:lvl>
    <w:lvl w:ilvl="3">
      <w:start w:val="1"/>
      <w:numFmt w:val="bullet"/>
      <w:lvlText w:val="–"/>
      <w:lvlJc w:val="left"/>
      <w:pPr>
        <w:tabs>
          <w:tab w:val="num" w:pos="624"/>
        </w:tabs>
        <w:ind w:left="624" w:hanging="624"/>
      </w:pPr>
      <w:rPr>
        <w:rFonts w:ascii="Arial" w:hAnsi="Arial" w:cs="Arial"/>
      </w:rPr>
    </w:lvl>
    <w:lvl w:ilvl="4">
      <w:start w:val="1"/>
      <w:numFmt w:val="bullet"/>
      <w:lvlText w:val="–"/>
      <w:lvlJc w:val="left"/>
      <w:pPr>
        <w:tabs>
          <w:tab w:val="num" w:pos="624"/>
        </w:tabs>
        <w:ind w:left="624" w:hanging="624"/>
      </w:pPr>
      <w:rPr>
        <w:rFonts w:ascii="Arial" w:hAnsi="Arial" w:cs="Arial"/>
      </w:rPr>
    </w:lvl>
    <w:lvl w:ilvl="5">
      <w:start w:val="1"/>
      <w:numFmt w:val="bullet"/>
      <w:lvlText w:val="–"/>
      <w:lvlJc w:val="left"/>
      <w:pPr>
        <w:tabs>
          <w:tab w:val="num" w:pos="624"/>
        </w:tabs>
        <w:ind w:left="624" w:hanging="624"/>
      </w:pPr>
      <w:rPr>
        <w:rFonts w:ascii="Arial" w:hAnsi="Arial" w:cs="Arial"/>
      </w:rPr>
    </w:lvl>
    <w:lvl w:ilvl="6">
      <w:start w:val="1"/>
      <w:numFmt w:val="bullet"/>
      <w:lvlText w:val="–"/>
      <w:lvlJc w:val="left"/>
      <w:pPr>
        <w:tabs>
          <w:tab w:val="num" w:pos="624"/>
        </w:tabs>
        <w:ind w:left="624" w:hanging="624"/>
      </w:pPr>
      <w:rPr>
        <w:rFonts w:ascii="Arial" w:hAnsi="Arial" w:cs="Arial"/>
      </w:rPr>
    </w:lvl>
    <w:lvl w:ilvl="7">
      <w:start w:val="1"/>
      <w:numFmt w:val="bullet"/>
      <w:lvlText w:val="–"/>
      <w:lvlJc w:val="left"/>
      <w:pPr>
        <w:tabs>
          <w:tab w:val="num" w:pos="624"/>
        </w:tabs>
        <w:ind w:left="624" w:hanging="624"/>
      </w:pPr>
      <w:rPr>
        <w:rFonts w:ascii="Arial" w:hAnsi="Arial" w:cs="Arial"/>
      </w:rPr>
    </w:lvl>
    <w:lvl w:ilvl="8">
      <w:start w:val="1"/>
      <w:numFmt w:val="bullet"/>
      <w:lvlText w:val="–"/>
      <w:lvlJc w:val="left"/>
      <w:pPr>
        <w:tabs>
          <w:tab w:val="num" w:pos="624"/>
        </w:tabs>
        <w:ind w:left="624" w:hanging="624"/>
      </w:pPr>
      <w:rPr>
        <w:rFonts w:ascii="Arial" w:hAnsi="Arial" w:cs="Arial"/>
      </w:rPr>
    </w:lvl>
  </w:abstractNum>
  <w:abstractNum w:abstractNumId="1" w15:restartNumberingAfterBreak="0">
    <w:nsid w:val="00000003"/>
    <w:multiLevelType w:val="multilevel"/>
    <w:tmpl w:val="00000003"/>
    <w:name w:val="WW8Num3"/>
    <w:lvl w:ilvl="0">
      <w:start w:val="1"/>
      <w:numFmt w:val="bullet"/>
      <w:lvlText w:val=""/>
      <w:lvlJc w:val="left"/>
      <w:pPr>
        <w:tabs>
          <w:tab w:val="num" w:pos="1068"/>
        </w:tabs>
        <w:ind w:left="1068" w:hanging="360"/>
      </w:pPr>
      <w:rPr>
        <w:rFonts w:ascii="Symbol" w:hAnsi="Symbol" w:cs="OpenSymbol"/>
        <w:color w:val="0000FF"/>
        <w:sz w:val="20"/>
        <w:szCs w:val="20"/>
        <w:shd w:val="clear" w:color="auto" w:fill="auto"/>
        <w:lang w:val="fr-FR"/>
      </w:rPr>
    </w:lvl>
    <w:lvl w:ilvl="1">
      <w:start w:val="1"/>
      <w:numFmt w:val="bullet"/>
      <w:lvlText w:val="◦"/>
      <w:lvlJc w:val="left"/>
      <w:pPr>
        <w:tabs>
          <w:tab w:val="num" w:pos="1428"/>
        </w:tabs>
        <w:ind w:left="1428" w:hanging="360"/>
      </w:pPr>
      <w:rPr>
        <w:rFonts w:ascii="OpenSymbol" w:hAnsi="OpenSymbol" w:cs="OpenSymbol"/>
      </w:rPr>
    </w:lvl>
    <w:lvl w:ilvl="2">
      <w:start w:val="1"/>
      <w:numFmt w:val="bullet"/>
      <w:lvlText w:val="▪"/>
      <w:lvlJc w:val="left"/>
      <w:pPr>
        <w:tabs>
          <w:tab w:val="num" w:pos="1788"/>
        </w:tabs>
        <w:ind w:left="1788" w:hanging="360"/>
      </w:pPr>
      <w:rPr>
        <w:rFonts w:ascii="OpenSymbol" w:hAnsi="OpenSymbol" w:cs="OpenSymbol"/>
      </w:rPr>
    </w:lvl>
    <w:lvl w:ilvl="3">
      <w:start w:val="1"/>
      <w:numFmt w:val="bullet"/>
      <w:lvlText w:val=""/>
      <w:lvlJc w:val="left"/>
      <w:pPr>
        <w:tabs>
          <w:tab w:val="num" w:pos="2148"/>
        </w:tabs>
        <w:ind w:left="2148" w:hanging="360"/>
      </w:pPr>
      <w:rPr>
        <w:rFonts w:ascii="Symbol" w:hAnsi="Symbol" w:cs="OpenSymbol"/>
        <w:color w:val="0000FF"/>
        <w:sz w:val="20"/>
        <w:szCs w:val="20"/>
        <w:shd w:val="clear" w:color="auto" w:fill="auto"/>
        <w:lang w:val="fr-FR"/>
      </w:rPr>
    </w:lvl>
    <w:lvl w:ilvl="4">
      <w:start w:val="1"/>
      <w:numFmt w:val="bullet"/>
      <w:lvlText w:val="◦"/>
      <w:lvlJc w:val="left"/>
      <w:pPr>
        <w:tabs>
          <w:tab w:val="num" w:pos="2508"/>
        </w:tabs>
        <w:ind w:left="2508" w:hanging="360"/>
      </w:pPr>
      <w:rPr>
        <w:rFonts w:ascii="OpenSymbol" w:hAnsi="OpenSymbol" w:cs="OpenSymbol"/>
      </w:rPr>
    </w:lvl>
    <w:lvl w:ilvl="5">
      <w:start w:val="1"/>
      <w:numFmt w:val="bullet"/>
      <w:lvlText w:val="▪"/>
      <w:lvlJc w:val="left"/>
      <w:pPr>
        <w:tabs>
          <w:tab w:val="num" w:pos="2868"/>
        </w:tabs>
        <w:ind w:left="2868" w:hanging="360"/>
      </w:pPr>
      <w:rPr>
        <w:rFonts w:ascii="OpenSymbol" w:hAnsi="OpenSymbol" w:cs="OpenSymbol"/>
      </w:rPr>
    </w:lvl>
    <w:lvl w:ilvl="6">
      <w:start w:val="1"/>
      <w:numFmt w:val="bullet"/>
      <w:lvlText w:val=""/>
      <w:lvlJc w:val="left"/>
      <w:pPr>
        <w:tabs>
          <w:tab w:val="num" w:pos="3228"/>
        </w:tabs>
        <w:ind w:left="3228" w:hanging="360"/>
      </w:pPr>
      <w:rPr>
        <w:rFonts w:ascii="Symbol" w:hAnsi="Symbol" w:cs="OpenSymbol"/>
        <w:color w:val="0000FF"/>
        <w:sz w:val="20"/>
        <w:szCs w:val="20"/>
        <w:shd w:val="clear" w:color="auto" w:fill="auto"/>
        <w:lang w:val="fr-FR"/>
      </w:rPr>
    </w:lvl>
    <w:lvl w:ilvl="7">
      <w:start w:val="1"/>
      <w:numFmt w:val="bullet"/>
      <w:lvlText w:val="◦"/>
      <w:lvlJc w:val="left"/>
      <w:pPr>
        <w:tabs>
          <w:tab w:val="num" w:pos="3588"/>
        </w:tabs>
        <w:ind w:left="3588" w:hanging="360"/>
      </w:pPr>
      <w:rPr>
        <w:rFonts w:ascii="OpenSymbol" w:hAnsi="OpenSymbol" w:cs="OpenSymbol"/>
      </w:rPr>
    </w:lvl>
    <w:lvl w:ilvl="8">
      <w:start w:val="1"/>
      <w:numFmt w:val="bullet"/>
      <w:lvlText w:val="▪"/>
      <w:lvlJc w:val="left"/>
      <w:pPr>
        <w:tabs>
          <w:tab w:val="num" w:pos="3948"/>
        </w:tabs>
        <w:ind w:left="3948" w:hanging="360"/>
      </w:pPr>
      <w:rPr>
        <w:rFonts w:ascii="OpenSymbol" w:hAnsi="Open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9"/>
    <w:multiLevelType w:val="multilevel"/>
    <w:tmpl w:val="829C243C"/>
    <w:name w:val="WW8Num9"/>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fr-FR"/>
      </w:rPr>
    </w:lvl>
    <w:lvl w:ilvl="1">
      <w:start w:val="1"/>
      <w:numFmt w:val="bullet"/>
      <w:lvlText w:val=""/>
      <w:lvlJc w:val="left"/>
      <w:pPr>
        <w:tabs>
          <w:tab w:val="num" w:pos="1080"/>
        </w:tabs>
        <w:ind w:left="1080" w:hanging="360"/>
      </w:pPr>
      <w:rPr>
        <w:rFonts w:ascii="Symbol" w:hAnsi="Symbol" w:cs="OpenSymbol"/>
        <w:sz w:val="16"/>
        <w:szCs w:val="16"/>
        <w:lang w:val="fr-FR"/>
      </w:rPr>
    </w:lvl>
    <w:lvl w:ilvl="2">
      <w:start w:val="1"/>
      <w:numFmt w:val="bullet"/>
      <w:lvlText w:val=""/>
      <w:lvlJc w:val="left"/>
      <w:pPr>
        <w:tabs>
          <w:tab w:val="num" w:pos="1440"/>
        </w:tabs>
        <w:ind w:left="1440" w:hanging="360"/>
      </w:pPr>
      <w:rPr>
        <w:rFonts w:ascii="Symbol" w:hAnsi="Symbol" w:cs="OpenSymbol"/>
        <w:sz w:val="16"/>
        <w:szCs w:val="16"/>
        <w:lang w:val="fr-FR"/>
      </w:rPr>
    </w:lvl>
    <w:lvl w:ilvl="3">
      <w:start w:val="1"/>
      <w:numFmt w:val="bullet"/>
      <w:lvlText w:val=""/>
      <w:lvlJc w:val="left"/>
      <w:pPr>
        <w:tabs>
          <w:tab w:val="num" w:pos="1800"/>
        </w:tabs>
        <w:ind w:left="1800" w:hanging="360"/>
      </w:pPr>
      <w:rPr>
        <w:rFonts w:ascii="Symbol" w:hAnsi="Symbol" w:cs="OpenSymbol"/>
        <w:sz w:val="16"/>
        <w:szCs w:val="16"/>
        <w:lang w:val="fr-FR"/>
      </w:rPr>
    </w:lvl>
    <w:lvl w:ilvl="4">
      <w:start w:val="1"/>
      <w:numFmt w:val="bullet"/>
      <w:lvlText w:val=""/>
      <w:lvlJc w:val="left"/>
      <w:pPr>
        <w:tabs>
          <w:tab w:val="num" w:pos="2160"/>
        </w:tabs>
        <w:ind w:left="2160" w:hanging="360"/>
      </w:pPr>
      <w:rPr>
        <w:rFonts w:ascii="Symbol" w:hAnsi="Symbol" w:cs="OpenSymbol"/>
        <w:sz w:val="16"/>
        <w:szCs w:val="16"/>
        <w:lang w:val="fr-FR"/>
      </w:rPr>
    </w:lvl>
    <w:lvl w:ilvl="5">
      <w:start w:val="1"/>
      <w:numFmt w:val="bullet"/>
      <w:lvlText w:val=""/>
      <w:lvlJc w:val="left"/>
      <w:pPr>
        <w:tabs>
          <w:tab w:val="num" w:pos="2520"/>
        </w:tabs>
        <w:ind w:left="2520" w:hanging="360"/>
      </w:pPr>
      <w:rPr>
        <w:rFonts w:ascii="Symbol" w:hAnsi="Symbol" w:cs="OpenSymbol"/>
        <w:sz w:val="16"/>
        <w:szCs w:val="16"/>
        <w:lang w:val="fr-FR"/>
      </w:rPr>
    </w:lvl>
    <w:lvl w:ilvl="6">
      <w:start w:val="1"/>
      <w:numFmt w:val="bullet"/>
      <w:lvlText w:val=""/>
      <w:lvlJc w:val="left"/>
      <w:pPr>
        <w:tabs>
          <w:tab w:val="num" w:pos="2880"/>
        </w:tabs>
        <w:ind w:left="2880" w:hanging="360"/>
      </w:pPr>
      <w:rPr>
        <w:rFonts w:ascii="Symbol" w:hAnsi="Symbol" w:cs="OpenSymbol"/>
        <w:sz w:val="16"/>
        <w:szCs w:val="16"/>
        <w:lang w:val="fr-FR"/>
      </w:rPr>
    </w:lvl>
    <w:lvl w:ilvl="7">
      <w:start w:val="1"/>
      <w:numFmt w:val="bullet"/>
      <w:lvlText w:val=""/>
      <w:lvlJc w:val="left"/>
      <w:pPr>
        <w:tabs>
          <w:tab w:val="num" w:pos="3240"/>
        </w:tabs>
        <w:ind w:left="3240" w:hanging="360"/>
      </w:pPr>
      <w:rPr>
        <w:rFonts w:ascii="Symbol" w:hAnsi="Symbol" w:cs="OpenSymbol"/>
        <w:sz w:val="16"/>
        <w:szCs w:val="16"/>
        <w:lang w:val="fr-FR"/>
      </w:rPr>
    </w:lvl>
    <w:lvl w:ilvl="8">
      <w:start w:val="1"/>
      <w:numFmt w:val="bullet"/>
      <w:lvlText w:val=""/>
      <w:lvlJc w:val="left"/>
      <w:pPr>
        <w:tabs>
          <w:tab w:val="num" w:pos="3600"/>
        </w:tabs>
        <w:ind w:left="3600" w:hanging="360"/>
      </w:pPr>
      <w:rPr>
        <w:rFonts w:ascii="Symbol" w:hAnsi="Symbol" w:cs="OpenSymbol"/>
        <w:sz w:val="16"/>
        <w:szCs w:val="16"/>
        <w:lang w:val="fr-FR"/>
      </w:rPr>
    </w:lvl>
  </w:abstractNum>
  <w:abstractNum w:abstractNumId="9"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E"/>
    <w:multiLevelType w:val="multilevel"/>
    <w:tmpl w:val="528AFED4"/>
    <w:name w:val="WW8Num14"/>
    <w:lvl w:ilvl="0">
      <w:start w:val="1"/>
      <w:numFmt w:val="bullet"/>
      <w:lvlText w:val=""/>
      <w:lvlJc w:val="left"/>
      <w:pPr>
        <w:tabs>
          <w:tab w:val="num" w:pos="720"/>
        </w:tabs>
        <w:ind w:left="720" w:hanging="360"/>
      </w:pPr>
      <w:rPr>
        <w:rFonts w:ascii="Symbol" w:hAnsi="Symbol" w:cs="OpenSymbol"/>
        <w:color w:val="0000FF"/>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C"/>
    <w:multiLevelType w:val="multilevel"/>
    <w:tmpl w:val="8098E1EC"/>
    <w:name w:val="WW8Num28"/>
    <w:lvl w:ilvl="0">
      <w:start w:val="1"/>
      <w:numFmt w:val="bullet"/>
      <w:lvlText w:val=""/>
      <w:lvlJc w:val="left"/>
      <w:pPr>
        <w:tabs>
          <w:tab w:val="num" w:pos="785"/>
        </w:tabs>
        <w:ind w:left="785" w:hanging="360"/>
      </w:pPr>
      <w:rPr>
        <w:rFonts w:ascii="Wingdings 2" w:hAnsi="Wingdings 2" w:hint="default"/>
        <w:sz w:val="20"/>
        <w:szCs w:val="20"/>
        <w:shd w:val="clear" w:color="auto" w:fill="auto"/>
        <w:lang w:val="fr-FR"/>
      </w:rPr>
    </w:lvl>
    <w:lvl w:ilvl="1">
      <w:start w:val="1"/>
      <w:numFmt w:val="bullet"/>
      <w:lvlText w:val="◦"/>
      <w:lvlJc w:val="left"/>
      <w:pPr>
        <w:tabs>
          <w:tab w:val="num" w:pos="1145"/>
        </w:tabs>
        <w:ind w:left="1145" w:hanging="360"/>
      </w:pPr>
      <w:rPr>
        <w:rFonts w:ascii="OpenSymbol" w:hAnsi="OpenSymbol" w:cs="OpenSymbol"/>
      </w:rPr>
    </w:lvl>
    <w:lvl w:ilvl="2">
      <w:start w:val="1"/>
      <w:numFmt w:val="bullet"/>
      <w:lvlText w:val="▪"/>
      <w:lvlJc w:val="left"/>
      <w:pPr>
        <w:tabs>
          <w:tab w:val="num" w:pos="1505"/>
        </w:tabs>
        <w:ind w:left="1505" w:hanging="360"/>
      </w:pPr>
      <w:rPr>
        <w:rFonts w:ascii="OpenSymbol" w:hAnsi="OpenSymbol" w:cs="OpenSymbol"/>
      </w:rPr>
    </w:lvl>
    <w:lvl w:ilvl="3">
      <w:start w:val="1"/>
      <w:numFmt w:val="bullet"/>
      <w:lvlText w:val=""/>
      <w:lvlJc w:val="left"/>
      <w:pPr>
        <w:tabs>
          <w:tab w:val="num" w:pos="1865"/>
        </w:tabs>
        <w:ind w:left="1865" w:hanging="360"/>
      </w:pPr>
      <w:rPr>
        <w:rFonts w:ascii="Symbol" w:hAnsi="Symbol" w:cs="OpenSymbol"/>
        <w:sz w:val="20"/>
        <w:szCs w:val="20"/>
        <w:shd w:val="clear" w:color="auto" w:fill="auto"/>
        <w:lang w:val="fr-FR"/>
      </w:rPr>
    </w:lvl>
    <w:lvl w:ilvl="4">
      <w:start w:val="1"/>
      <w:numFmt w:val="bullet"/>
      <w:lvlText w:val="◦"/>
      <w:lvlJc w:val="left"/>
      <w:pPr>
        <w:tabs>
          <w:tab w:val="num" w:pos="2225"/>
        </w:tabs>
        <w:ind w:left="2225" w:hanging="360"/>
      </w:pPr>
      <w:rPr>
        <w:rFonts w:ascii="OpenSymbol" w:hAnsi="OpenSymbol" w:cs="OpenSymbol"/>
      </w:rPr>
    </w:lvl>
    <w:lvl w:ilvl="5">
      <w:start w:val="1"/>
      <w:numFmt w:val="bullet"/>
      <w:lvlText w:val="▪"/>
      <w:lvlJc w:val="left"/>
      <w:pPr>
        <w:tabs>
          <w:tab w:val="num" w:pos="2585"/>
        </w:tabs>
        <w:ind w:left="2585" w:hanging="360"/>
      </w:pPr>
      <w:rPr>
        <w:rFonts w:ascii="OpenSymbol" w:hAnsi="OpenSymbol" w:cs="OpenSymbol"/>
      </w:rPr>
    </w:lvl>
    <w:lvl w:ilvl="6">
      <w:start w:val="1"/>
      <w:numFmt w:val="bullet"/>
      <w:lvlText w:val=""/>
      <w:lvlJc w:val="left"/>
      <w:pPr>
        <w:tabs>
          <w:tab w:val="num" w:pos="2945"/>
        </w:tabs>
        <w:ind w:left="2945" w:hanging="360"/>
      </w:pPr>
      <w:rPr>
        <w:rFonts w:ascii="Symbol" w:hAnsi="Symbol" w:cs="OpenSymbol"/>
        <w:sz w:val="20"/>
        <w:szCs w:val="20"/>
        <w:shd w:val="clear" w:color="auto" w:fill="auto"/>
        <w:lang w:val="fr-FR"/>
      </w:rPr>
    </w:lvl>
    <w:lvl w:ilvl="7">
      <w:start w:val="1"/>
      <w:numFmt w:val="bullet"/>
      <w:lvlText w:val="◦"/>
      <w:lvlJc w:val="left"/>
      <w:pPr>
        <w:tabs>
          <w:tab w:val="num" w:pos="3305"/>
        </w:tabs>
        <w:ind w:left="3305" w:hanging="360"/>
      </w:pPr>
      <w:rPr>
        <w:rFonts w:ascii="OpenSymbol" w:hAnsi="OpenSymbol" w:cs="OpenSymbol"/>
      </w:rPr>
    </w:lvl>
    <w:lvl w:ilvl="8">
      <w:start w:val="1"/>
      <w:numFmt w:val="bullet"/>
      <w:lvlText w:val="▪"/>
      <w:lvlJc w:val="left"/>
      <w:pPr>
        <w:tabs>
          <w:tab w:val="num" w:pos="3665"/>
        </w:tabs>
        <w:ind w:left="3665" w:hanging="360"/>
      </w:pPr>
      <w:rPr>
        <w:rFonts w:ascii="OpenSymbol" w:hAnsi="OpenSymbol" w:cs="OpenSymbol"/>
      </w:rPr>
    </w:lvl>
  </w:abstractNum>
  <w:abstractNum w:abstractNumId="18" w15:restartNumberingAfterBreak="0">
    <w:nsid w:val="013B6304"/>
    <w:multiLevelType w:val="hybridMultilevel"/>
    <w:tmpl w:val="D37A78C0"/>
    <w:lvl w:ilvl="0" w:tplc="E84AEB14">
      <w:start w:val="1"/>
      <w:numFmt w:val="bullet"/>
      <w:lvlText w:val="-"/>
      <w:lvlJc w:val="left"/>
      <w:pPr>
        <w:ind w:left="360" w:hanging="360"/>
      </w:pPr>
      <w:rPr>
        <w:rFonts w:ascii="Arial Narrow" w:eastAsia="Calibri" w:hAnsi="Arial Narrow" w:cs="Calibri" w:hint="default"/>
      </w:rPr>
    </w:lvl>
    <w:lvl w:ilvl="1" w:tplc="EA2EA9EE">
      <w:start w:val="1"/>
      <w:numFmt w:val="bullet"/>
      <w:lvlText w:val="•"/>
      <w:lvlJc w:val="left"/>
      <w:pPr>
        <w:ind w:left="1425" w:hanging="705"/>
      </w:pPr>
      <w:rPr>
        <w:rFonts w:ascii="Arial" w:eastAsia="Calibri" w:hAnsi="Arial" w:cs="Arial" w:hint="default"/>
      </w:rPr>
    </w:lvl>
    <w:lvl w:ilvl="2" w:tplc="C0C4B074">
      <w:start w:val="1"/>
      <w:numFmt w:val="bullet"/>
      <w:lvlText w:val=""/>
      <w:lvlJc w:val="left"/>
      <w:pPr>
        <w:ind w:left="1800" w:hanging="360"/>
      </w:pPr>
      <w:rPr>
        <w:rFonts w:ascii="Wingdings" w:hAnsi="Wingdings" w:hint="default"/>
      </w:rPr>
    </w:lvl>
    <w:lvl w:ilvl="3" w:tplc="DDDE405A">
      <w:start w:val="1"/>
      <w:numFmt w:val="bullet"/>
      <w:lvlText w:val=""/>
      <w:lvlJc w:val="left"/>
      <w:pPr>
        <w:ind w:left="2520" w:hanging="360"/>
      </w:pPr>
      <w:rPr>
        <w:rFonts w:ascii="Symbol" w:hAnsi="Symbol" w:hint="default"/>
      </w:rPr>
    </w:lvl>
    <w:lvl w:ilvl="4" w:tplc="4B1CD572">
      <w:start w:val="1"/>
      <w:numFmt w:val="bullet"/>
      <w:lvlText w:val="o"/>
      <w:lvlJc w:val="left"/>
      <w:pPr>
        <w:ind w:left="3240" w:hanging="360"/>
      </w:pPr>
      <w:rPr>
        <w:rFonts w:ascii="Courier New" w:hAnsi="Courier New" w:cs="Courier New" w:hint="default"/>
      </w:rPr>
    </w:lvl>
    <w:lvl w:ilvl="5" w:tplc="F354614A">
      <w:start w:val="1"/>
      <w:numFmt w:val="bullet"/>
      <w:lvlText w:val=""/>
      <w:lvlJc w:val="left"/>
      <w:pPr>
        <w:ind w:left="3960" w:hanging="360"/>
      </w:pPr>
      <w:rPr>
        <w:rFonts w:ascii="Wingdings" w:hAnsi="Wingdings" w:hint="default"/>
      </w:rPr>
    </w:lvl>
    <w:lvl w:ilvl="6" w:tplc="E594E7DC">
      <w:start w:val="1"/>
      <w:numFmt w:val="bullet"/>
      <w:lvlText w:val=""/>
      <w:lvlJc w:val="left"/>
      <w:pPr>
        <w:ind w:left="4680" w:hanging="360"/>
      </w:pPr>
      <w:rPr>
        <w:rFonts w:ascii="Symbol" w:hAnsi="Symbol" w:hint="default"/>
      </w:rPr>
    </w:lvl>
    <w:lvl w:ilvl="7" w:tplc="99A625E4">
      <w:start w:val="1"/>
      <w:numFmt w:val="bullet"/>
      <w:lvlText w:val="o"/>
      <w:lvlJc w:val="left"/>
      <w:pPr>
        <w:ind w:left="5400" w:hanging="360"/>
      </w:pPr>
      <w:rPr>
        <w:rFonts w:ascii="Courier New" w:hAnsi="Courier New" w:cs="Courier New" w:hint="default"/>
      </w:rPr>
    </w:lvl>
    <w:lvl w:ilvl="8" w:tplc="24149E8A">
      <w:start w:val="1"/>
      <w:numFmt w:val="bullet"/>
      <w:lvlText w:val=""/>
      <w:lvlJc w:val="left"/>
      <w:pPr>
        <w:ind w:left="6120" w:hanging="360"/>
      </w:pPr>
      <w:rPr>
        <w:rFonts w:ascii="Wingdings" w:hAnsi="Wingdings" w:hint="default"/>
      </w:rPr>
    </w:lvl>
  </w:abstractNum>
  <w:abstractNum w:abstractNumId="19" w15:restartNumberingAfterBreak="0">
    <w:nsid w:val="01F956D3"/>
    <w:multiLevelType w:val="hybridMultilevel"/>
    <w:tmpl w:val="FB5EDE6C"/>
    <w:lvl w:ilvl="0" w:tplc="080C0001">
      <w:start w:val="1"/>
      <w:numFmt w:val="bullet"/>
      <w:lvlText w:val=""/>
      <w:lvlJc w:val="left"/>
      <w:pPr>
        <w:ind w:left="720" w:hanging="360"/>
      </w:pPr>
      <w:rPr>
        <w:rFonts w:ascii="Symbol" w:hAnsi="Symbol" w:hint="default"/>
      </w:rPr>
    </w:lvl>
    <w:lvl w:ilvl="1" w:tplc="8F8082D2">
      <w:start w:val="1"/>
      <w:numFmt w:val="bullet"/>
      <w:lvlText w:val="o"/>
      <w:lvlJc w:val="left"/>
      <w:pPr>
        <w:ind w:left="1440" w:hanging="360"/>
      </w:pPr>
      <w:rPr>
        <w:rFonts w:ascii="Courier New" w:hAnsi="Courier New" w:cs="Courier New" w:hint="default"/>
      </w:rPr>
    </w:lvl>
    <w:lvl w:ilvl="2" w:tplc="18640384">
      <w:start w:val="1"/>
      <w:numFmt w:val="bullet"/>
      <w:lvlText w:val=""/>
      <w:lvlJc w:val="left"/>
      <w:pPr>
        <w:ind w:left="2160" w:hanging="360"/>
      </w:pPr>
      <w:rPr>
        <w:rFonts w:ascii="Wingdings" w:hAnsi="Wingdings" w:hint="default"/>
      </w:rPr>
    </w:lvl>
    <w:lvl w:ilvl="3" w:tplc="2132F7BE">
      <w:start w:val="1"/>
      <w:numFmt w:val="bullet"/>
      <w:lvlText w:val=""/>
      <w:lvlJc w:val="left"/>
      <w:pPr>
        <w:ind w:left="2880" w:hanging="360"/>
      </w:pPr>
      <w:rPr>
        <w:rFonts w:ascii="Symbol" w:hAnsi="Symbol" w:hint="default"/>
      </w:rPr>
    </w:lvl>
    <w:lvl w:ilvl="4" w:tplc="C69E17F2">
      <w:start w:val="1"/>
      <w:numFmt w:val="bullet"/>
      <w:lvlText w:val="o"/>
      <w:lvlJc w:val="left"/>
      <w:pPr>
        <w:ind w:left="3600" w:hanging="360"/>
      </w:pPr>
      <w:rPr>
        <w:rFonts w:ascii="Courier New" w:hAnsi="Courier New" w:cs="Courier New" w:hint="default"/>
      </w:rPr>
    </w:lvl>
    <w:lvl w:ilvl="5" w:tplc="0C3EF538">
      <w:start w:val="1"/>
      <w:numFmt w:val="bullet"/>
      <w:lvlText w:val=""/>
      <w:lvlJc w:val="left"/>
      <w:pPr>
        <w:ind w:left="4320" w:hanging="360"/>
      </w:pPr>
      <w:rPr>
        <w:rFonts w:ascii="Wingdings" w:hAnsi="Wingdings" w:hint="default"/>
      </w:rPr>
    </w:lvl>
    <w:lvl w:ilvl="6" w:tplc="2B2E0266">
      <w:start w:val="1"/>
      <w:numFmt w:val="bullet"/>
      <w:lvlText w:val=""/>
      <w:lvlJc w:val="left"/>
      <w:pPr>
        <w:ind w:left="5040" w:hanging="360"/>
      </w:pPr>
      <w:rPr>
        <w:rFonts w:ascii="Symbol" w:hAnsi="Symbol" w:hint="default"/>
      </w:rPr>
    </w:lvl>
    <w:lvl w:ilvl="7" w:tplc="7236E644">
      <w:start w:val="1"/>
      <w:numFmt w:val="bullet"/>
      <w:lvlText w:val="o"/>
      <w:lvlJc w:val="left"/>
      <w:pPr>
        <w:ind w:left="5760" w:hanging="360"/>
      </w:pPr>
      <w:rPr>
        <w:rFonts w:ascii="Courier New" w:hAnsi="Courier New" w:cs="Courier New" w:hint="default"/>
      </w:rPr>
    </w:lvl>
    <w:lvl w:ilvl="8" w:tplc="7AD0200E">
      <w:start w:val="1"/>
      <w:numFmt w:val="bullet"/>
      <w:lvlText w:val=""/>
      <w:lvlJc w:val="left"/>
      <w:pPr>
        <w:ind w:left="6480" w:hanging="360"/>
      </w:pPr>
      <w:rPr>
        <w:rFonts w:ascii="Wingdings" w:hAnsi="Wingdings" w:hint="default"/>
      </w:rPr>
    </w:lvl>
  </w:abstractNum>
  <w:abstractNum w:abstractNumId="20" w15:restartNumberingAfterBreak="0">
    <w:nsid w:val="0245441C"/>
    <w:multiLevelType w:val="hybridMultilevel"/>
    <w:tmpl w:val="6CD832DA"/>
    <w:lvl w:ilvl="0" w:tplc="2AE026BC">
      <w:start w:val="1"/>
      <w:numFmt w:val="bullet"/>
      <w:lvlText w:val="-"/>
      <w:lvlJc w:val="left"/>
      <w:pPr>
        <w:ind w:left="720" w:hanging="360"/>
      </w:pPr>
      <w:rPr>
        <w:rFonts w:ascii="Arial" w:eastAsia="SimSun" w:hAnsi="Arial" w:cs="Arial" w:hint="default"/>
      </w:rPr>
    </w:lvl>
    <w:lvl w:ilvl="1" w:tplc="5EEE507C">
      <w:start w:val="1"/>
      <w:numFmt w:val="bullet"/>
      <w:lvlText w:val="o"/>
      <w:lvlJc w:val="left"/>
      <w:pPr>
        <w:ind w:left="1440" w:hanging="360"/>
      </w:pPr>
      <w:rPr>
        <w:rFonts w:ascii="Courier New" w:hAnsi="Courier New" w:cs="Courier New" w:hint="default"/>
      </w:rPr>
    </w:lvl>
    <w:lvl w:ilvl="2" w:tplc="1846AE46">
      <w:start w:val="1"/>
      <w:numFmt w:val="bullet"/>
      <w:lvlText w:val=""/>
      <w:lvlJc w:val="left"/>
      <w:pPr>
        <w:ind w:left="2160" w:hanging="360"/>
      </w:pPr>
      <w:rPr>
        <w:rFonts w:ascii="Wingdings" w:hAnsi="Wingdings" w:hint="default"/>
      </w:rPr>
    </w:lvl>
    <w:lvl w:ilvl="3" w:tplc="605E537E">
      <w:start w:val="1"/>
      <w:numFmt w:val="bullet"/>
      <w:lvlText w:val=""/>
      <w:lvlJc w:val="left"/>
      <w:pPr>
        <w:ind w:left="2880" w:hanging="360"/>
      </w:pPr>
      <w:rPr>
        <w:rFonts w:ascii="Symbol" w:hAnsi="Symbol" w:hint="default"/>
      </w:rPr>
    </w:lvl>
    <w:lvl w:ilvl="4" w:tplc="8AD8EE84">
      <w:start w:val="1"/>
      <w:numFmt w:val="bullet"/>
      <w:lvlText w:val="o"/>
      <w:lvlJc w:val="left"/>
      <w:pPr>
        <w:ind w:left="3600" w:hanging="360"/>
      </w:pPr>
      <w:rPr>
        <w:rFonts w:ascii="Courier New" w:hAnsi="Courier New" w:cs="Courier New" w:hint="default"/>
      </w:rPr>
    </w:lvl>
    <w:lvl w:ilvl="5" w:tplc="05E0D07A">
      <w:start w:val="1"/>
      <w:numFmt w:val="bullet"/>
      <w:lvlText w:val=""/>
      <w:lvlJc w:val="left"/>
      <w:pPr>
        <w:ind w:left="4320" w:hanging="360"/>
      </w:pPr>
      <w:rPr>
        <w:rFonts w:ascii="Wingdings" w:hAnsi="Wingdings" w:hint="default"/>
      </w:rPr>
    </w:lvl>
    <w:lvl w:ilvl="6" w:tplc="837232C0">
      <w:start w:val="1"/>
      <w:numFmt w:val="bullet"/>
      <w:lvlText w:val=""/>
      <w:lvlJc w:val="left"/>
      <w:pPr>
        <w:ind w:left="5040" w:hanging="360"/>
      </w:pPr>
      <w:rPr>
        <w:rFonts w:ascii="Symbol" w:hAnsi="Symbol" w:hint="default"/>
      </w:rPr>
    </w:lvl>
    <w:lvl w:ilvl="7" w:tplc="6636874C">
      <w:start w:val="1"/>
      <w:numFmt w:val="bullet"/>
      <w:lvlText w:val="o"/>
      <w:lvlJc w:val="left"/>
      <w:pPr>
        <w:ind w:left="5760" w:hanging="360"/>
      </w:pPr>
      <w:rPr>
        <w:rFonts w:ascii="Courier New" w:hAnsi="Courier New" w:cs="Courier New" w:hint="default"/>
      </w:rPr>
    </w:lvl>
    <w:lvl w:ilvl="8" w:tplc="0ED0B122">
      <w:start w:val="1"/>
      <w:numFmt w:val="bullet"/>
      <w:lvlText w:val=""/>
      <w:lvlJc w:val="left"/>
      <w:pPr>
        <w:ind w:left="6480" w:hanging="360"/>
      </w:pPr>
      <w:rPr>
        <w:rFonts w:ascii="Wingdings" w:hAnsi="Wingdings" w:hint="default"/>
      </w:rPr>
    </w:lvl>
  </w:abstractNum>
  <w:abstractNum w:abstractNumId="21" w15:restartNumberingAfterBreak="0">
    <w:nsid w:val="058A2B5F"/>
    <w:multiLevelType w:val="hybridMultilevel"/>
    <w:tmpl w:val="BBDC86DA"/>
    <w:lvl w:ilvl="0" w:tplc="080C0001">
      <w:start w:val="1"/>
      <w:numFmt w:val="bullet"/>
      <w:lvlText w:val=""/>
      <w:lvlJc w:val="left"/>
      <w:pPr>
        <w:ind w:left="720" w:hanging="360"/>
      </w:pPr>
      <w:rPr>
        <w:rFonts w:ascii="Symbol" w:hAnsi="Symbol" w:hint="default"/>
      </w:rPr>
    </w:lvl>
    <w:lvl w:ilvl="1" w:tplc="080C0001">
      <w:start w:val="1"/>
      <w:numFmt w:val="bullet"/>
      <w:lvlText w:val=""/>
      <w:lvlJc w:val="left"/>
      <w:pPr>
        <w:ind w:left="1440" w:hanging="360"/>
      </w:pPr>
      <w:rPr>
        <w:rFonts w:ascii="Symbol" w:hAnsi="Symbol"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067613CA"/>
    <w:multiLevelType w:val="hybridMultilevel"/>
    <w:tmpl w:val="E4F07086"/>
    <w:lvl w:ilvl="0" w:tplc="567688F4">
      <w:start w:val="1"/>
      <w:numFmt w:val="bullet"/>
      <w:lvlText w:val="-"/>
      <w:lvlJc w:val="left"/>
      <w:pPr>
        <w:ind w:left="720" w:hanging="360"/>
      </w:pPr>
      <w:rPr>
        <w:rFonts w:ascii="Arial" w:eastAsia="SimSun" w:hAnsi="Arial" w:cs="Arial" w:hint="default"/>
      </w:rPr>
    </w:lvl>
    <w:lvl w:ilvl="1" w:tplc="6952E082">
      <w:start w:val="1"/>
      <w:numFmt w:val="bullet"/>
      <w:lvlText w:val="o"/>
      <w:lvlJc w:val="left"/>
      <w:pPr>
        <w:ind w:left="1440" w:hanging="360"/>
      </w:pPr>
      <w:rPr>
        <w:rFonts w:ascii="Courier New" w:hAnsi="Courier New" w:cs="Courier New" w:hint="default"/>
      </w:rPr>
    </w:lvl>
    <w:lvl w:ilvl="2" w:tplc="85129E6E">
      <w:start w:val="1"/>
      <w:numFmt w:val="bullet"/>
      <w:lvlText w:val=""/>
      <w:lvlJc w:val="left"/>
      <w:pPr>
        <w:ind w:left="2160" w:hanging="360"/>
      </w:pPr>
      <w:rPr>
        <w:rFonts w:ascii="Wingdings" w:hAnsi="Wingdings" w:hint="default"/>
      </w:rPr>
    </w:lvl>
    <w:lvl w:ilvl="3" w:tplc="760C4E64">
      <w:start w:val="1"/>
      <w:numFmt w:val="bullet"/>
      <w:lvlText w:val=""/>
      <w:lvlJc w:val="left"/>
      <w:pPr>
        <w:ind w:left="2880" w:hanging="360"/>
      </w:pPr>
      <w:rPr>
        <w:rFonts w:ascii="Symbol" w:hAnsi="Symbol" w:hint="default"/>
      </w:rPr>
    </w:lvl>
    <w:lvl w:ilvl="4" w:tplc="D84EB1BC">
      <w:start w:val="1"/>
      <w:numFmt w:val="bullet"/>
      <w:lvlText w:val="o"/>
      <w:lvlJc w:val="left"/>
      <w:pPr>
        <w:ind w:left="3600" w:hanging="360"/>
      </w:pPr>
      <w:rPr>
        <w:rFonts w:ascii="Courier New" w:hAnsi="Courier New" w:cs="Courier New" w:hint="default"/>
      </w:rPr>
    </w:lvl>
    <w:lvl w:ilvl="5" w:tplc="25604ECC">
      <w:start w:val="1"/>
      <w:numFmt w:val="bullet"/>
      <w:lvlText w:val=""/>
      <w:lvlJc w:val="left"/>
      <w:pPr>
        <w:ind w:left="4320" w:hanging="360"/>
      </w:pPr>
      <w:rPr>
        <w:rFonts w:ascii="Wingdings" w:hAnsi="Wingdings" w:hint="default"/>
      </w:rPr>
    </w:lvl>
    <w:lvl w:ilvl="6" w:tplc="5C4E7C7E">
      <w:start w:val="1"/>
      <w:numFmt w:val="bullet"/>
      <w:lvlText w:val=""/>
      <w:lvlJc w:val="left"/>
      <w:pPr>
        <w:ind w:left="5040" w:hanging="360"/>
      </w:pPr>
      <w:rPr>
        <w:rFonts w:ascii="Symbol" w:hAnsi="Symbol" w:hint="default"/>
      </w:rPr>
    </w:lvl>
    <w:lvl w:ilvl="7" w:tplc="8064F576">
      <w:start w:val="1"/>
      <w:numFmt w:val="bullet"/>
      <w:lvlText w:val="o"/>
      <w:lvlJc w:val="left"/>
      <w:pPr>
        <w:ind w:left="5760" w:hanging="360"/>
      </w:pPr>
      <w:rPr>
        <w:rFonts w:ascii="Courier New" w:hAnsi="Courier New" w:cs="Courier New" w:hint="default"/>
      </w:rPr>
    </w:lvl>
    <w:lvl w:ilvl="8" w:tplc="4EF2E9D4">
      <w:start w:val="1"/>
      <w:numFmt w:val="bullet"/>
      <w:lvlText w:val=""/>
      <w:lvlJc w:val="left"/>
      <w:pPr>
        <w:ind w:left="6480" w:hanging="360"/>
      </w:pPr>
      <w:rPr>
        <w:rFonts w:ascii="Wingdings" w:hAnsi="Wingdings" w:hint="default"/>
      </w:rPr>
    </w:lvl>
  </w:abstractNum>
  <w:abstractNum w:abstractNumId="23" w15:restartNumberingAfterBreak="0">
    <w:nsid w:val="09D26C6F"/>
    <w:multiLevelType w:val="hybridMultilevel"/>
    <w:tmpl w:val="87CE4E96"/>
    <w:lvl w:ilvl="0" w:tplc="FC6EB948">
      <w:start w:val="1"/>
      <w:numFmt w:val="bullet"/>
      <w:lvlText w:val="-"/>
      <w:lvlJc w:val="left"/>
      <w:pPr>
        <w:ind w:left="720" w:hanging="360"/>
      </w:pPr>
      <w:rPr>
        <w:rFonts w:ascii="Arial" w:eastAsia="SimSun"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0A4E0F6D"/>
    <w:multiLevelType w:val="hybridMultilevel"/>
    <w:tmpl w:val="060A30B2"/>
    <w:lvl w:ilvl="0" w:tplc="85A445E8">
      <w:start w:val="1"/>
      <w:numFmt w:val="bullet"/>
      <w:lvlText w:val=""/>
      <w:lvlJc w:val="left"/>
      <w:pPr>
        <w:ind w:left="720" w:hanging="360"/>
      </w:pPr>
      <w:rPr>
        <w:rFonts w:ascii="Symbol" w:hAnsi="Symbol" w:hint="default"/>
      </w:rPr>
    </w:lvl>
    <w:lvl w:ilvl="1" w:tplc="5BD6ACD4">
      <w:start w:val="1"/>
      <w:numFmt w:val="bullet"/>
      <w:lvlText w:val="o"/>
      <w:lvlJc w:val="left"/>
      <w:pPr>
        <w:ind w:left="1440" w:hanging="360"/>
      </w:pPr>
      <w:rPr>
        <w:rFonts w:ascii="Courier New" w:hAnsi="Courier New" w:cs="Courier New" w:hint="default"/>
      </w:rPr>
    </w:lvl>
    <w:lvl w:ilvl="2" w:tplc="D74C0C88">
      <w:start w:val="1"/>
      <w:numFmt w:val="bullet"/>
      <w:lvlText w:val=""/>
      <w:lvlJc w:val="left"/>
      <w:pPr>
        <w:ind w:left="2160" w:hanging="360"/>
      </w:pPr>
      <w:rPr>
        <w:rFonts w:ascii="Wingdings" w:hAnsi="Wingdings" w:hint="default"/>
      </w:rPr>
    </w:lvl>
    <w:lvl w:ilvl="3" w:tplc="1C78863A">
      <w:start w:val="1"/>
      <w:numFmt w:val="bullet"/>
      <w:lvlText w:val=""/>
      <w:lvlJc w:val="left"/>
      <w:pPr>
        <w:ind w:left="2880" w:hanging="360"/>
      </w:pPr>
      <w:rPr>
        <w:rFonts w:ascii="Symbol" w:hAnsi="Symbol" w:hint="default"/>
      </w:rPr>
    </w:lvl>
    <w:lvl w:ilvl="4" w:tplc="BFF22E7A">
      <w:start w:val="1"/>
      <w:numFmt w:val="bullet"/>
      <w:lvlText w:val="o"/>
      <w:lvlJc w:val="left"/>
      <w:pPr>
        <w:ind w:left="3600" w:hanging="360"/>
      </w:pPr>
      <w:rPr>
        <w:rFonts w:ascii="Courier New" w:hAnsi="Courier New" w:cs="Courier New" w:hint="default"/>
      </w:rPr>
    </w:lvl>
    <w:lvl w:ilvl="5" w:tplc="7DC2E248">
      <w:start w:val="1"/>
      <w:numFmt w:val="bullet"/>
      <w:lvlText w:val=""/>
      <w:lvlJc w:val="left"/>
      <w:pPr>
        <w:ind w:left="4320" w:hanging="360"/>
      </w:pPr>
      <w:rPr>
        <w:rFonts w:ascii="Wingdings" w:hAnsi="Wingdings" w:hint="default"/>
      </w:rPr>
    </w:lvl>
    <w:lvl w:ilvl="6" w:tplc="81C26350">
      <w:start w:val="1"/>
      <w:numFmt w:val="bullet"/>
      <w:lvlText w:val=""/>
      <w:lvlJc w:val="left"/>
      <w:pPr>
        <w:ind w:left="5040" w:hanging="360"/>
      </w:pPr>
      <w:rPr>
        <w:rFonts w:ascii="Symbol" w:hAnsi="Symbol" w:hint="default"/>
      </w:rPr>
    </w:lvl>
    <w:lvl w:ilvl="7" w:tplc="62D023D4">
      <w:start w:val="1"/>
      <w:numFmt w:val="bullet"/>
      <w:lvlText w:val="o"/>
      <w:lvlJc w:val="left"/>
      <w:pPr>
        <w:ind w:left="5760" w:hanging="360"/>
      </w:pPr>
      <w:rPr>
        <w:rFonts w:ascii="Courier New" w:hAnsi="Courier New" w:cs="Courier New" w:hint="default"/>
      </w:rPr>
    </w:lvl>
    <w:lvl w:ilvl="8" w:tplc="BD084D7E">
      <w:start w:val="1"/>
      <w:numFmt w:val="bullet"/>
      <w:lvlText w:val=""/>
      <w:lvlJc w:val="left"/>
      <w:pPr>
        <w:ind w:left="6480" w:hanging="360"/>
      </w:pPr>
      <w:rPr>
        <w:rFonts w:ascii="Wingdings" w:hAnsi="Wingdings" w:hint="default"/>
      </w:rPr>
    </w:lvl>
  </w:abstractNum>
  <w:abstractNum w:abstractNumId="25" w15:restartNumberingAfterBreak="0">
    <w:nsid w:val="0DE5372C"/>
    <w:multiLevelType w:val="hybridMultilevel"/>
    <w:tmpl w:val="84C27D5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0FE15E0D"/>
    <w:multiLevelType w:val="hybridMultilevel"/>
    <w:tmpl w:val="CF826064"/>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0FF273A3"/>
    <w:multiLevelType w:val="hybridMultilevel"/>
    <w:tmpl w:val="287EE730"/>
    <w:lvl w:ilvl="0" w:tplc="DB4EF416">
      <w:start w:val="2023"/>
      <w:numFmt w:val="bullet"/>
      <w:lvlText w:val="-"/>
      <w:lvlJc w:val="left"/>
      <w:pPr>
        <w:ind w:left="720" w:hanging="360"/>
      </w:pPr>
      <w:rPr>
        <w:rFonts w:ascii="Arial" w:eastAsia="SimSun" w:hAnsi="Arial" w:cs="Arial" w:hint="default"/>
      </w:rPr>
    </w:lvl>
    <w:lvl w:ilvl="1" w:tplc="7BA864DA">
      <w:start w:val="1"/>
      <w:numFmt w:val="bullet"/>
      <w:lvlText w:val="o"/>
      <w:lvlJc w:val="left"/>
      <w:pPr>
        <w:ind w:left="1440" w:hanging="360"/>
      </w:pPr>
      <w:rPr>
        <w:rFonts w:ascii="Courier New" w:hAnsi="Courier New" w:cs="Courier New" w:hint="default"/>
      </w:rPr>
    </w:lvl>
    <w:lvl w:ilvl="2" w:tplc="6748C37A">
      <w:start w:val="1"/>
      <w:numFmt w:val="bullet"/>
      <w:lvlText w:val=""/>
      <w:lvlJc w:val="left"/>
      <w:pPr>
        <w:ind w:left="2160" w:hanging="360"/>
      </w:pPr>
      <w:rPr>
        <w:rFonts w:ascii="Wingdings" w:hAnsi="Wingdings" w:hint="default"/>
      </w:rPr>
    </w:lvl>
    <w:lvl w:ilvl="3" w:tplc="957EAA98">
      <w:start w:val="1"/>
      <w:numFmt w:val="bullet"/>
      <w:lvlText w:val=""/>
      <w:lvlJc w:val="left"/>
      <w:pPr>
        <w:ind w:left="2880" w:hanging="360"/>
      </w:pPr>
      <w:rPr>
        <w:rFonts w:ascii="Symbol" w:hAnsi="Symbol" w:hint="default"/>
      </w:rPr>
    </w:lvl>
    <w:lvl w:ilvl="4" w:tplc="0F44EB2E">
      <w:start w:val="1"/>
      <w:numFmt w:val="bullet"/>
      <w:lvlText w:val="o"/>
      <w:lvlJc w:val="left"/>
      <w:pPr>
        <w:ind w:left="3600" w:hanging="360"/>
      </w:pPr>
      <w:rPr>
        <w:rFonts w:ascii="Courier New" w:hAnsi="Courier New" w:cs="Courier New" w:hint="default"/>
      </w:rPr>
    </w:lvl>
    <w:lvl w:ilvl="5" w:tplc="FF0C2BDE">
      <w:start w:val="1"/>
      <w:numFmt w:val="bullet"/>
      <w:lvlText w:val=""/>
      <w:lvlJc w:val="left"/>
      <w:pPr>
        <w:ind w:left="4320" w:hanging="360"/>
      </w:pPr>
      <w:rPr>
        <w:rFonts w:ascii="Wingdings" w:hAnsi="Wingdings" w:hint="default"/>
      </w:rPr>
    </w:lvl>
    <w:lvl w:ilvl="6" w:tplc="5A34E412">
      <w:start w:val="1"/>
      <w:numFmt w:val="bullet"/>
      <w:lvlText w:val=""/>
      <w:lvlJc w:val="left"/>
      <w:pPr>
        <w:ind w:left="5040" w:hanging="360"/>
      </w:pPr>
      <w:rPr>
        <w:rFonts w:ascii="Symbol" w:hAnsi="Symbol" w:hint="default"/>
      </w:rPr>
    </w:lvl>
    <w:lvl w:ilvl="7" w:tplc="0CFEDA32">
      <w:start w:val="1"/>
      <w:numFmt w:val="bullet"/>
      <w:lvlText w:val="o"/>
      <w:lvlJc w:val="left"/>
      <w:pPr>
        <w:ind w:left="5760" w:hanging="360"/>
      </w:pPr>
      <w:rPr>
        <w:rFonts w:ascii="Courier New" w:hAnsi="Courier New" w:cs="Courier New" w:hint="default"/>
      </w:rPr>
    </w:lvl>
    <w:lvl w:ilvl="8" w:tplc="45D2E3F6">
      <w:start w:val="1"/>
      <w:numFmt w:val="bullet"/>
      <w:lvlText w:val=""/>
      <w:lvlJc w:val="left"/>
      <w:pPr>
        <w:ind w:left="6480" w:hanging="360"/>
      </w:pPr>
      <w:rPr>
        <w:rFonts w:ascii="Wingdings" w:hAnsi="Wingdings" w:hint="default"/>
      </w:rPr>
    </w:lvl>
  </w:abstractNum>
  <w:abstractNum w:abstractNumId="28" w15:restartNumberingAfterBreak="0">
    <w:nsid w:val="18E4127D"/>
    <w:multiLevelType w:val="hybridMultilevel"/>
    <w:tmpl w:val="D10A17A4"/>
    <w:lvl w:ilvl="0" w:tplc="71C02C28">
      <w:start w:val="1"/>
      <w:numFmt w:val="bullet"/>
      <w:lvlText w:val="•"/>
      <w:lvlJc w:val="left"/>
      <w:pPr>
        <w:ind w:left="1065" w:hanging="705"/>
      </w:pPr>
      <w:rPr>
        <w:rFonts w:ascii="Arial" w:eastAsia="SimSun" w:hAnsi="Arial" w:cs="Arial" w:hint="default"/>
        <w:sz w:val="20"/>
        <w:szCs w:val="20"/>
      </w:rPr>
    </w:lvl>
    <w:lvl w:ilvl="1" w:tplc="4D6443D4">
      <w:start w:val="1"/>
      <w:numFmt w:val="bullet"/>
      <w:lvlText w:val="o"/>
      <w:lvlJc w:val="left"/>
      <w:pPr>
        <w:ind w:left="1440" w:hanging="360"/>
      </w:pPr>
      <w:rPr>
        <w:rFonts w:ascii="Courier New" w:hAnsi="Courier New" w:cs="Courier New" w:hint="default"/>
      </w:rPr>
    </w:lvl>
    <w:lvl w:ilvl="2" w:tplc="99189272">
      <w:start w:val="1"/>
      <w:numFmt w:val="bullet"/>
      <w:lvlText w:val=""/>
      <w:lvlJc w:val="left"/>
      <w:pPr>
        <w:ind w:left="2160" w:hanging="360"/>
      </w:pPr>
      <w:rPr>
        <w:rFonts w:ascii="Wingdings" w:hAnsi="Wingdings" w:hint="default"/>
      </w:rPr>
    </w:lvl>
    <w:lvl w:ilvl="3" w:tplc="9A4A87EA">
      <w:start w:val="1"/>
      <w:numFmt w:val="bullet"/>
      <w:lvlText w:val=""/>
      <w:lvlJc w:val="left"/>
      <w:pPr>
        <w:ind w:left="2880" w:hanging="360"/>
      </w:pPr>
      <w:rPr>
        <w:rFonts w:ascii="Symbol" w:hAnsi="Symbol" w:hint="default"/>
      </w:rPr>
    </w:lvl>
    <w:lvl w:ilvl="4" w:tplc="8E5C0600">
      <w:start w:val="1"/>
      <w:numFmt w:val="bullet"/>
      <w:lvlText w:val="o"/>
      <w:lvlJc w:val="left"/>
      <w:pPr>
        <w:ind w:left="3600" w:hanging="360"/>
      </w:pPr>
      <w:rPr>
        <w:rFonts w:ascii="Courier New" w:hAnsi="Courier New" w:cs="Courier New" w:hint="default"/>
      </w:rPr>
    </w:lvl>
    <w:lvl w:ilvl="5" w:tplc="9A508DC8">
      <w:start w:val="1"/>
      <w:numFmt w:val="bullet"/>
      <w:lvlText w:val=""/>
      <w:lvlJc w:val="left"/>
      <w:pPr>
        <w:ind w:left="4320" w:hanging="360"/>
      </w:pPr>
      <w:rPr>
        <w:rFonts w:ascii="Wingdings" w:hAnsi="Wingdings" w:hint="default"/>
      </w:rPr>
    </w:lvl>
    <w:lvl w:ilvl="6" w:tplc="A744790A">
      <w:start w:val="1"/>
      <w:numFmt w:val="bullet"/>
      <w:lvlText w:val=""/>
      <w:lvlJc w:val="left"/>
      <w:pPr>
        <w:ind w:left="5040" w:hanging="360"/>
      </w:pPr>
      <w:rPr>
        <w:rFonts w:ascii="Symbol" w:hAnsi="Symbol" w:hint="default"/>
      </w:rPr>
    </w:lvl>
    <w:lvl w:ilvl="7" w:tplc="0E6E06D2">
      <w:start w:val="1"/>
      <w:numFmt w:val="bullet"/>
      <w:lvlText w:val="o"/>
      <w:lvlJc w:val="left"/>
      <w:pPr>
        <w:ind w:left="5760" w:hanging="360"/>
      </w:pPr>
      <w:rPr>
        <w:rFonts w:ascii="Courier New" w:hAnsi="Courier New" w:cs="Courier New" w:hint="default"/>
      </w:rPr>
    </w:lvl>
    <w:lvl w:ilvl="8" w:tplc="E7E246D8">
      <w:start w:val="1"/>
      <w:numFmt w:val="bullet"/>
      <w:lvlText w:val=""/>
      <w:lvlJc w:val="left"/>
      <w:pPr>
        <w:ind w:left="6480" w:hanging="360"/>
      </w:pPr>
      <w:rPr>
        <w:rFonts w:ascii="Wingdings" w:hAnsi="Wingdings" w:hint="default"/>
      </w:rPr>
    </w:lvl>
  </w:abstractNum>
  <w:abstractNum w:abstractNumId="29" w15:restartNumberingAfterBreak="0">
    <w:nsid w:val="1A295059"/>
    <w:multiLevelType w:val="hybridMultilevel"/>
    <w:tmpl w:val="495E12B2"/>
    <w:lvl w:ilvl="0" w:tplc="7BCCA626">
      <w:start w:val="1"/>
      <w:numFmt w:val="bullet"/>
      <w:lvlText w:val=""/>
      <w:lvlJc w:val="left"/>
      <w:pPr>
        <w:ind w:left="720" w:hanging="360"/>
      </w:pPr>
      <w:rPr>
        <w:rFonts w:ascii="Symbol" w:hAnsi="Symbol" w:hint="default"/>
      </w:rPr>
    </w:lvl>
    <w:lvl w:ilvl="1" w:tplc="9EC45936">
      <w:start w:val="1"/>
      <w:numFmt w:val="bullet"/>
      <w:lvlText w:val="o"/>
      <w:lvlJc w:val="left"/>
      <w:pPr>
        <w:ind w:left="1440" w:hanging="360"/>
      </w:pPr>
      <w:rPr>
        <w:rFonts w:ascii="Courier New" w:hAnsi="Courier New" w:cs="Courier New" w:hint="default"/>
      </w:rPr>
    </w:lvl>
    <w:lvl w:ilvl="2" w:tplc="CE263E2E">
      <w:start w:val="1"/>
      <w:numFmt w:val="bullet"/>
      <w:lvlText w:val=""/>
      <w:lvlJc w:val="left"/>
      <w:pPr>
        <w:ind w:left="2160" w:hanging="360"/>
      </w:pPr>
      <w:rPr>
        <w:rFonts w:ascii="Wingdings" w:hAnsi="Wingdings" w:hint="default"/>
      </w:rPr>
    </w:lvl>
    <w:lvl w:ilvl="3" w:tplc="F0EC0C3A">
      <w:start w:val="1"/>
      <w:numFmt w:val="bullet"/>
      <w:lvlText w:val=""/>
      <w:lvlJc w:val="left"/>
      <w:pPr>
        <w:ind w:left="2880" w:hanging="360"/>
      </w:pPr>
      <w:rPr>
        <w:rFonts w:ascii="Symbol" w:hAnsi="Symbol" w:hint="default"/>
      </w:rPr>
    </w:lvl>
    <w:lvl w:ilvl="4" w:tplc="69CAD404">
      <w:start w:val="1"/>
      <w:numFmt w:val="bullet"/>
      <w:lvlText w:val="o"/>
      <w:lvlJc w:val="left"/>
      <w:pPr>
        <w:ind w:left="3600" w:hanging="360"/>
      </w:pPr>
      <w:rPr>
        <w:rFonts w:ascii="Courier New" w:hAnsi="Courier New" w:cs="Courier New" w:hint="default"/>
      </w:rPr>
    </w:lvl>
    <w:lvl w:ilvl="5" w:tplc="3BCA2254">
      <w:start w:val="1"/>
      <w:numFmt w:val="bullet"/>
      <w:lvlText w:val=""/>
      <w:lvlJc w:val="left"/>
      <w:pPr>
        <w:ind w:left="4320" w:hanging="360"/>
      </w:pPr>
      <w:rPr>
        <w:rFonts w:ascii="Wingdings" w:hAnsi="Wingdings" w:hint="default"/>
      </w:rPr>
    </w:lvl>
    <w:lvl w:ilvl="6" w:tplc="438CA85E">
      <w:start w:val="1"/>
      <w:numFmt w:val="bullet"/>
      <w:lvlText w:val=""/>
      <w:lvlJc w:val="left"/>
      <w:pPr>
        <w:ind w:left="5040" w:hanging="360"/>
      </w:pPr>
      <w:rPr>
        <w:rFonts w:ascii="Symbol" w:hAnsi="Symbol" w:hint="default"/>
      </w:rPr>
    </w:lvl>
    <w:lvl w:ilvl="7" w:tplc="C9182E68">
      <w:start w:val="1"/>
      <w:numFmt w:val="bullet"/>
      <w:lvlText w:val="o"/>
      <w:lvlJc w:val="left"/>
      <w:pPr>
        <w:ind w:left="5760" w:hanging="360"/>
      </w:pPr>
      <w:rPr>
        <w:rFonts w:ascii="Courier New" w:hAnsi="Courier New" w:cs="Courier New" w:hint="default"/>
      </w:rPr>
    </w:lvl>
    <w:lvl w:ilvl="8" w:tplc="9BE42202">
      <w:start w:val="1"/>
      <w:numFmt w:val="bullet"/>
      <w:lvlText w:val=""/>
      <w:lvlJc w:val="left"/>
      <w:pPr>
        <w:ind w:left="6480" w:hanging="360"/>
      </w:pPr>
      <w:rPr>
        <w:rFonts w:ascii="Wingdings" w:hAnsi="Wingdings" w:hint="default"/>
      </w:rPr>
    </w:lvl>
  </w:abstractNum>
  <w:abstractNum w:abstractNumId="30" w15:restartNumberingAfterBreak="0">
    <w:nsid w:val="1A6A05F0"/>
    <w:multiLevelType w:val="hybridMultilevel"/>
    <w:tmpl w:val="00761B26"/>
    <w:lvl w:ilvl="0" w:tplc="080C0001">
      <w:start w:val="1"/>
      <w:numFmt w:val="bullet"/>
      <w:lvlText w:val=""/>
      <w:lvlJc w:val="left"/>
      <w:pPr>
        <w:ind w:left="720" w:hanging="360"/>
      </w:pPr>
      <w:rPr>
        <w:rFonts w:ascii="Symbol" w:hAnsi="Symbol" w:hint="default"/>
      </w:rPr>
    </w:lvl>
    <w:lvl w:ilvl="1" w:tplc="07D84C30">
      <w:start w:val="1"/>
      <w:numFmt w:val="bullet"/>
      <w:lvlText w:val="o"/>
      <w:lvlJc w:val="left"/>
      <w:pPr>
        <w:ind w:left="1440" w:hanging="360"/>
      </w:pPr>
      <w:rPr>
        <w:rFonts w:ascii="Courier New" w:hAnsi="Courier New" w:cs="Courier New" w:hint="default"/>
      </w:rPr>
    </w:lvl>
    <w:lvl w:ilvl="2" w:tplc="62BA0AC0">
      <w:start w:val="1"/>
      <w:numFmt w:val="bullet"/>
      <w:lvlText w:val=""/>
      <w:lvlJc w:val="left"/>
      <w:pPr>
        <w:ind w:left="2160" w:hanging="360"/>
      </w:pPr>
      <w:rPr>
        <w:rFonts w:ascii="Wingdings" w:hAnsi="Wingdings" w:hint="default"/>
      </w:rPr>
    </w:lvl>
    <w:lvl w:ilvl="3" w:tplc="ED6621DC">
      <w:start w:val="1"/>
      <w:numFmt w:val="bullet"/>
      <w:lvlText w:val=""/>
      <w:lvlJc w:val="left"/>
      <w:pPr>
        <w:ind w:left="2880" w:hanging="360"/>
      </w:pPr>
      <w:rPr>
        <w:rFonts w:ascii="Symbol" w:hAnsi="Symbol" w:hint="default"/>
      </w:rPr>
    </w:lvl>
    <w:lvl w:ilvl="4" w:tplc="38E61B50">
      <w:start w:val="1"/>
      <w:numFmt w:val="bullet"/>
      <w:lvlText w:val="o"/>
      <w:lvlJc w:val="left"/>
      <w:pPr>
        <w:ind w:left="3600" w:hanging="360"/>
      </w:pPr>
      <w:rPr>
        <w:rFonts w:ascii="Courier New" w:hAnsi="Courier New" w:cs="Courier New" w:hint="default"/>
      </w:rPr>
    </w:lvl>
    <w:lvl w:ilvl="5" w:tplc="15F4A7B0">
      <w:start w:val="1"/>
      <w:numFmt w:val="bullet"/>
      <w:lvlText w:val=""/>
      <w:lvlJc w:val="left"/>
      <w:pPr>
        <w:ind w:left="4320" w:hanging="360"/>
      </w:pPr>
      <w:rPr>
        <w:rFonts w:ascii="Wingdings" w:hAnsi="Wingdings" w:hint="default"/>
      </w:rPr>
    </w:lvl>
    <w:lvl w:ilvl="6" w:tplc="B26EDBD0">
      <w:start w:val="1"/>
      <w:numFmt w:val="bullet"/>
      <w:lvlText w:val=""/>
      <w:lvlJc w:val="left"/>
      <w:pPr>
        <w:ind w:left="5040" w:hanging="360"/>
      </w:pPr>
      <w:rPr>
        <w:rFonts w:ascii="Symbol" w:hAnsi="Symbol" w:hint="default"/>
      </w:rPr>
    </w:lvl>
    <w:lvl w:ilvl="7" w:tplc="6EB46C9C">
      <w:start w:val="1"/>
      <w:numFmt w:val="bullet"/>
      <w:lvlText w:val="o"/>
      <w:lvlJc w:val="left"/>
      <w:pPr>
        <w:ind w:left="5760" w:hanging="360"/>
      </w:pPr>
      <w:rPr>
        <w:rFonts w:ascii="Courier New" w:hAnsi="Courier New" w:cs="Courier New" w:hint="default"/>
      </w:rPr>
    </w:lvl>
    <w:lvl w:ilvl="8" w:tplc="3508F05C">
      <w:start w:val="1"/>
      <w:numFmt w:val="bullet"/>
      <w:lvlText w:val=""/>
      <w:lvlJc w:val="left"/>
      <w:pPr>
        <w:ind w:left="6480" w:hanging="360"/>
      </w:pPr>
      <w:rPr>
        <w:rFonts w:ascii="Wingdings" w:hAnsi="Wingdings" w:hint="default"/>
      </w:rPr>
    </w:lvl>
  </w:abstractNum>
  <w:abstractNum w:abstractNumId="31" w15:restartNumberingAfterBreak="0">
    <w:nsid w:val="1CEC5257"/>
    <w:multiLevelType w:val="hybridMultilevel"/>
    <w:tmpl w:val="2716F1D0"/>
    <w:lvl w:ilvl="0" w:tplc="6ACCA776">
      <w:start w:val="1"/>
      <w:numFmt w:val="bullet"/>
      <w:lvlText w:val=""/>
      <w:lvlJc w:val="left"/>
      <w:pPr>
        <w:ind w:left="360" w:hanging="360"/>
      </w:pPr>
      <w:rPr>
        <w:rFonts w:ascii="Symbol" w:hAnsi="Symbol" w:hint="default"/>
      </w:rPr>
    </w:lvl>
    <w:lvl w:ilvl="1" w:tplc="E08E42F2">
      <w:start w:val="1"/>
      <w:numFmt w:val="lowerLetter"/>
      <w:lvlText w:val="%2."/>
      <w:lvlJc w:val="left"/>
      <w:pPr>
        <w:ind w:left="1080" w:hanging="360"/>
      </w:pPr>
    </w:lvl>
    <w:lvl w:ilvl="2" w:tplc="8C6EE93E">
      <w:start w:val="1"/>
      <w:numFmt w:val="lowerRoman"/>
      <w:lvlText w:val="%3."/>
      <w:lvlJc w:val="right"/>
      <w:pPr>
        <w:ind w:left="1800" w:hanging="180"/>
      </w:pPr>
    </w:lvl>
    <w:lvl w:ilvl="3" w:tplc="7832759E">
      <w:start w:val="1"/>
      <w:numFmt w:val="decimal"/>
      <w:lvlText w:val="%4."/>
      <w:lvlJc w:val="left"/>
      <w:pPr>
        <w:ind w:left="2520" w:hanging="360"/>
      </w:pPr>
    </w:lvl>
    <w:lvl w:ilvl="4" w:tplc="9578B7CE">
      <w:start w:val="1"/>
      <w:numFmt w:val="lowerLetter"/>
      <w:lvlText w:val="%5."/>
      <w:lvlJc w:val="left"/>
      <w:pPr>
        <w:ind w:left="3240" w:hanging="360"/>
      </w:pPr>
    </w:lvl>
    <w:lvl w:ilvl="5" w:tplc="D6DEA6E6">
      <w:start w:val="1"/>
      <w:numFmt w:val="lowerRoman"/>
      <w:lvlText w:val="%6."/>
      <w:lvlJc w:val="right"/>
      <w:pPr>
        <w:ind w:left="3960" w:hanging="180"/>
      </w:pPr>
    </w:lvl>
    <w:lvl w:ilvl="6" w:tplc="313E7BA0">
      <w:start w:val="1"/>
      <w:numFmt w:val="decimal"/>
      <w:lvlText w:val="%7."/>
      <w:lvlJc w:val="left"/>
      <w:pPr>
        <w:ind w:left="4680" w:hanging="360"/>
      </w:pPr>
    </w:lvl>
    <w:lvl w:ilvl="7" w:tplc="50786A5A">
      <w:start w:val="1"/>
      <w:numFmt w:val="lowerLetter"/>
      <w:lvlText w:val="%8."/>
      <w:lvlJc w:val="left"/>
      <w:pPr>
        <w:ind w:left="5400" w:hanging="360"/>
      </w:pPr>
    </w:lvl>
    <w:lvl w:ilvl="8" w:tplc="665C70BC">
      <w:start w:val="1"/>
      <w:numFmt w:val="lowerRoman"/>
      <w:lvlText w:val="%9."/>
      <w:lvlJc w:val="right"/>
      <w:pPr>
        <w:ind w:left="6120" w:hanging="180"/>
      </w:pPr>
    </w:lvl>
  </w:abstractNum>
  <w:abstractNum w:abstractNumId="32" w15:restartNumberingAfterBreak="0">
    <w:nsid w:val="1D092368"/>
    <w:multiLevelType w:val="hybridMultilevel"/>
    <w:tmpl w:val="F2F0932E"/>
    <w:lvl w:ilvl="0" w:tplc="C1A2010A">
      <w:start w:val="1"/>
      <w:numFmt w:val="bullet"/>
      <w:lvlText w:val="•"/>
      <w:lvlJc w:val="left"/>
      <w:pPr>
        <w:ind w:left="1065" w:hanging="705"/>
      </w:pPr>
      <w:rPr>
        <w:rFonts w:ascii="Arial" w:eastAsia="SimSun" w:hAnsi="Arial" w:cs="Arial" w:hint="default"/>
        <w:sz w:val="20"/>
        <w:szCs w:val="20"/>
      </w:rPr>
    </w:lvl>
    <w:lvl w:ilvl="1" w:tplc="1D54A1AA">
      <w:start w:val="1"/>
      <w:numFmt w:val="bullet"/>
      <w:lvlText w:val="o"/>
      <w:lvlJc w:val="left"/>
      <w:pPr>
        <w:ind w:left="1440" w:hanging="360"/>
      </w:pPr>
      <w:rPr>
        <w:rFonts w:ascii="Courier New" w:hAnsi="Courier New" w:cs="Courier New" w:hint="default"/>
      </w:rPr>
    </w:lvl>
    <w:lvl w:ilvl="2" w:tplc="62C0BAD4">
      <w:start w:val="1"/>
      <w:numFmt w:val="bullet"/>
      <w:lvlText w:val=""/>
      <w:lvlJc w:val="left"/>
      <w:pPr>
        <w:ind w:left="2160" w:hanging="360"/>
      </w:pPr>
      <w:rPr>
        <w:rFonts w:ascii="Wingdings" w:hAnsi="Wingdings" w:hint="default"/>
      </w:rPr>
    </w:lvl>
    <w:lvl w:ilvl="3" w:tplc="E77AE1CE">
      <w:start w:val="1"/>
      <w:numFmt w:val="bullet"/>
      <w:lvlText w:val=""/>
      <w:lvlJc w:val="left"/>
      <w:pPr>
        <w:ind w:left="2880" w:hanging="360"/>
      </w:pPr>
      <w:rPr>
        <w:rFonts w:ascii="Symbol" w:hAnsi="Symbol" w:hint="default"/>
      </w:rPr>
    </w:lvl>
    <w:lvl w:ilvl="4" w:tplc="35206102">
      <w:start w:val="1"/>
      <w:numFmt w:val="bullet"/>
      <w:lvlText w:val="o"/>
      <w:lvlJc w:val="left"/>
      <w:pPr>
        <w:ind w:left="3600" w:hanging="360"/>
      </w:pPr>
      <w:rPr>
        <w:rFonts w:ascii="Courier New" w:hAnsi="Courier New" w:cs="Courier New" w:hint="default"/>
      </w:rPr>
    </w:lvl>
    <w:lvl w:ilvl="5" w:tplc="F52A1858">
      <w:start w:val="1"/>
      <w:numFmt w:val="bullet"/>
      <w:lvlText w:val=""/>
      <w:lvlJc w:val="left"/>
      <w:pPr>
        <w:ind w:left="4320" w:hanging="360"/>
      </w:pPr>
      <w:rPr>
        <w:rFonts w:ascii="Wingdings" w:hAnsi="Wingdings" w:hint="default"/>
      </w:rPr>
    </w:lvl>
    <w:lvl w:ilvl="6" w:tplc="6A50DABE">
      <w:start w:val="1"/>
      <w:numFmt w:val="bullet"/>
      <w:lvlText w:val=""/>
      <w:lvlJc w:val="left"/>
      <w:pPr>
        <w:ind w:left="5040" w:hanging="360"/>
      </w:pPr>
      <w:rPr>
        <w:rFonts w:ascii="Symbol" w:hAnsi="Symbol" w:hint="default"/>
      </w:rPr>
    </w:lvl>
    <w:lvl w:ilvl="7" w:tplc="566E54AC">
      <w:start w:val="1"/>
      <w:numFmt w:val="bullet"/>
      <w:lvlText w:val="o"/>
      <w:lvlJc w:val="left"/>
      <w:pPr>
        <w:ind w:left="5760" w:hanging="360"/>
      </w:pPr>
      <w:rPr>
        <w:rFonts w:ascii="Courier New" w:hAnsi="Courier New" w:cs="Courier New" w:hint="default"/>
      </w:rPr>
    </w:lvl>
    <w:lvl w:ilvl="8" w:tplc="CF9C3A5A">
      <w:start w:val="1"/>
      <w:numFmt w:val="bullet"/>
      <w:lvlText w:val=""/>
      <w:lvlJc w:val="left"/>
      <w:pPr>
        <w:ind w:left="6480" w:hanging="360"/>
      </w:pPr>
      <w:rPr>
        <w:rFonts w:ascii="Wingdings" w:hAnsi="Wingdings" w:hint="default"/>
      </w:rPr>
    </w:lvl>
  </w:abstractNum>
  <w:abstractNum w:abstractNumId="33" w15:restartNumberingAfterBreak="0">
    <w:nsid w:val="2774567C"/>
    <w:multiLevelType w:val="hybridMultilevel"/>
    <w:tmpl w:val="13420908"/>
    <w:lvl w:ilvl="0" w:tplc="E71247EE">
      <w:start w:val="1"/>
      <w:numFmt w:val="bullet"/>
      <w:lvlText w:val="•"/>
      <w:lvlJc w:val="left"/>
      <w:pPr>
        <w:ind w:left="1065" w:hanging="705"/>
      </w:pPr>
      <w:rPr>
        <w:rFonts w:ascii="Arial" w:eastAsia="SimSun" w:hAnsi="Arial" w:cs="Arial" w:hint="default"/>
        <w:sz w:val="20"/>
        <w:szCs w:val="20"/>
      </w:rPr>
    </w:lvl>
    <w:lvl w:ilvl="1" w:tplc="07C8C14C">
      <w:start w:val="1"/>
      <w:numFmt w:val="bullet"/>
      <w:lvlText w:val="o"/>
      <w:lvlJc w:val="left"/>
      <w:pPr>
        <w:ind w:left="1440" w:hanging="360"/>
      </w:pPr>
      <w:rPr>
        <w:rFonts w:ascii="Courier New" w:hAnsi="Courier New" w:cs="Courier New" w:hint="default"/>
      </w:rPr>
    </w:lvl>
    <w:lvl w:ilvl="2" w:tplc="1A048802">
      <w:start w:val="1"/>
      <w:numFmt w:val="bullet"/>
      <w:lvlText w:val=""/>
      <w:lvlJc w:val="left"/>
      <w:pPr>
        <w:ind w:left="2160" w:hanging="360"/>
      </w:pPr>
      <w:rPr>
        <w:rFonts w:ascii="Wingdings" w:hAnsi="Wingdings" w:hint="default"/>
      </w:rPr>
    </w:lvl>
    <w:lvl w:ilvl="3" w:tplc="432AFCC8">
      <w:start w:val="1"/>
      <w:numFmt w:val="bullet"/>
      <w:lvlText w:val=""/>
      <w:lvlJc w:val="left"/>
      <w:pPr>
        <w:ind w:left="2880" w:hanging="360"/>
      </w:pPr>
      <w:rPr>
        <w:rFonts w:ascii="Symbol" w:hAnsi="Symbol" w:hint="default"/>
      </w:rPr>
    </w:lvl>
    <w:lvl w:ilvl="4" w:tplc="517465BA">
      <w:start w:val="1"/>
      <w:numFmt w:val="bullet"/>
      <w:lvlText w:val="o"/>
      <w:lvlJc w:val="left"/>
      <w:pPr>
        <w:ind w:left="3600" w:hanging="360"/>
      </w:pPr>
      <w:rPr>
        <w:rFonts w:ascii="Courier New" w:hAnsi="Courier New" w:cs="Courier New" w:hint="default"/>
      </w:rPr>
    </w:lvl>
    <w:lvl w:ilvl="5" w:tplc="EAA665FE">
      <w:start w:val="1"/>
      <w:numFmt w:val="bullet"/>
      <w:lvlText w:val=""/>
      <w:lvlJc w:val="left"/>
      <w:pPr>
        <w:ind w:left="4320" w:hanging="360"/>
      </w:pPr>
      <w:rPr>
        <w:rFonts w:ascii="Wingdings" w:hAnsi="Wingdings" w:hint="default"/>
      </w:rPr>
    </w:lvl>
    <w:lvl w:ilvl="6" w:tplc="205845E6">
      <w:start w:val="1"/>
      <w:numFmt w:val="bullet"/>
      <w:lvlText w:val=""/>
      <w:lvlJc w:val="left"/>
      <w:pPr>
        <w:ind w:left="5040" w:hanging="360"/>
      </w:pPr>
      <w:rPr>
        <w:rFonts w:ascii="Symbol" w:hAnsi="Symbol" w:hint="default"/>
      </w:rPr>
    </w:lvl>
    <w:lvl w:ilvl="7" w:tplc="E96C7546">
      <w:start w:val="1"/>
      <w:numFmt w:val="bullet"/>
      <w:lvlText w:val="o"/>
      <w:lvlJc w:val="left"/>
      <w:pPr>
        <w:ind w:left="5760" w:hanging="360"/>
      </w:pPr>
      <w:rPr>
        <w:rFonts w:ascii="Courier New" w:hAnsi="Courier New" w:cs="Courier New" w:hint="default"/>
      </w:rPr>
    </w:lvl>
    <w:lvl w:ilvl="8" w:tplc="9CC6C52E">
      <w:start w:val="1"/>
      <w:numFmt w:val="bullet"/>
      <w:lvlText w:val=""/>
      <w:lvlJc w:val="left"/>
      <w:pPr>
        <w:ind w:left="6480" w:hanging="360"/>
      </w:pPr>
      <w:rPr>
        <w:rFonts w:ascii="Wingdings" w:hAnsi="Wingdings" w:hint="default"/>
      </w:rPr>
    </w:lvl>
  </w:abstractNum>
  <w:abstractNum w:abstractNumId="34" w15:restartNumberingAfterBreak="0">
    <w:nsid w:val="277C74FA"/>
    <w:multiLevelType w:val="hybridMultilevel"/>
    <w:tmpl w:val="B2CCB8D2"/>
    <w:lvl w:ilvl="0" w:tplc="080C0001">
      <w:start w:val="1"/>
      <w:numFmt w:val="bullet"/>
      <w:lvlText w:val=""/>
      <w:lvlJc w:val="left"/>
      <w:pPr>
        <w:ind w:left="720" w:hanging="360"/>
      </w:pPr>
      <w:rPr>
        <w:rFonts w:ascii="Symbol" w:hAnsi="Symbol" w:hint="default"/>
      </w:rPr>
    </w:lvl>
    <w:lvl w:ilvl="1" w:tplc="38242940">
      <w:start w:val="1"/>
      <w:numFmt w:val="bullet"/>
      <w:lvlText w:val="o"/>
      <w:lvlJc w:val="left"/>
      <w:pPr>
        <w:ind w:left="1440" w:hanging="360"/>
      </w:pPr>
      <w:rPr>
        <w:rFonts w:ascii="Courier New" w:hAnsi="Courier New" w:cs="Courier New" w:hint="default"/>
      </w:rPr>
    </w:lvl>
    <w:lvl w:ilvl="2" w:tplc="F5426758">
      <w:start w:val="1"/>
      <w:numFmt w:val="bullet"/>
      <w:lvlText w:val=""/>
      <w:lvlJc w:val="left"/>
      <w:pPr>
        <w:ind w:left="2160" w:hanging="360"/>
      </w:pPr>
      <w:rPr>
        <w:rFonts w:ascii="Wingdings" w:hAnsi="Wingdings" w:hint="default"/>
      </w:rPr>
    </w:lvl>
    <w:lvl w:ilvl="3" w:tplc="FEF6D928">
      <w:start w:val="1"/>
      <w:numFmt w:val="bullet"/>
      <w:lvlText w:val=""/>
      <w:lvlJc w:val="left"/>
      <w:pPr>
        <w:ind w:left="2880" w:hanging="360"/>
      </w:pPr>
      <w:rPr>
        <w:rFonts w:ascii="Symbol" w:hAnsi="Symbol" w:hint="default"/>
      </w:rPr>
    </w:lvl>
    <w:lvl w:ilvl="4" w:tplc="55E223A0">
      <w:start w:val="1"/>
      <w:numFmt w:val="bullet"/>
      <w:lvlText w:val="o"/>
      <w:lvlJc w:val="left"/>
      <w:pPr>
        <w:ind w:left="3600" w:hanging="360"/>
      </w:pPr>
      <w:rPr>
        <w:rFonts w:ascii="Courier New" w:hAnsi="Courier New" w:cs="Courier New" w:hint="default"/>
      </w:rPr>
    </w:lvl>
    <w:lvl w:ilvl="5" w:tplc="026E768C">
      <w:start w:val="1"/>
      <w:numFmt w:val="bullet"/>
      <w:lvlText w:val=""/>
      <w:lvlJc w:val="left"/>
      <w:pPr>
        <w:ind w:left="4320" w:hanging="360"/>
      </w:pPr>
      <w:rPr>
        <w:rFonts w:ascii="Wingdings" w:hAnsi="Wingdings" w:hint="default"/>
      </w:rPr>
    </w:lvl>
    <w:lvl w:ilvl="6" w:tplc="624A433E">
      <w:start w:val="1"/>
      <w:numFmt w:val="bullet"/>
      <w:lvlText w:val=""/>
      <w:lvlJc w:val="left"/>
      <w:pPr>
        <w:ind w:left="5040" w:hanging="360"/>
      </w:pPr>
      <w:rPr>
        <w:rFonts w:ascii="Symbol" w:hAnsi="Symbol" w:hint="default"/>
      </w:rPr>
    </w:lvl>
    <w:lvl w:ilvl="7" w:tplc="FD4C1188">
      <w:start w:val="1"/>
      <w:numFmt w:val="bullet"/>
      <w:lvlText w:val="o"/>
      <w:lvlJc w:val="left"/>
      <w:pPr>
        <w:ind w:left="5760" w:hanging="360"/>
      </w:pPr>
      <w:rPr>
        <w:rFonts w:ascii="Courier New" w:hAnsi="Courier New" w:cs="Courier New" w:hint="default"/>
      </w:rPr>
    </w:lvl>
    <w:lvl w:ilvl="8" w:tplc="D00E56BA">
      <w:start w:val="1"/>
      <w:numFmt w:val="bullet"/>
      <w:lvlText w:val=""/>
      <w:lvlJc w:val="left"/>
      <w:pPr>
        <w:ind w:left="6480" w:hanging="360"/>
      </w:pPr>
      <w:rPr>
        <w:rFonts w:ascii="Wingdings" w:hAnsi="Wingdings" w:hint="default"/>
      </w:rPr>
    </w:lvl>
  </w:abstractNum>
  <w:abstractNum w:abstractNumId="35" w15:restartNumberingAfterBreak="0">
    <w:nsid w:val="2CC12FC2"/>
    <w:multiLevelType w:val="hybridMultilevel"/>
    <w:tmpl w:val="E76EF13C"/>
    <w:lvl w:ilvl="0" w:tplc="3F9C97A0">
      <w:start w:val="1"/>
      <w:numFmt w:val="bullet"/>
      <w:lvlText w:val="-"/>
      <w:lvlJc w:val="left"/>
      <w:pPr>
        <w:ind w:left="720" w:hanging="360"/>
      </w:pPr>
      <w:rPr>
        <w:rFonts w:ascii="Arial" w:eastAsia="SimSun" w:hAnsi="Arial" w:cs="Arial" w:hint="default"/>
      </w:rPr>
    </w:lvl>
    <w:lvl w:ilvl="1" w:tplc="59BE6944">
      <w:start w:val="1"/>
      <w:numFmt w:val="bullet"/>
      <w:lvlText w:val="o"/>
      <w:lvlJc w:val="left"/>
      <w:pPr>
        <w:ind w:left="1440" w:hanging="360"/>
      </w:pPr>
      <w:rPr>
        <w:rFonts w:ascii="Courier New" w:hAnsi="Courier New" w:cs="Courier New" w:hint="default"/>
      </w:rPr>
    </w:lvl>
    <w:lvl w:ilvl="2" w:tplc="E89AE1D2">
      <w:start w:val="1"/>
      <w:numFmt w:val="bullet"/>
      <w:lvlText w:val=""/>
      <w:lvlJc w:val="left"/>
      <w:pPr>
        <w:ind w:left="2160" w:hanging="360"/>
      </w:pPr>
      <w:rPr>
        <w:rFonts w:ascii="Wingdings" w:hAnsi="Wingdings" w:hint="default"/>
      </w:rPr>
    </w:lvl>
    <w:lvl w:ilvl="3" w:tplc="D0B8B4A8">
      <w:start w:val="1"/>
      <w:numFmt w:val="bullet"/>
      <w:lvlText w:val=""/>
      <w:lvlJc w:val="left"/>
      <w:pPr>
        <w:ind w:left="2880" w:hanging="360"/>
      </w:pPr>
      <w:rPr>
        <w:rFonts w:ascii="Symbol" w:hAnsi="Symbol" w:hint="default"/>
      </w:rPr>
    </w:lvl>
    <w:lvl w:ilvl="4" w:tplc="0B785FFE">
      <w:start w:val="1"/>
      <w:numFmt w:val="bullet"/>
      <w:lvlText w:val="o"/>
      <w:lvlJc w:val="left"/>
      <w:pPr>
        <w:ind w:left="3600" w:hanging="360"/>
      </w:pPr>
      <w:rPr>
        <w:rFonts w:ascii="Courier New" w:hAnsi="Courier New" w:cs="Courier New" w:hint="default"/>
      </w:rPr>
    </w:lvl>
    <w:lvl w:ilvl="5" w:tplc="0DDE6556">
      <w:start w:val="1"/>
      <w:numFmt w:val="bullet"/>
      <w:lvlText w:val=""/>
      <w:lvlJc w:val="left"/>
      <w:pPr>
        <w:ind w:left="4320" w:hanging="360"/>
      </w:pPr>
      <w:rPr>
        <w:rFonts w:ascii="Wingdings" w:hAnsi="Wingdings" w:hint="default"/>
      </w:rPr>
    </w:lvl>
    <w:lvl w:ilvl="6" w:tplc="1C8A2CBC">
      <w:start w:val="1"/>
      <w:numFmt w:val="bullet"/>
      <w:lvlText w:val=""/>
      <w:lvlJc w:val="left"/>
      <w:pPr>
        <w:ind w:left="5040" w:hanging="360"/>
      </w:pPr>
      <w:rPr>
        <w:rFonts w:ascii="Symbol" w:hAnsi="Symbol" w:hint="default"/>
      </w:rPr>
    </w:lvl>
    <w:lvl w:ilvl="7" w:tplc="A3707934">
      <w:start w:val="1"/>
      <w:numFmt w:val="bullet"/>
      <w:lvlText w:val="o"/>
      <w:lvlJc w:val="left"/>
      <w:pPr>
        <w:ind w:left="5760" w:hanging="360"/>
      </w:pPr>
      <w:rPr>
        <w:rFonts w:ascii="Courier New" w:hAnsi="Courier New" w:cs="Courier New" w:hint="default"/>
      </w:rPr>
    </w:lvl>
    <w:lvl w:ilvl="8" w:tplc="5D9C930A">
      <w:start w:val="1"/>
      <w:numFmt w:val="bullet"/>
      <w:lvlText w:val=""/>
      <w:lvlJc w:val="left"/>
      <w:pPr>
        <w:ind w:left="6480" w:hanging="360"/>
      </w:pPr>
      <w:rPr>
        <w:rFonts w:ascii="Wingdings" w:hAnsi="Wingdings" w:hint="default"/>
      </w:rPr>
    </w:lvl>
  </w:abstractNum>
  <w:abstractNum w:abstractNumId="36" w15:restartNumberingAfterBreak="0">
    <w:nsid w:val="2D3B7586"/>
    <w:multiLevelType w:val="hybridMultilevel"/>
    <w:tmpl w:val="E55C7C04"/>
    <w:lvl w:ilvl="0" w:tplc="2CF881B4">
      <w:start w:val="1"/>
      <w:numFmt w:val="bullet"/>
      <w:lvlText w:val=""/>
      <w:lvlJc w:val="left"/>
      <w:pPr>
        <w:tabs>
          <w:tab w:val="num" w:pos="720"/>
        </w:tabs>
        <w:ind w:left="720" w:hanging="360"/>
      </w:pPr>
      <w:rPr>
        <w:rFonts w:ascii="Symbol" w:hAnsi="Symbol" w:cs="OpenSymbol"/>
      </w:rPr>
    </w:lvl>
    <w:lvl w:ilvl="1" w:tplc="4008FB76">
      <w:start w:val="1"/>
      <w:numFmt w:val="bullet"/>
      <w:lvlText w:val="◦"/>
      <w:lvlJc w:val="left"/>
      <w:pPr>
        <w:tabs>
          <w:tab w:val="num" w:pos="1080"/>
        </w:tabs>
        <w:ind w:left="1080" w:hanging="360"/>
      </w:pPr>
      <w:rPr>
        <w:rFonts w:ascii="OpenSymbol" w:hAnsi="OpenSymbol" w:cs="OpenSymbol"/>
      </w:rPr>
    </w:lvl>
    <w:lvl w:ilvl="2" w:tplc="9000FC7A">
      <w:start w:val="1"/>
      <w:numFmt w:val="bullet"/>
      <w:lvlText w:val="▪"/>
      <w:lvlJc w:val="left"/>
      <w:pPr>
        <w:tabs>
          <w:tab w:val="num" w:pos="1440"/>
        </w:tabs>
        <w:ind w:left="1440" w:hanging="360"/>
      </w:pPr>
      <w:rPr>
        <w:rFonts w:ascii="OpenSymbol" w:hAnsi="OpenSymbol" w:cs="OpenSymbol"/>
      </w:rPr>
    </w:lvl>
    <w:lvl w:ilvl="3" w:tplc="5ADC2E72">
      <w:start w:val="1"/>
      <w:numFmt w:val="bullet"/>
      <w:lvlText w:val=""/>
      <w:lvlJc w:val="left"/>
      <w:pPr>
        <w:tabs>
          <w:tab w:val="num" w:pos="1800"/>
        </w:tabs>
        <w:ind w:left="1800" w:hanging="360"/>
      </w:pPr>
      <w:rPr>
        <w:rFonts w:ascii="Symbol" w:hAnsi="Symbol" w:cs="OpenSymbol"/>
      </w:rPr>
    </w:lvl>
    <w:lvl w:ilvl="4" w:tplc="57EED216">
      <w:start w:val="1"/>
      <w:numFmt w:val="bullet"/>
      <w:lvlText w:val="◦"/>
      <w:lvlJc w:val="left"/>
      <w:pPr>
        <w:tabs>
          <w:tab w:val="num" w:pos="2160"/>
        </w:tabs>
        <w:ind w:left="2160" w:hanging="360"/>
      </w:pPr>
      <w:rPr>
        <w:rFonts w:ascii="OpenSymbol" w:hAnsi="OpenSymbol" w:cs="OpenSymbol"/>
      </w:rPr>
    </w:lvl>
    <w:lvl w:ilvl="5" w:tplc="1D3494BC">
      <w:start w:val="1"/>
      <w:numFmt w:val="bullet"/>
      <w:lvlText w:val="▪"/>
      <w:lvlJc w:val="left"/>
      <w:pPr>
        <w:tabs>
          <w:tab w:val="num" w:pos="2520"/>
        </w:tabs>
        <w:ind w:left="2520" w:hanging="360"/>
      </w:pPr>
      <w:rPr>
        <w:rFonts w:ascii="OpenSymbol" w:hAnsi="OpenSymbol" w:cs="OpenSymbol"/>
      </w:rPr>
    </w:lvl>
    <w:lvl w:ilvl="6" w:tplc="969C7BF4">
      <w:start w:val="1"/>
      <w:numFmt w:val="bullet"/>
      <w:lvlText w:val=""/>
      <w:lvlJc w:val="left"/>
      <w:pPr>
        <w:tabs>
          <w:tab w:val="num" w:pos="2880"/>
        </w:tabs>
        <w:ind w:left="2880" w:hanging="360"/>
      </w:pPr>
      <w:rPr>
        <w:rFonts w:ascii="Symbol" w:hAnsi="Symbol" w:cs="OpenSymbol"/>
      </w:rPr>
    </w:lvl>
    <w:lvl w:ilvl="7" w:tplc="BE5086A8">
      <w:start w:val="1"/>
      <w:numFmt w:val="bullet"/>
      <w:lvlText w:val="◦"/>
      <w:lvlJc w:val="left"/>
      <w:pPr>
        <w:tabs>
          <w:tab w:val="num" w:pos="3240"/>
        </w:tabs>
        <w:ind w:left="3240" w:hanging="360"/>
      </w:pPr>
      <w:rPr>
        <w:rFonts w:ascii="OpenSymbol" w:hAnsi="OpenSymbol" w:cs="OpenSymbol"/>
      </w:rPr>
    </w:lvl>
    <w:lvl w:ilvl="8" w:tplc="5BDC7930">
      <w:start w:val="1"/>
      <w:numFmt w:val="bullet"/>
      <w:lvlText w:val="▪"/>
      <w:lvlJc w:val="left"/>
      <w:pPr>
        <w:tabs>
          <w:tab w:val="num" w:pos="3600"/>
        </w:tabs>
        <w:ind w:left="3600" w:hanging="360"/>
      </w:pPr>
      <w:rPr>
        <w:rFonts w:ascii="OpenSymbol" w:hAnsi="OpenSymbol" w:cs="OpenSymbol"/>
      </w:rPr>
    </w:lvl>
  </w:abstractNum>
  <w:abstractNum w:abstractNumId="37" w15:restartNumberingAfterBreak="0">
    <w:nsid w:val="2D63664A"/>
    <w:multiLevelType w:val="hybridMultilevel"/>
    <w:tmpl w:val="FB66275A"/>
    <w:lvl w:ilvl="0" w:tplc="09CC342E">
      <w:start w:val="1"/>
      <w:numFmt w:val="bullet"/>
      <w:lvlText w:val=""/>
      <w:lvlJc w:val="left"/>
      <w:pPr>
        <w:ind w:left="720" w:hanging="360"/>
      </w:pPr>
      <w:rPr>
        <w:rFonts w:ascii="Symbol" w:hAnsi="Symbol" w:hint="default"/>
      </w:rPr>
    </w:lvl>
    <w:lvl w:ilvl="1" w:tplc="3306CD5E">
      <w:start w:val="1"/>
      <w:numFmt w:val="bullet"/>
      <w:lvlText w:val="o"/>
      <w:lvlJc w:val="left"/>
      <w:pPr>
        <w:ind w:left="1440" w:hanging="360"/>
      </w:pPr>
      <w:rPr>
        <w:rFonts w:ascii="Courier New" w:hAnsi="Courier New" w:cs="Courier New" w:hint="default"/>
      </w:rPr>
    </w:lvl>
    <w:lvl w:ilvl="2" w:tplc="2C0057AA">
      <w:start w:val="1"/>
      <w:numFmt w:val="bullet"/>
      <w:lvlText w:val=""/>
      <w:lvlJc w:val="left"/>
      <w:pPr>
        <w:ind w:left="2160" w:hanging="360"/>
      </w:pPr>
      <w:rPr>
        <w:rFonts w:ascii="Wingdings" w:hAnsi="Wingdings" w:hint="default"/>
      </w:rPr>
    </w:lvl>
    <w:lvl w:ilvl="3" w:tplc="82AA1B7E">
      <w:start w:val="1"/>
      <w:numFmt w:val="bullet"/>
      <w:lvlText w:val=""/>
      <w:lvlJc w:val="left"/>
      <w:pPr>
        <w:ind w:left="2880" w:hanging="360"/>
      </w:pPr>
      <w:rPr>
        <w:rFonts w:ascii="Symbol" w:hAnsi="Symbol" w:hint="default"/>
      </w:rPr>
    </w:lvl>
    <w:lvl w:ilvl="4" w:tplc="1D7A41D2">
      <w:start w:val="1"/>
      <w:numFmt w:val="bullet"/>
      <w:lvlText w:val="o"/>
      <w:lvlJc w:val="left"/>
      <w:pPr>
        <w:ind w:left="3600" w:hanging="360"/>
      </w:pPr>
      <w:rPr>
        <w:rFonts w:ascii="Courier New" w:hAnsi="Courier New" w:cs="Courier New" w:hint="default"/>
      </w:rPr>
    </w:lvl>
    <w:lvl w:ilvl="5" w:tplc="9D4E557A">
      <w:start w:val="1"/>
      <w:numFmt w:val="bullet"/>
      <w:lvlText w:val=""/>
      <w:lvlJc w:val="left"/>
      <w:pPr>
        <w:ind w:left="4320" w:hanging="360"/>
      </w:pPr>
      <w:rPr>
        <w:rFonts w:ascii="Wingdings" w:hAnsi="Wingdings" w:hint="default"/>
      </w:rPr>
    </w:lvl>
    <w:lvl w:ilvl="6" w:tplc="997489E0">
      <w:start w:val="1"/>
      <w:numFmt w:val="bullet"/>
      <w:lvlText w:val=""/>
      <w:lvlJc w:val="left"/>
      <w:pPr>
        <w:ind w:left="5040" w:hanging="360"/>
      </w:pPr>
      <w:rPr>
        <w:rFonts w:ascii="Symbol" w:hAnsi="Symbol" w:hint="default"/>
      </w:rPr>
    </w:lvl>
    <w:lvl w:ilvl="7" w:tplc="DFC40A70">
      <w:start w:val="1"/>
      <w:numFmt w:val="bullet"/>
      <w:lvlText w:val="o"/>
      <w:lvlJc w:val="left"/>
      <w:pPr>
        <w:ind w:left="5760" w:hanging="360"/>
      </w:pPr>
      <w:rPr>
        <w:rFonts w:ascii="Courier New" w:hAnsi="Courier New" w:cs="Courier New" w:hint="default"/>
      </w:rPr>
    </w:lvl>
    <w:lvl w:ilvl="8" w:tplc="B0D8C2D6">
      <w:start w:val="1"/>
      <w:numFmt w:val="bullet"/>
      <w:lvlText w:val=""/>
      <w:lvlJc w:val="left"/>
      <w:pPr>
        <w:ind w:left="6480" w:hanging="360"/>
      </w:pPr>
      <w:rPr>
        <w:rFonts w:ascii="Wingdings" w:hAnsi="Wingdings" w:hint="default"/>
      </w:rPr>
    </w:lvl>
  </w:abstractNum>
  <w:abstractNum w:abstractNumId="38" w15:restartNumberingAfterBreak="0">
    <w:nsid w:val="313208FA"/>
    <w:multiLevelType w:val="hybridMultilevel"/>
    <w:tmpl w:val="FA1CC736"/>
    <w:lvl w:ilvl="0" w:tplc="02AE0528">
      <w:start w:val="2023"/>
      <w:numFmt w:val="bullet"/>
      <w:lvlText w:val="-"/>
      <w:lvlJc w:val="left"/>
      <w:pPr>
        <w:ind w:left="720" w:hanging="360"/>
      </w:pPr>
      <w:rPr>
        <w:rFonts w:ascii="Arial" w:eastAsia="SimSun" w:hAnsi="Arial" w:cs="Arial" w:hint="default"/>
      </w:rPr>
    </w:lvl>
    <w:lvl w:ilvl="1" w:tplc="10E6C2A8">
      <w:start w:val="1"/>
      <w:numFmt w:val="bullet"/>
      <w:lvlText w:val="o"/>
      <w:lvlJc w:val="left"/>
      <w:pPr>
        <w:ind w:left="1440" w:hanging="360"/>
      </w:pPr>
      <w:rPr>
        <w:rFonts w:ascii="Courier New" w:hAnsi="Courier New" w:cs="Courier New" w:hint="default"/>
      </w:rPr>
    </w:lvl>
    <w:lvl w:ilvl="2" w:tplc="3AC029C4">
      <w:start w:val="1"/>
      <w:numFmt w:val="bullet"/>
      <w:lvlText w:val=""/>
      <w:lvlJc w:val="left"/>
      <w:pPr>
        <w:ind w:left="2160" w:hanging="360"/>
      </w:pPr>
      <w:rPr>
        <w:rFonts w:ascii="Wingdings" w:hAnsi="Wingdings" w:hint="default"/>
      </w:rPr>
    </w:lvl>
    <w:lvl w:ilvl="3" w:tplc="C1A2F252">
      <w:start w:val="1"/>
      <w:numFmt w:val="bullet"/>
      <w:lvlText w:val=""/>
      <w:lvlJc w:val="left"/>
      <w:pPr>
        <w:ind w:left="2880" w:hanging="360"/>
      </w:pPr>
      <w:rPr>
        <w:rFonts w:ascii="Symbol" w:hAnsi="Symbol" w:hint="default"/>
      </w:rPr>
    </w:lvl>
    <w:lvl w:ilvl="4" w:tplc="DFDA38C6">
      <w:start w:val="1"/>
      <w:numFmt w:val="bullet"/>
      <w:lvlText w:val="o"/>
      <w:lvlJc w:val="left"/>
      <w:pPr>
        <w:ind w:left="3600" w:hanging="360"/>
      </w:pPr>
      <w:rPr>
        <w:rFonts w:ascii="Courier New" w:hAnsi="Courier New" w:cs="Courier New" w:hint="default"/>
      </w:rPr>
    </w:lvl>
    <w:lvl w:ilvl="5" w:tplc="7FCC5342">
      <w:start w:val="1"/>
      <w:numFmt w:val="bullet"/>
      <w:lvlText w:val=""/>
      <w:lvlJc w:val="left"/>
      <w:pPr>
        <w:ind w:left="4320" w:hanging="360"/>
      </w:pPr>
      <w:rPr>
        <w:rFonts w:ascii="Wingdings" w:hAnsi="Wingdings" w:hint="default"/>
      </w:rPr>
    </w:lvl>
    <w:lvl w:ilvl="6" w:tplc="981291D0">
      <w:start w:val="1"/>
      <w:numFmt w:val="bullet"/>
      <w:lvlText w:val=""/>
      <w:lvlJc w:val="left"/>
      <w:pPr>
        <w:ind w:left="5040" w:hanging="360"/>
      </w:pPr>
      <w:rPr>
        <w:rFonts w:ascii="Symbol" w:hAnsi="Symbol" w:hint="default"/>
      </w:rPr>
    </w:lvl>
    <w:lvl w:ilvl="7" w:tplc="50925FAE">
      <w:start w:val="1"/>
      <w:numFmt w:val="bullet"/>
      <w:lvlText w:val="o"/>
      <w:lvlJc w:val="left"/>
      <w:pPr>
        <w:ind w:left="5760" w:hanging="360"/>
      </w:pPr>
      <w:rPr>
        <w:rFonts w:ascii="Courier New" w:hAnsi="Courier New" w:cs="Courier New" w:hint="default"/>
      </w:rPr>
    </w:lvl>
    <w:lvl w:ilvl="8" w:tplc="33743D20">
      <w:start w:val="1"/>
      <w:numFmt w:val="bullet"/>
      <w:lvlText w:val=""/>
      <w:lvlJc w:val="left"/>
      <w:pPr>
        <w:ind w:left="6480" w:hanging="360"/>
      </w:pPr>
      <w:rPr>
        <w:rFonts w:ascii="Wingdings" w:hAnsi="Wingdings" w:hint="default"/>
      </w:rPr>
    </w:lvl>
  </w:abstractNum>
  <w:abstractNum w:abstractNumId="39" w15:restartNumberingAfterBreak="0">
    <w:nsid w:val="33F9284C"/>
    <w:multiLevelType w:val="hybridMultilevel"/>
    <w:tmpl w:val="364C668C"/>
    <w:lvl w:ilvl="0" w:tplc="94FCF42A">
      <w:start w:val="1"/>
      <w:numFmt w:val="bullet"/>
      <w:lvlText w:val=""/>
      <w:lvlJc w:val="left"/>
      <w:pPr>
        <w:ind w:left="1325" w:hanging="360"/>
      </w:pPr>
      <w:rPr>
        <w:rFonts w:ascii="Wingdings 2" w:hAnsi="Wingdings 2" w:hint="default"/>
      </w:rPr>
    </w:lvl>
    <w:lvl w:ilvl="1" w:tplc="080C0003" w:tentative="1">
      <w:start w:val="1"/>
      <w:numFmt w:val="bullet"/>
      <w:lvlText w:val="o"/>
      <w:lvlJc w:val="left"/>
      <w:pPr>
        <w:ind w:left="2045" w:hanging="360"/>
      </w:pPr>
      <w:rPr>
        <w:rFonts w:ascii="Courier New" w:hAnsi="Courier New" w:cs="Courier New" w:hint="default"/>
      </w:rPr>
    </w:lvl>
    <w:lvl w:ilvl="2" w:tplc="080C0005" w:tentative="1">
      <w:start w:val="1"/>
      <w:numFmt w:val="bullet"/>
      <w:lvlText w:val=""/>
      <w:lvlJc w:val="left"/>
      <w:pPr>
        <w:ind w:left="2765" w:hanging="360"/>
      </w:pPr>
      <w:rPr>
        <w:rFonts w:ascii="Wingdings" w:hAnsi="Wingdings" w:hint="default"/>
      </w:rPr>
    </w:lvl>
    <w:lvl w:ilvl="3" w:tplc="080C0001" w:tentative="1">
      <w:start w:val="1"/>
      <w:numFmt w:val="bullet"/>
      <w:lvlText w:val=""/>
      <w:lvlJc w:val="left"/>
      <w:pPr>
        <w:ind w:left="3485" w:hanging="360"/>
      </w:pPr>
      <w:rPr>
        <w:rFonts w:ascii="Symbol" w:hAnsi="Symbol" w:hint="default"/>
      </w:rPr>
    </w:lvl>
    <w:lvl w:ilvl="4" w:tplc="080C0003" w:tentative="1">
      <w:start w:val="1"/>
      <w:numFmt w:val="bullet"/>
      <w:lvlText w:val="o"/>
      <w:lvlJc w:val="left"/>
      <w:pPr>
        <w:ind w:left="4205" w:hanging="360"/>
      </w:pPr>
      <w:rPr>
        <w:rFonts w:ascii="Courier New" w:hAnsi="Courier New" w:cs="Courier New" w:hint="default"/>
      </w:rPr>
    </w:lvl>
    <w:lvl w:ilvl="5" w:tplc="080C0005" w:tentative="1">
      <w:start w:val="1"/>
      <w:numFmt w:val="bullet"/>
      <w:lvlText w:val=""/>
      <w:lvlJc w:val="left"/>
      <w:pPr>
        <w:ind w:left="4925" w:hanging="360"/>
      </w:pPr>
      <w:rPr>
        <w:rFonts w:ascii="Wingdings" w:hAnsi="Wingdings" w:hint="default"/>
      </w:rPr>
    </w:lvl>
    <w:lvl w:ilvl="6" w:tplc="080C0001" w:tentative="1">
      <w:start w:val="1"/>
      <w:numFmt w:val="bullet"/>
      <w:lvlText w:val=""/>
      <w:lvlJc w:val="left"/>
      <w:pPr>
        <w:ind w:left="5645" w:hanging="360"/>
      </w:pPr>
      <w:rPr>
        <w:rFonts w:ascii="Symbol" w:hAnsi="Symbol" w:hint="default"/>
      </w:rPr>
    </w:lvl>
    <w:lvl w:ilvl="7" w:tplc="080C0003" w:tentative="1">
      <w:start w:val="1"/>
      <w:numFmt w:val="bullet"/>
      <w:lvlText w:val="o"/>
      <w:lvlJc w:val="left"/>
      <w:pPr>
        <w:ind w:left="6365" w:hanging="360"/>
      </w:pPr>
      <w:rPr>
        <w:rFonts w:ascii="Courier New" w:hAnsi="Courier New" w:cs="Courier New" w:hint="default"/>
      </w:rPr>
    </w:lvl>
    <w:lvl w:ilvl="8" w:tplc="080C0005" w:tentative="1">
      <w:start w:val="1"/>
      <w:numFmt w:val="bullet"/>
      <w:lvlText w:val=""/>
      <w:lvlJc w:val="left"/>
      <w:pPr>
        <w:ind w:left="7085" w:hanging="360"/>
      </w:pPr>
      <w:rPr>
        <w:rFonts w:ascii="Wingdings" w:hAnsi="Wingdings" w:hint="default"/>
      </w:rPr>
    </w:lvl>
  </w:abstractNum>
  <w:abstractNum w:abstractNumId="40" w15:restartNumberingAfterBreak="0">
    <w:nsid w:val="441F280E"/>
    <w:multiLevelType w:val="hybridMultilevel"/>
    <w:tmpl w:val="FBA46396"/>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1" w15:restartNumberingAfterBreak="0">
    <w:nsid w:val="4ED46E83"/>
    <w:multiLevelType w:val="hybridMultilevel"/>
    <w:tmpl w:val="CA40A8E0"/>
    <w:lvl w:ilvl="0" w:tplc="94FCF42A">
      <w:start w:val="1"/>
      <w:numFmt w:val="bullet"/>
      <w:lvlText w:val=""/>
      <w:lvlJc w:val="left"/>
      <w:pPr>
        <w:ind w:left="720" w:hanging="360"/>
      </w:pPr>
      <w:rPr>
        <w:rFonts w:ascii="Wingdings 2" w:hAnsi="Wingdings 2"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2" w15:restartNumberingAfterBreak="0">
    <w:nsid w:val="54F745EE"/>
    <w:multiLevelType w:val="multilevel"/>
    <w:tmpl w:val="0E4245D4"/>
    <w:lvl w:ilvl="0">
      <w:start w:val="1"/>
      <w:numFmt w:val="upperLetter"/>
      <w:pStyle w:val="Titre1"/>
      <w:lvlText w:val="Partie %1."/>
      <w:lvlJc w:val="left"/>
      <w:pPr>
        <w:tabs>
          <w:tab w:val="num" w:pos="432"/>
        </w:tabs>
        <w:ind w:left="0" w:firstLine="284"/>
      </w:pPr>
      <w:rPr>
        <w:rFonts w:hint="default"/>
        <w:b/>
        <w:bCs/>
      </w:rPr>
    </w:lvl>
    <w:lvl w:ilvl="1">
      <w:start w:val="1"/>
      <w:numFmt w:val="decimal"/>
      <w:pStyle w:val="Titre2"/>
      <w:lvlText w:val=" %1.%2."/>
      <w:lvlJc w:val="left"/>
      <w:pPr>
        <w:tabs>
          <w:tab w:val="num" w:pos="1001"/>
        </w:tabs>
        <w:ind w:left="1001" w:hanging="576"/>
      </w:pPr>
      <w:rPr>
        <w:rFonts w:ascii="Arial" w:hAnsi="Arial" w:cs="Arial" w:hint="default"/>
        <w:b/>
        <w:bCs/>
        <w:color w:val="0000FF"/>
        <w:lang w:val="fr-FR"/>
      </w:rPr>
    </w:lvl>
    <w:lvl w:ilvl="2">
      <w:start w:val="1"/>
      <w:numFmt w:val="decimal"/>
      <w:lvlText w:val="%1.%2.%3"/>
      <w:lvlJc w:val="left"/>
      <w:pPr>
        <w:tabs>
          <w:tab w:val="num" w:pos="1145"/>
        </w:tabs>
        <w:ind w:left="1145" w:hanging="720"/>
      </w:pPr>
      <w:rPr>
        <w:rFonts w:hint="default"/>
        <w:b/>
        <w:bCs/>
      </w:rPr>
    </w:lvl>
    <w:lvl w:ilvl="3">
      <w:start w:val="1"/>
      <w:numFmt w:val="decimal"/>
      <w:lvlText w:val="A.2.8.%4"/>
      <w:lvlJc w:val="left"/>
      <w:pPr>
        <w:tabs>
          <w:tab w:val="num" w:pos="1276"/>
        </w:tabs>
        <w:ind w:left="2138" w:hanging="862"/>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3" w15:restartNumberingAfterBreak="0">
    <w:nsid w:val="5ABD482F"/>
    <w:multiLevelType w:val="hybridMultilevel"/>
    <w:tmpl w:val="C860C3FA"/>
    <w:lvl w:ilvl="0" w:tplc="F68E4898">
      <w:start w:val="1"/>
      <w:numFmt w:val="bullet"/>
      <w:lvlText w:val="-"/>
      <w:lvlJc w:val="left"/>
      <w:pPr>
        <w:ind w:left="360" w:hanging="360"/>
      </w:pPr>
      <w:rPr>
        <w:rFonts w:ascii="Arial Narrow" w:eastAsia="Calibri" w:hAnsi="Arial Narrow" w:cs="Calibri" w:hint="default"/>
      </w:rPr>
    </w:lvl>
    <w:lvl w:ilvl="1" w:tplc="55EEFCA4">
      <w:start w:val="1"/>
      <w:numFmt w:val="bullet"/>
      <w:lvlText w:val="•"/>
      <w:lvlJc w:val="left"/>
      <w:pPr>
        <w:ind w:left="1425" w:hanging="705"/>
      </w:pPr>
      <w:rPr>
        <w:rFonts w:ascii="Arial" w:eastAsia="Calibri" w:hAnsi="Arial" w:cs="Arial" w:hint="default"/>
      </w:rPr>
    </w:lvl>
    <w:lvl w:ilvl="2" w:tplc="D390B8B6">
      <w:start w:val="1"/>
      <w:numFmt w:val="bullet"/>
      <w:lvlText w:val=""/>
      <w:lvlJc w:val="left"/>
      <w:pPr>
        <w:ind w:left="1800" w:hanging="360"/>
      </w:pPr>
      <w:rPr>
        <w:rFonts w:ascii="Wingdings" w:hAnsi="Wingdings" w:hint="default"/>
      </w:rPr>
    </w:lvl>
    <w:lvl w:ilvl="3" w:tplc="B7B092D6">
      <w:start w:val="1"/>
      <w:numFmt w:val="bullet"/>
      <w:lvlText w:val=""/>
      <w:lvlJc w:val="left"/>
      <w:pPr>
        <w:ind w:left="2520" w:hanging="360"/>
      </w:pPr>
      <w:rPr>
        <w:rFonts w:ascii="Symbol" w:hAnsi="Symbol" w:hint="default"/>
      </w:rPr>
    </w:lvl>
    <w:lvl w:ilvl="4" w:tplc="87346A10">
      <w:start w:val="1"/>
      <w:numFmt w:val="bullet"/>
      <w:lvlText w:val="o"/>
      <w:lvlJc w:val="left"/>
      <w:pPr>
        <w:ind w:left="3240" w:hanging="360"/>
      </w:pPr>
      <w:rPr>
        <w:rFonts w:ascii="Courier New" w:hAnsi="Courier New" w:cs="Courier New" w:hint="default"/>
      </w:rPr>
    </w:lvl>
    <w:lvl w:ilvl="5" w:tplc="7046C74C">
      <w:start w:val="1"/>
      <w:numFmt w:val="bullet"/>
      <w:lvlText w:val=""/>
      <w:lvlJc w:val="left"/>
      <w:pPr>
        <w:ind w:left="3960" w:hanging="360"/>
      </w:pPr>
      <w:rPr>
        <w:rFonts w:ascii="Wingdings" w:hAnsi="Wingdings" w:hint="default"/>
      </w:rPr>
    </w:lvl>
    <w:lvl w:ilvl="6" w:tplc="2228A360">
      <w:start w:val="1"/>
      <w:numFmt w:val="bullet"/>
      <w:lvlText w:val=""/>
      <w:lvlJc w:val="left"/>
      <w:pPr>
        <w:ind w:left="4680" w:hanging="360"/>
      </w:pPr>
      <w:rPr>
        <w:rFonts w:ascii="Symbol" w:hAnsi="Symbol" w:hint="default"/>
      </w:rPr>
    </w:lvl>
    <w:lvl w:ilvl="7" w:tplc="0EBC99A6">
      <w:start w:val="1"/>
      <w:numFmt w:val="bullet"/>
      <w:lvlText w:val="o"/>
      <w:lvlJc w:val="left"/>
      <w:pPr>
        <w:ind w:left="5400" w:hanging="360"/>
      </w:pPr>
      <w:rPr>
        <w:rFonts w:ascii="Courier New" w:hAnsi="Courier New" w:cs="Courier New" w:hint="default"/>
      </w:rPr>
    </w:lvl>
    <w:lvl w:ilvl="8" w:tplc="10A04CEC">
      <w:start w:val="1"/>
      <w:numFmt w:val="bullet"/>
      <w:lvlText w:val=""/>
      <w:lvlJc w:val="left"/>
      <w:pPr>
        <w:ind w:left="6120" w:hanging="360"/>
      </w:pPr>
      <w:rPr>
        <w:rFonts w:ascii="Wingdings" w:hAnsi="Wingdings" w:hint="default"/>
      </w:rPr>
    </w:lvl>
  </w:abstractNum>
  <w:abstractNum w:abstractNumId="44" w15:restartNumberingAfterBreak="0">
    <w:nsid w:val="5BAF1FA5"/>
    <w:multiLevelType w:val="hybridMultilevel"/>
    <w:tmpl w:val="5C84BBFC"/>
    <w:lvl w:ilvl="0" w:tplc="3CC47AD4">
      <w:start w:val="2023"/>
      <w:numFmt w:val="bullet"/>
      <w:lvlText w:val="-"/>
      <w:lvlJc w:val="left"/>
      <w:pPr>
        <w:ind w:left="720" w:hanging="360"/>
      </w:pPr>
      <w:rPr>
        <w:rFonts w:ascii="Arial" w:eastAsia="SimSun" w:hAnsi="Arial" w:cs="Arial" w:hint="default"/>
      </w:rPr>
    </w:lvl>
    <w:lvl w:ilvl="1" w:tplc="7340D1F8">
      <w:start w:val="1"/>
      <w:numFmt w:val="bullet"/>
      <w:lvlText w:val="o"/>
      <w:lvlJc w:val="left"/>
      <w:pPr>
        <w:ind w:left="1440" w:hanging="360"/>
      </w:pPr>
      <w:rPr>
        <w:rFonts w:ascii="Courier New" w:hAnsi="Courier New" w:cs="Courier New" w:hint="default"/>
      </w:rPr>
    </w:lvl>
    <w:lvl w:ilvl="2" w:tplc="CB46E3CC">
      <w:start w:val="1"/>
      <w:numFmt w:val="bullet"/>
      <w:lvlText w:val=""/>
      <w:lvlJc w:val="left"/>
      <w:pPr>
        <w:ind w:left="2160" w:hanging="360"/>
      </w:pPr>
      <w:rPr>
        <w:rFonts w:ascii="Wingdings" w:hAnsi="Wingdings" w:hint="default"/>
      </w:rPr>
    </w:lvl>
    <w:lvl w:ilvl="3" w:tplc="C1CEAA60">
      <w:start w:val="1"/>
      <w:numFmt w:val="bullet"/>
      <w:lvlText w:val=""/>
      <w:lvlJc w:val="left"/>
      <w:pPr>
        <w:ind w:left="2880" w:hanging="360"/>
      </w:pPr>
      <w:rPr>
        <w:rFonts w:ascii="Symbol" w:hAnsi="Symbol" w:hint="default"/>
      </w:rPr>
    </w:lvl>
    <w:lvl w:ilvl="4" w:tplc="8E12F336">
      <w:start w:val="1"/>
      <w:numFmt w:val="bullet"/>
      <w:lvlText w:val="o"/>
      <w:lvlJc w:val="left"/>
      <w:pPr>
        <w:ind w:left="3600" w:hanging="360"/>
      </w:pPr>
      <w:rPr>
        <w:rFonts w:ascii="Courier New" w:hAnsi="Courier New" w:cs="Courier New" w:hint="default"/>
      </w:rPr>
    </w:lvl>
    <w:lvl w:ilvl="5" w:tplc="0FEEA16C">
      <w:start w:val="1"/>
      <w:numFmt w:val="bullet"/>
      <w:lvlText w:val=""/>
      <w:lvlJc w:val="left"/>
      <w:pPr>
        <w:ind w:left="4320" w:hanging="360"/>
      </w:pPr>
      <w:rPr>
        <w:rFonts w:ascii="Wingdings" w:hAnsi="Wingdings" w:hint="default"/>
      </w:rPr>
    </w:lvl>
    <w:lvl w:ilvl="6" w:tplc="5A54D664">
      <w:start w:val="1"/>
      <w:numFmt w:val="bullet"/>
      <w:lvlText w:val=""/>
      <w:lvlJc w:val="left"/>
      <w:pPr>
        <w:ind w:left="5040" w:hanging="360"/>
      </w:pPr>
      <w:rPr>
        <w:rFonts w:ascii="Symbol" w:hAnsi="Symbol" w:hint="default"/>
      </w:rPr>
    </w:lvl>
    <w:lvl w:ilvl="7" w:tplc="4C945E6A">
      <w:start w:val="1"/>
      <w:numFmt w:val="bullet"/>
      <w:lvlText w:val="o"/>
      <w:lvlJc w:val="left"/>
      <w:pPr>
        <w:ind w:left="5760" w:hanging="360"/>
      </w:pPr>
      <w:rPr>
        <w:rFonts w:ascii="Courier New" w:hAnsi="Courier New" w:cs="Courier New" w:hint="default"/>
      </w:rPr>
    </w:lvl>
    <w:lvl w:ilvl="8" w:tplc="9E34D788">
      <w:start w:val="1"/>
      <w:numFmt w:val="bullet"/>
      <w:lvlText w:val=""/>
      <w:lvlJc w:val="left"/>
      <w:pPr>
        <w:ind w:left="6480" w:hanging="360"/>
      </w:pPr>
      <w:rPr>
        <w:rFonts w:ascii="Wingdings" w:hAnsi="Wingdings" w:hint="default"/>
      </w:rPr>
    </w:lvl>
  </w:abstractNum>
  <w:abstractNum w:abstractNumId="45" w15:restartNumberingAfterBreak="0">
    <w:nsid w:val="5CE61F96"/>
    <w:multiLevelType w:val="hybridMultilevel"/>
    <w:tmpl w:val="FC7004B6"/>
    <w:lvl w:ilvl="0" w:tplc="1822464E">
      <w:start w:val="1"/>
      <w:numFmt w:val="bullet"/>
      <w:lvlText w:val="-"/>
      <w:lvlJc w:val="left"/>
      <w:pPr>
        <w:ind w:left="360" w:hanging="360"/>
      </w:pPr>
      <w:rPr>
        <w:rFonts w:ascii="Arial Narrow" w:eastAsia="Calibri" w:hAnsi="Arial Narrow" w:cs="Calibri" w:hint="default"/>
      </w:rPr>
    </w:lvl>
    <w:lvl w:ilvl="1" w:tplc="7FE29A36">
      <w:start w:val="1"/>
      <w:numFmt w:val="bullet"/>
      <w:lvlText w:val="•"/>
      <w:lvlJc w:val="left"/>
      <w:pPr>
        <w:ind w:left="1425" w:hanging="705"/>
      </w:pPr>
      <w:rPr>
        <w:rFonts w:ascii="Arial" w:eastAsia="Calibri" w:hAnsi="Arial" w:cs="Arial" w:hint="default"/>
      </w:rPr>
    </w:lvl>
    <w:lvl w:ilvl="2" w:tplc="70EA3C86">
      <w:start w:val="1"/>
      <w:numFmt w:val="bullet"/>
      <w:lvlText w:val=""/>
      <w:lvlJc w:val="left"/>
      <w:pPr>
        <w:ind w:left="1800" w:hanging="360"/>
      </w:pPr>
      <w:rPr>
        <w:rFonts w:ascii="Wingdings" w:hAnsi="Wingdings" w:hint="default"/>
      </w:rPr>
    </w:lvl>
    <w:lvl w:ilvl="3" w:tplc="56BE499C">
      <w:start w:val="1"/>
      <w:numFmt w:val="bullet"/>
      <w:lvlText w:val=""/>
      <w:lvlJc w:val="left"/>
      <w:pPr>
        <w:ind w:left="2520" w:hanging="360"/>
      </w:pPr>
      <w:rPr>
        <w:rFonts w:ascii="Symbol" w:hAnsi="Symbol" w:hint="default"/>
      </w:rPr>
    </w:lvl>
    <w:lvl w:ilvl="4" w:tplc="6366BCA8">
      <w:start w:val="1"/>
      <w:numFmt w:val="bullet"/>
      <w:lvlText w:val="o"/>
      <w:lvlJc w:val="left"/>
      <w:pPr>
        <w:ind w:left="3240" w:hanging="360"/>
      </w:pPr>
      <w:rPr>
        <w:rFonts w:ascii="Courier New" w:hAnsi="Courier New" w:cs="Courier New" w:hint="default"/>
      </w:rPr>
    </w:lvl>
    <w:lvl w:ilvl="5" w:tplc="FA10E478">
      <w:start w:val="1"/>
      <w:numFmt w:val="bullet"/>
      <w:lvlText w:val=""/>
      <w:lvlJc w:val="left"/>
      <w:pPr>
        <w:ind w:left="3960" w:hanging="360"/>
      </w:pPr>
      <w:rPr>
        <w:rFonts w:ascii="Wingdings" w:hAnsi="Wingdings" w:hint="default"/>
      </w:rPr>
    </w:lvl>
    <w:lvl w:ilvl="6" w:tplc="7C96F308">
      <w:start w:val="1"/>
      <w:numFmt w:val="bullet"/>
      <w:lvlText w:val=""/>
      <w:lvlJc w:val="left"/>
      <w:pPr>
        <w:ind w:left="4680" w:hanging="360"/>
      </w:pPr>
      <w:rPr>
        <w:rFonts w:ascii="Symbol" w:hAnsi="Symbol" w:hint="default"/>
      </w:rPr>
    </w:lvl>
    <w:lvl w:ilvl="7" w:tplc="1E9ED42E">
      <w:start w:val="1"/>
      <w:numFmt w:val="bullet"/>
      <w:lvlText w:val="o"/>
      <w:lvlJc w:val="left"/>
      <w:pPr>
        <w:ind w:left="5400" w:hanging="360"/>
      </w:pPr>
      <w:rPr>
        <w:rFonts w:ascii="Courier New" w:hAnsi="Courier New" w:cs="Courier New" w:hint="default"/>
      </w:rPr>
    </w:lvl>
    <w:lvl w:ilvl="8" w:tplc="73A61862">
      <w:start w:val="1"/>
      <w:numFmt w:val="bullet"/>
      <w:lvlText w:val=""/>
      <w:lvlJc w:val="left"/>
      <w:pPr>
        <w:ind w:left="6120" w:hanging="360"/>
      </w:pPr>
      <w:rPr>
        <w:rFonts w:ascii="Wingdings" w:hAnsi="Wingdings" w:hint="default"/>
      </w:rPr>
    </w:lvl>
  </w:abstractNum>
  <w:abstractNum w:abstractNumId="46" w15:restartNumberingAfterBreak="0">
    <w:nsid w:val="5D8156DC"/>
    <w:multiLevelType w:val="hybridMultilevel"/>
    <w:tmpl w:val="19542A48"/>
    <w:lvl w:ilvl="0" w:tplc="4F34078C">
      <w:start w:val="1"/>
      <w:numFmt w:val="bullet"/>
      <w:lvlText w:val=""/>
      <w:lvlJc w:val="left"/>
      <w:pPr>
        <w:ind w:left="720" w:hanging="360"/>
      </w:pPr>
      <w:rPr>
        <w:rFonts w:ascii="Symbol" w:hAnsi="Symbol" w:hint="default"/>
      </w:rPr>
    </w:lvl>
    <w:lvl w:ilvl="1" w:tplc="EC9805F4">
      <w:start w:val="1"/>
      <w:numFmt w:val="bullet"/>
      <w:lvlText w:val="o"/>
      <w:lvlJc w:val="left"/>
      <w:pPr>
        <w:ind w:left="1440" w:hanging="360"/>
      </w:pPr>
      <w:rPr>
        <w:rFonts w:ascii="Courier New" w:hAnsi="Courier New" w:cs="Courier New" w:hint="default"/>
      </w:rPr>
    </w:lvl>
    <w:lvl w:ilvl="2" w:tplc="A68E049A">
      <w:start w:val="1"/>
      <w:numFmt w:val="bullet"/>
      <w:lvlText w:val=""/>
      <w:lvlJc w:val="left"/>
      <w:pPr>
        <w:ind w:left="2160" w:hanging="360"/>
      </w:pPr>
      <w:rPr>
        <w:rFonts w:ascii="Wingdings" w:hAnsi="Wingdings" w:hint="default"/>
      </w:rPr>
    </w:lvl>
    <w:lvl w:ilvl="3" w:tplc="C55C0676">
      <w:start w:val="1"/>
      <w:numFmt w:val="bullet"/>
      <w:lvlText w:val=""/>
      <w:lvlJc w:val="left"/>
      <w:pPr>
        <w:ind w:left="2880" w:hanging="360"/>
      </w:pPr>
      <w:rPr>
        <w:rFonts w:ascii="Symbol" w:hAnsi="Symbol" w:hint="default"/>
      </w:rPr>
    </w:lvl>
    <w:lvl w:ilvl="4" w:tplc="170C95E4">
      <w:start w:val="1"/>
      <w:numFmt w:val="bullet"/>
      <w:lvlText w:val="o"/>
      <w:lvlJc w:val="left"/>
      <w:pPr>
        <w:ind w:left="3600" w:hanging="360"/>
      </w:pPr>
      <w:rPr>
        <w:rFonts w:ascii="Courier New" w:hAnsi="Courier New" w:cs="Courier New" w:hint="default"/>
      </w:rPr>
    </w:lvl>
    <w:lvl w:ilvl="5" w:tplc="EB5232B6">
      <w:start w:val="1"/>
      <w:numFmt w:val="bullet"/>
      <w:lvlText w:val=""/>
      <w:lvlJc w:val="left"/>
      <w:pPr>
        <w:ind w:left="4320" w:hanging="360"/>
      </w:pPr>
      <w:rPr>
        <w:rFonts w:ascii="Wingdings" w:hAnsi="Wingdings" w:hint="default"/>
      </w:rPr>
    </w:lvl>
    <w:lvl w:ilvl="6" w:tplc="F7FC2D16">
      <w:start w:val="1"/>
      <w:numFmt w:val="bullet"/>
      <w:lvlText w:val=""/>
      <w:lvlJc w:val="left"/>
      <w:pPr>
        <w:ind w:left="5040" w:hanging="360"/>
      </w:pPr>
      <w:rPr>
        <w:rFonts w:ascii="Symbol" w:hAnsi="Symbol" w:hint="default"/>
      </w:rPr>
    </w:lvl>
    <w:lvl w:ilvl="7" w:tplc="32486A2E">
      <w:start w:val="1"/>
      <w:numFmt w:val="bullet"/>
      <w:lvlText w:val="o"/>
      <w:lvlJc w:val="left"/>
      <w:pPr>
        <w:ind w:left="5760" w:hanging="360"/>
      </w:pPr>
      <w:rPr>
        <w:rFonts w:ascii="Courier New" w:hAnsi="Courier New" w:cs="Courier New" w:hint="default"/>
      </w:rPr>
    </w:lvl>
    <w:lvl w:ilvl="8" w:tplc="EEACD684">
      <w:start w:val="1"/>
      <w:numFmt w:val="bullet"/>
      <w:lvlText w:val=""/>
      <w:lvlJc w:val="left"/>
      <w:pPr>
        <w:ind w:left="6480" w:hanging="360"/>
      </w:pPr>
      <w:rPr>
        <w:rFonts w:ascii="Wingdings" w:hAnsi="Wingdings" w:hint="default"/>
      </w:rPr>
    </w:lvl>
  </w:abstractNum>
  <w:abstractNum w:abstractNumId="47" w15:restartNumberingAfterBreak="0">
    <w:nsid w:val="640A0CAF"/>
    <w:multiLevelType w:val="hybridMultilevel"/>
    <w:tmpl w:val="9460B88C"/>
    <w:lvl w:ilvl="0" w:tplc="6062E2DC">
      <w:start w:val="1"/>
      <w:numFmt w:val="bullet"/>
      <w:lvlText w:val=""/>
      <w:lvlJc w:val="left"/>
      <w:pPr>
        <w:ind w:left="720" w:hanging="360"/>
      </w:pPr>
      <w:rPr>
        <w:rFonts w:ascii="Symbol" w:hAnsi="Symbol" w:hint="default"/>
      </w:rPr>
    </w:lvl>
    <w:lvl w:ilvl="1" w:tplc="AD3C4A00">
      <w:start w:val="1"/>
      <w:numFmt w:val="bullet"/>
      <w:lvlText w:val="o"/>
      <w:lvlJc w:val="left"/>
      <w:pPr>
        <w:ind w:left="1440" w:hanging="360"/>
      </w:pPr>
      <w:rPr>
        <w:rFonts w:ascii="Courier New" w:hAnsi="Courier New" w:cs="Courier New" w:hint="default"/>
      </w:rPr>
    </w:lvl>
    <w:lvl w:ilvl="2" w:tplc="6276A002">
      <w:start w:val="1"/>
      <w:numFmt w:val="bullet"/>
      <w:lvlText w:val=""/>
      <w:lvlJc w:val="left"/>
      <w:pPr>
        <w:ind w:left="2160" w:hanging="360"/>
      </w:pPr>
      <w:rPr>
        <w:rFonts w:ascii="Wingdings" w:hAnsi="Wingdings" w:hint="default"/>
      </w:rPr>
    </w:lvl>
    <w:lvl w:ilvl="3" w:tplc="ED542EB4">
      <w:start w:val="1"/>
      <w:numFmt w:val="bullet"/>
      <w:lvlText w:val=""/>
      <w:lvlJc w:val="left"/>
      <w:pPr>
        <w:ind w:left="2880" w:hanging="360"/>
      </w:pPr>
      <w:rPr>
        <w:rFonts w:ascii="Symbol" w:hAnsi="Symbol" w:hint="default"/>
      </w:rPr>
    </w:lvl>
    <w:lvl w:ilvl="4" w:tplc="1F36C0EE">
      <w:start w:val="1"/>
      <w:numFmt w:val="bullet"/>
      <w:lvlText w:val="o"/>
      <w:lvlJc w:val="left"/>
      <w:pPr>
        <w:ind w:left="3600" w:hanging="360"/>
      </w:pPr>
      <w:rPr>
        <w:rFonts w:ascii="Courier New" w:hAnsi="Courier New" w:cs="Courier New" w:hint="default"/>
      </w:rPr>
    </w:lvl>
    <w:lvl w:ilvl="5" w:tplc="0A0A6AC2">
      <w:start w:val="1"/>
      <w:numFmt w:val="bullet"/>
      <w:lvlText w:val=""/>
      <w:lvlJc w:val="left"/>
      <w:pPr>
        <w:ind w:left="4320" w:hanging="360"/>
      </w:pPr>
      <w:rPr>
        <w:rFonts w:ascii="Wingdings" w:hAnsi="Wingdings" w:hint="default"/>
      </w:rPr>
    </w:lvl>
    <w:lvl w:ilvl="6" w:tplc="05D04E08">
      <w:start w:val="1"/>
      <w:numFmt w:val="bullet"/>
      <w:lvlText w:val=""/>
      <w:lvlJc w:val="left"/>
      <w:pPr>
        <w:ind w:left="5040" w:hanging="360"/>
      </w:pPr>
      <w:rPr>
        <w:rFonts w:ascii="Symbol" w:hAnsi="Symbol" w:hint="default"/>
      </w:rPr>
    </w:lvl>
    <w:lvl w:ilvl="7" w:tplc="E56AA69A">
      <w:start w:val="1"/>
      <w:numFmt w:val="bullet"/>
      <w:lvlText w:val="o"/>
      <w:lvlJc w:val="left"/>
      <w:pPr>
        <w:ind w:left="5760" w:hanging="360"/>
      </w:pPr>
      <w:rPr>
        <w:rFonts w:ascii="Courier New" w:hAnsi="Courier New" w:cs="Courier New" w:hint="default"/>
      </w:rPr>
    </w:lvl>
    <w:lvl w:ilvl="8" w:tplc="00FAE4F4">
      <w:start w:val="1"/>
      <w:numFmt w:val="bullet"/>
      <w:lvlText w:val=""/>
      <w:lvlJc w:val="left"/>
      <w:pPr>
        <w:ind w:left="6480" w:hanging="360"/>
      </w:pPr>
      <w:rPr>
        <w:rFonts w:ascii="Wingdings" w:hAnsi="Wingdings" w:hint="default"/>
      </w:rPr>
    </w:lvl>
  </w:abstractNum>
  <w:abstractNum w:abstractNumId="48" w15:restartNumberingAfterBreak="0">
    <w:nsid w:val="644614F4"/>
    <w:multiLevelType w:val="hybridMultilevel"/>
    <w:tmpl w:val="245A0BC0"/>
    <w:lvl w:ilvl="0" w:tplc="45A66E06">
      <w:start w:val="1"/>
      <w:numFmt w:val="bullet"/>
      <w:lvlText w:val=""/>
      <w:lvlJc w:val="left"/>
      <w:pPr>
        <w:tabs>
          <w:tab w:val="num" w:pos="720"/>
        </w:tabs>
        <w:ind w:left="720" w:hanging="360"/>
      </w:pPr>
      <w:rPr>
        <w:rFonts w:ascii="Symbol" w:hAnsi="Symbol" w:cs="OpenSymbol"/>
        <w:color w:val="0000FF"/>
        <w:lang w:val="fr-FR"/>
      </w:rPr>
    </w:lvl>
    <w:lvl w:ilvl="1" w:tplc="664A9A60">
      <w:start w:val="1"/>
      <w:numFmt w:val="bullet"/>
      <w:lvlText w:val="◦"/>
      <w:lvlJc w:val="left"/>
      <w:pPr>
        <w:tabs>
          <w:tab w:val="num" w:pos="1080"/>
        </w:tabs>
        <w:ind w:left="1080" w:hanging="360"/>
      </w:pPr>
      <w:rPr>
        <w:rFonts w:ascii="OpenSymbol" w:hAnsi="OpenSymbol" w:cs="OpenSymbol"/>
      </w:rPr>
    </w:lvl>
    <w:lvl w:ilvl="2" w:tplc="DC3A2E02">
      <w:start w:val="1"/>
      <w:numFmt w:val="bullet"/>
      <w:lvlText w:val="▪"/>
      <w:lvlJc w:val="left"/>
      <w:pPr>
        <w:tabs>
          <w:tab w:val="num" w:pos="1440"/>
        </w:tabs>
        <w:ind w:left="1440" w:hanging="360"/>
      </w:pPr>
      <w:rPr>
        <w:rFonts w:ascii="OpenSymbol" w:hAnsi="OpenSymbol" w:cs="OpenSymbol"/>
      </w:rPr>
    </w:lvl>
    <w:lvl w:ilvl="3" w:tplc="5CBE43F8">
      <w:start w:val="1"/>
      <w:numFmt w:val="bullet"/>
      <w:lvlText w:val=""/>
      <w:lvlJc w:val="left"/>
      <w:pPr>
        <w:tabs>
          <w:tab w:val="num" w:pos="1800"/>
        </w:tabs>
        <w:ind w:left="1800" w:hanging="360"/>
      </w:pPr>
      <w:rPr>
        <w:rFonts w:ascii="Symbol" w:hAnsi="Symbol" w:cs="OpenSymbol"/>
        <w:color w:val="0000FF"/>
        <w:lang w:val="fr-FR"/>
      </w:rPr>
    </w:lvl>
    <w:lvl w:ilvl="4" w:tplc="CDB65368">
      <w:start w:val="1"/>
      <w:numFmt w:val="bullet"/>
      <w:lvlText w:val="◦"/>
      <w:lvlJc w:val="left"/>
      <w:pPr>
        <w:tabs>
          <w:tab w:val="num" w:pos="2160"/>
        </w:tabs>
        <w:ind w:left="2160" w:hanging="360"/>
      </w:pPr>
      <w:rPr>
        <w:rFonts w:ascii="OpenSymbol" w:hAnsi="OpenSymbol" w:cs="OpenSymbol"/>
      </w:rPr>
    </w:lvl>
    <w:lvl w:ilvl="5" w:tplc="39E205E4">
      <w:start w:val="1"/>
      <w:numFmt w:val="bullet"/>
      <w:lvlText w:val="▪"/>
      <w:lvlJc w:val="left"/>
      <w:pPr>
        <w:tabs>
          <w:tab w:val="num" w:pos="2520"/>
        </w:tabs>
        <w:ind w:left="2520" w:hanging="360"/>
      </w:pPr>
      <w:rPr>
        <w:rFonts w:ascii="OpenSymbol" w:hAnsi="OpenSymbol" w:cs="OpenSymbol"/>
      </w:rPr>
    </w:lvl>
    <w:lvl w:ilvl="6" w:tplc="772407FE">
      <w:start w:val="1"/>
      <w:numFmt w:val="bullet"/>
      <w:lvlText w:val=""/>
      <w:lvlJc w:val="left"/>
      <w:pPr>
        <w:tabs>
          <w:tab w:val="num" w:pos="2880"/>
        </w:tabs>
        <w:ind w:left="2880" w:hanging="360"/>
      </w:pPr>
      <w:rPr>
        <w:rFonts w:ascii="Symbol" w:hAnsi="Symbol" w:cs="OpenSymbol"/>
        <w:color w:val="0000FF"/>
        <w:lang w:val="fr-FR"/>
      </w:rPr>
    </w:lvl>
    <w:lvl w:ilvl="7" w:tplc="DCDC835E">
      <w:start w:val="1"/>
      <w:numFmt w:val="bullet"/>
      <w:lvlText w:val="◦"/>
      <w:lvlJc w:val="left"/>
      <w:pPr>
        <w:tabs>
          <w:tab w:val="num" w:pos="3240"/>
        </w:tabs>
        <w:ind w:left="3240" w:hanging="360"/>
      </w:pPr>
      <w:rPr>
        <w:rFonts w:ascii="OpenSymbol" w:hAnsi="OpenSymbol" w:cs="OpenSymbol"/>
      </w:rPr>
    </w:lvl>
    <w:lvl w:ilvl="8" w:tplc="157EFED6">
      <w:start w:val="1"/>
      <w:numFmt w:val="bullet"/>
      <w:lvlText w:val="▪"/>
      <w:lvlJc w:val="left"/>
      <w:pPr>
        <w:tabs>
          <w:tab w:val="num" w:pos="3600"/>
        </w:tabs>
        <w:ind w:left="3600" w:hanging="360"/>
      </w:pPr>
      <w:rPr>
        <w:rFonts w:ascii="OpenSymbol" w:hAnsi="OpenSymbol" w:cs="OpenSymbol"/>
      </w:rPr>
    </w:lvl>
  </w:abstractNum>
  <w:abstractNum w:abstractNumId="49" w15:restartNumberingAfterBreak="0">
    <w:nsid w:val="69524913"/>
    <w:multiLevelType w:val="hybridMultilevel"/>
    <w:tmpl w:val="69F09572"/>
    <w:lvl w:ilvl="0" w:tplc="D8AE3FCE">
      <w:start w:val="1"/>
      <w:numFmt w:val="bullet"/>
      <w:lvlText w:val=""/>
      <w:lvlJc w:val="left"/>
      <w:pPr>
        <w:tabs>
          <w:tab w:val="num" w:pos="720"/>
        </w:tabs>
        <w:ind w:left="720" w:hanging="360"/>
      </w:pPr>
      <w:rPr>
        <w:rFonts w:ascii="Symbol" w:hAnsi="Symbol" w:cs="OpenSymbol"/>
      </w:rPr>
    </w:lvl>
    <w:lvl w:ilvl="1" w:tplc="26E6BC30">
      <w:start w:val="1"/>
      <w:numFmt w:val="bullet"/>
      <w:lvlText w:val="◦"/>
      <w:lvlJc w:val="left"/>
      <w:pPr>
        <w:tabs>
          <w:tab w:val="num" w:pos="1080"/>
        </w:tabs>
        <w:ind w:left="1080" w:hanging="360"/>
      </w:pPr>
      <w:rPr>
        <w:rFonts w:ascii="OpenSymbol" w:hAnsi="OpenSymbol" w:cs="OpenSymbol"/>
      </w:rPr>
    </w:lvl>
    <w:lvl w:ilvl="2" w:tplc="0FDA760A">
      <w:start w:val="1"/>
      <w:numFmt w:val="bullet"/>
      <w:lvlText w:val="▪"/>
      <w:lvlJc w:val="left"/>
      <w:pPr>
        <w:tabs>
          <w:tab w:val="num" w:pos="1440"/>
        </w:tabs>
        <w:ind w:left="1440" w:hanging="360"/>
      </w:pPr>
      <w:rPr>
        <w:rFonts w:ascii="OpenSymbol" w:hAnsi="OpenSymbol" w:cs="OpenSymbol"/>
      </w:rPr>
    </w:lvl>
    <w:lvl w:ilvl="3" w:tplc="F3187728">
      <w:start w:val="1"/>
      <w:numFmt w:val="bullet"/>
      <w:lvlText w:val=""/>
      <w:lvlJc w:val="left"/>
      <w:pPr>
        <w:tabs>
          <w:tab w:val="num" w:pos="1800"/>
        </w:tabs>
        <w:ind w:left="1800" w:hanging="360"/>
      </w:pPr>
      <w:rPr>
        <w:rFonts w:ascii="Symbol" w:hAnsi="Symbol" w:cs="OpenSymbol"/>
      </w:rPr>
    </w:lvl>
    <w:lvl w:ilvl="4" w:tplc="DCE6EE68">
      <w:start w:val="1"/>
      <w:numFmt w:val="bullet"/>
      <w:lvlText w:val="◦"/>
      <w:lvlJc w:val="left"/>
      <w:pPr>
        <w:tabs>
          <w:tab w:val="num" w:pos="2160"/>
        </w:tabs>
        <w:ind w:left="2160" w:hanging="360"/>
      </w:pPr>
      <w:rPr>
        <w:rFonts w:ascii="OpenSymbol" w:hAnsi="OpenSymbol" w:cs="OpenSymbol"/>
      </w:rPr>
    </w:lvl>
    <w:lvl w:ilvl="5" w:tplc="89AC1052">
      <w:start w:val="1"/>
      <w:numFmt w:val="bullet"/>
      <w:lvlText w:val="▪"/>
      <w:lvlJc w:val="left"/>
      <w:pPr>
        <w:tabs>
          <w:tab w:val="num" w:pos="2520"/>
        </w:tabs>
        <w:ind w:left="2520" w:hanging="360"/>
      </w:pPr>
      <w:rPr>
        <w:rFonts w:ascii="OpenSymbol" w:hAnsi="OpenSymbol" w:cs="OpenSymbol"/>
      </w:rPr>
    </w:lvl>
    <w:lvl w:ilvl="6" w:tplc="5D02845C">
      <w:start w:val="1"/>
      <w:numFmt w:val="bullet"/>
      <w:lvlText w:val=""/>
      <w:lvlJc w:val="left"/>
      <w:pPr>
        <w:tabs>
          <w:tab w:val="num" w:pos="2880"/>
        </w:tabs>
        <w:ind w:left="2880" w:hanging="360"/>
      </w:pPr>
      <w:rPr>
        <w:rFonts w:ascii="Symbol" w:hAnsi="Symbol" w:cs="OpenSymbol"/>
      </w:rPr>
    </w:lvl>
    <w:lvl w:ilvl="7" w:tplc="41C69614">
      <w:start w:val="1"/>
      <w:numFmt w:val="bullet"/>
      <w:lvlText w:val="◦"/>
      <w:lvlJc w:val="left"/>
      <w:pPr>
        <w:tabs>
          <w:tab w:val="num" w:pos="3240"/>
        </w:tabs>
        <w:ind w:left="3240" w:hanging="360"/>
      </w:pPr>
      <w:rPr>
        <w:rFonts w:ascii="OpenSymbol" w:hAnsi="OpenSymbol" w:cs="OpenSymbol"/>
      </w:rPr>
    </w:lvl>
    <w:lvl w:ilvl="8" w:tplc="F86C0D0A">
      <w:start w:val="1"/>
      <w:numFmt w:val="bullet"/>
      <w:lvlText w:val="▪"/>
      <w:lvlJc w:val="left"/>
      <w:pPr>
        <w:tabs>
          <w:tab w:val="num" w:pos="3600"/>
        </w:tabs>
        <w:ind w:left="3600" w:hanging="360"/>
      </w:pPr>
      <w:rPr>
        <w:rFonts w:ascii="OpenSymbol" w:hAnsi="OpenSymbol" w:cs="OpenSymbol"/>
      </w:rPr>
    </w:lvl>
  </w:abstractNum>
  <w:abstractNum w:abstractNumId="50" w15:restartNumberingAfterBreak="0">
    <w:nsid w:val="6F223EDC"/>
    <w:multiLevelType w:val="hybridMultilevel"/>
    <w:tmpl w:val="68700FCC"/>
    <w:lvl w:ilvl="0" w:tplc="94FCF42A">
      <w:start w:val="1"/>
      <w:numFmt w:val="bullet"/>
      <w:lvlText w:val=""/>
      <w:lvlJc w:val="left"/>
      <w:pPr>
        <w:ind w:left="636" w:hanging="360"/>
      </w:pPr>
      <w:rPr>
        <w:rFonts w:ascii="Wingdings 2" w:hAnsi="Wingdings 2" w:hint="default"/>
      </w:rPr>
    </w:lvl>
    <w:lvl w:ilvl="1" w:tplc="080C0003">
      <w:start w:val="1"/>
      <w:numFmt w:val="bullet"/>
      <w:lvlText w:val="o"/>
      <w:lvlJc w:val="left"/>
      <w:pPr>
        <w:ind w:left="1356" w:hanging="360"/>
      </w:pPr>
      <w:rPr>
        <w:rFonts w:ascii="Courier New" w:hAnsi="Courier New" w:cs="Courier New" w:hint="default"/>
      </w:rPr>
    </w:lvl>
    <w:lvl w:ilvl="2" w:tplc="080C0005" w:tentative="1">
      <w:start w:val="1"/>
      <w:numFmt w:val="bullet"/>
      <w:lvlText w:val=""/>
      <w:lvlJc w:val="left"/>
      <w:pPr>
        <w:ind w:left="2076" w:hanging="360"/>
      </w:pPr>
      <w:rPr>
        <w:rFonts w:ascii="Wingdings" w:hAnsi="Wingdings" w:hint="default"/>
      </w:rPr>
    </w:lvl>
    <w:lvl w:ilvl="3" w:tplc="080C0001" w:tentative="1">
      <w:start w:val="1"/>
      <w:numFmt w:val="bullet"/>
      <w:lvlText w:val=""/>
      <w:lvlJc w:val="left"/>
      <w:pPr>
        <w:ind w:left="2796" w:hanging="360"/>
      </w:pPr>
      <w:rPr>
        <w:rFonts w:ascii="Symbol" w:hAnsi="Symbol" w:hint="default"/>
      </w:rPr>
    </w:lvl>
    <w:lvl w:ilvl="4" w:tplc="080C0003" w:tentative="1">
      <w:start w:val="1"/>
      <w:numFmt w:val="bullet"/>
      <w:lvlText w:val="o"/>
      <w:lvlJc w:val="left"/>
      <w:pPr>
        <w:ind w:left="3516" w:hanging="360"/>
      </w:pPr>
      <w:rPr>
        <w:rFonts w:ascii="Courier New" w:hAnsi="Courier New" w:cs="Courier New" w:hint="default"/>
      </w:rPr>
    </w:lvl>
    <w:lvl w:ilvl="5" w:tplc="080C0005" w:tentative="1">
      <w:start w:val="1"/>
      <w:numFmt w:val="bullet"/>
      <w:lvlText w:val=""/>
      <w:lvlJc w:val="left"/>
      <w:pPr>
        <w:ind w:left="4236" w:hanging="360"/>
      </w:pPr>
      <w:rPr>
        <w:rFonts w:ascii="Wingdings" w:hAnsi="Wingdings" w:hint="default"/>
      </w:rPr>
    </w:lvl>
    <w:lvl w:ilvl="6" w:tplc="080C0001" w:tentative="1">
      <w:start w:val="1"/>
      <w:numFmt w:val="bullet"/>
      <w:lvlText w:val=""/>
      <w:lvlJc w:val="left"/>
      <w:pPr>
        <w:ind w:left="4956" w:hanging="360"/>
      </w:pPr>
      <w:rPr>
        <w:rFonts w:ascii="Symbol" w:hAnsi="Symbol" w:hint="default"/>
      </w:rPr>
    </w:lvl>
    <w:lvl w:ilvl="7" w:tplc="080C0003" w:tentative="1">
      <w:start w:val="1"/>
      <w:numFmt w:val="bullet"/>
      <w:lvlText w:val="o"/>
      <w:lvlJc w:val="left"/>
      <w:pPr>
        <w:ind w:left="5676" w:hanging="360"/>
      </w:pPr>
      <w:rPr>
        <w:rFonts w:ascii="Courier New" w:hAnsi="Courier New" w:cs="Courier New" w:hint="default"/>
      </w:rPr>
    </w:lvl>
    <w:lvl w:ilvl="8" w:tplc="080C0005" w:tentative="1">
      <w:start w:val="1"/>
      <w:numFmt w:val="bullet"/>
      <w:lvlText w:val=""/>
      <w:lvlJc w:val="left"/>
      <w:pPr>
        <w:ind w:left="6396" w:hanging="360"/>
      </w:pPr>
      <w:rPr>
        <w:rFonts w:ascii="Wingdings" w:hAnsi="Wingdings" w:hint="default"/>
      </w:rPr>
    </w:lvl>
  </w:abstractNum>
  <w:abstractNum w:abstractNumId="51" w15:restartNumberingAfterBreak="0">
    <w:nsid w:val="6FC078DB"/>
    <w:multiLevelType w:val="hybridMultilevel"/>
    <w:tmpl w:val="90B612CC"/>
    <w:lvl w:ilvl="0" w:tplc="59023CF4">
      <w:start w:val="1"/>
      <w:numFmt w:val="bullet"/>
      <w:lvlText w:val=""/>
      <w:lvlJc w:val="left"/>
      <w:pPr>
        <w:ind w:left="720" w:hanging="360"/>
      </w:pPr>
      <w:rPr>
        <w:rFonts w:ascii="Symbol" w:hAnsi="Symbol" w:hint="default"/>
      </w:rPr>
    </w:lvl>
    <w:lvl w:ilvl="1" w:tplc="D3B8C5B0">
      <w:start w:val="1"/>
      <w:numFmt w:val="bullet"/>
      <w:lvlText w:val="o"/>
      <w:lvlJc w:val="left"/>
      <w:pPr>
        <w:ind w:left="1440" w:hanging="360"/>
      </w:pPr>
      <w:rPr>
        <w:rFonts w:ascii="Courier New" w:hAnsi="Courier New" w:cs="Courier New" w:hint="default"/>
      </w:rPr>
    </w:lvl>
    <w:lvl w:ilvl="2" w:tplc="96BAF788">
      <w:start w:val="1"/>
      <w:numFmt w:val="bullet"/>
      <w:lvlText w:val=""/>
      <w:lvlJc w:val="left"/>
      <w:pPr>
        <w:ind w:left="2160" w:hanging="360"/>
      </w:pPr>
      <w:rPr>
        <w:rFonts w:ascii="Wingdings" w:hAnsi="Wingdings" w:hint="default"/>
      </w:rPr>
    </w:lvl>
    <w:lvl w:ilvl="3" w:tplc="ABAE9CD6">
      <w:start w:val="1"/>
      <w:numFmt w:val="bullet"/>
      <w:lvlText w:val=""/>
      <w:lvlJc w:val="left"/>
      <w:pPr>
        <w:ind w:left="2880" w:hanging="360"/>
      </w:pPr>
      <w:rPr>
        <w:rFonts w:ascii="Symbol" w:hAnsi="Symbol" w:hint="default"/>
      </w:rPr>
    </w:lvl>
    <w:lvl w:ilvl="4" w:tplc="573E6920">
      <w:start w:val="1"/>
      <w:numFmt w:val="bullet"/>
      <w:lvlText w:val="o"/>
      <w:lvlJc w:val="left"/>
      <w:pPr>
        <w:ind w:left="3600" w:hanging="360"/>
      </w:pPr>
      <w:rPr>
        <w:rFonts w:ascii="Courier New" w:hAnsi="Courier New" w:cs="Courier New" w:hint="default"/>
      </w:rPr>
    </w:lvl>
    <w:lvl w:ilvl="5" w:tplc="7F683B2A">
      <w:start w:val="1"/>
      <w:numFmt w:val="bullet"/>
      <w:lvlText w:val=""/>
      <w:lvlJc w:val="left"/>
      <w:pPr>
        <w:ind w:left="4320" w:hanging="360"/>
      </w:pPr>
      <w:rPr>
        <w:rFonts w:ascii="Wingdings" w:hAnsi="Wingdings" w:hint="default"/>
      </w:rPr>
    </w:lvl>
    <w:lvl w:ilvl="6" w:tplc="3D0073DA">
      <w:start w:val="1"/>
      <w:numFmt w:val="bullet"/>
      <w:lvlText w:val=""/>
      <w:lvlJc w:val="left"/>
      <w:pPr>
        <w:ind w:left="5040" w:hanging="360"/>
      </w:pPr>
      <w:rPr>
        <w:rFonts w:ascii="Symbol" w:hAnsi="Symbol" w:hint="default"/>
      </w:rPr>
    </w:lvl>
    <w:lvl w:ilvl="7" w:tplc="E25CA49C">
      <w:start w:val="1"/>
      <w:numFmt w:val="bullet"/>
      <w:lvlText w:val="o"/>
      <w:lvlJc w:val="left"/>
      <w:pPr>
        <w:ind w:left="5760" w:hanging="360"/>
      </w:pPr>
      <w:rPr>
        <w:rFonts w:ascii="Courier New" w:hAnsi="Courier New" w:cs="Courier New" w:hint="default"/>
      </w:rPr>
    </w:lvl>
    <w:lvl w:ilvl="8" w:tplc="8B92E5FE">
      <w:start w:val="1"/>
      <w:numFmt w:val="bullet"/>
      <w:lvlText w:val=""/>
      <w:lvlJc w:val="left"/>
      <w:pPr>
        <w:ind w:left="6480" w:hanging="360"/>
      </w:pPr>
      <w:rPr>
        <w:rFonts w:ascii="Wingdings" w:hAnsi="Wingdings" w:hint="default"/>
      </w:rPr>
    </w:lvl>
  </w:abstractNum>
  <w:abstractNum w:abstractNumId="52" w15:restartNumberingAfterBreak="0">
    <w:nsid w:val="7B7E53E1"/>
    <w:multiLevelType w:val="hybridMultilevel"/>
    <w:tmpl w:val="3F9A8A62"/>
    <w:lvl w:ilvl="0" w:tplc="6F7A1954">
      <w:start w:val="1"/>
      <w:numFmt w:val="bullet"/>
      <w:lvlText w:val=""/>
      <w:lvlJc w:val="left"/>
      <w:pPr>
        <w:ind w:left="360" w:hanging="360"/>
      </w:pPr>
      <w:rPr>
        <w:rFonts w:ascii="Symbol" w:hAnsi="Symbol" w:hint="default"/>
      </w:rPr>
    </w:lvl>
    <w:lvl w:ilvl="1" w:tplc="22C8D27A">
      <w:start w:val="1"/>
      <w:numFmt w:val="lowerLetter"/>
      <w:lvlText w:val="%2."/>
      <w:lvlJc w:val="left"/>
      <w:pPr>
        <w:ind w:left="1080" w:hanging="360"/>
      </w:pPr>
    </w:lvl>
    <w:lvl w:ilvl="2" w:tplc="35F083F4">
      <w:start w:val="1"/>
      <w:numFmt w:val="lowerRoman"/>
      <w:lvlText w:val="%3."/>
      <w:lvlJc w:val="right"/>
      <w:pPr>
        <w:ind w:left="1800" w:hanging="180"/>
      </w:pPr>
    </w:lvl>
    <w:lvl w:ilvl="3" w:tplc="A0B84C60">
      <w:start w:val="1"/>
      <w:numFmt w:val="decimal"/>
      <w:lvlText w:val="%4."/>
      <w:lvlJc w:val="left"/>
      <w:pPr>
        <w:ind w:left="2520" w:hanging="360"/>
      </w:pPr>
    </w:lvl>
    <w:lvl w:ilvl="4" w:tplc="7B6A33D8">
      <w:start w:val="1"/>
      <w:numFmt w:val="lowerLetter"/>
      <w:lvlText w:val="%5."/>
      <w:lvlJc w:val="left"/>
      <w:pPr>
        <w:ind w:left="3240" w:hanging="360"/>
      </w:pPr>
    </w:lvl>
    <w:lvl w:ilvl="5" w:tplc="5D1A36FA">
      <w:start w:val="1"/>
      <w:numFmt w:val="lowerRoman"/>
      <w:lvlText w:val="%6."/>
      <w:lvlJc w:val="right"/>
      <w:pPr>
        <w:ind w:left="3960" w:hanging="180"/>
      </w:pPr>
    </w:lvl>
    <w:lvl w:ilvl="6" w:tplc="A00ED674">
      <w:start w:val="1"/>
      <w:numFmt w:val="decimal"/>
      <w:lvlText w:val="%7."/>
      <w:lvlJc w:val="left"/>
      <w:pPr>
        <w:ind w:left="4680" w:hanging="360"/>
      </w:pPr>
    </w:lvl>
    <w:lvl w:ilvl="7" w:tplc="98E4FB4E">
      <w:start w:val="1"/>
      <w:numFmt w:val="lowerLetter"/>
      <w:lvlText w:val="%8."/>
      <w:lvlJc w:val="left"/>
      <w:pPr>
        <w:ind w:left="5400" w:hanging="360"/>
      </w:pPr>
    </w:lvl>
    <w:lvl w:ilvl="8" w:tplc="83724E4E">
      <w:start w:val="1"/>
      <w:numFmt w:val="lowerRoman"/>
      <w:lvlText w:val="%9."/>
      <w:lvlJc w:val="right"/>
      <w:pPr>
        <w:ind w:left="6120" w:hanging="180"/>
      </w:pPr>
    </w:lvl>
  </w:abstractNum>
  <w:abstractNum w:abstractNumId="53" w15:restartNumberingAfterBreak="0">
    <w:nsid w:val="7D6602A3"/>
    <w:multiLevelType w:val="hybridMultilevel"/>
    <w:tmpl w:val="98FED3C0"/>
    <w:lvl w:ilvl="0" w:tplc="2DBE56DE">
      <w:start w:val="1"/>
      <w:numFmt w:val="bullet"/>
      <w:lvlText w:val=""/>
      <w:lvlJc w:val="left"/>
      <w:pPr>
        <w:ind w:left="360" w:hanging="360"/>
      </w:pPr>
      <w:rPr>
        <w:rFonts w:ascii="Symbol" w:hAnsi="Symbol" w:hint="default"/>
      </w:rPr>
    </w:lvl>
    <w:lvl w:ilvl="1" w:tplc="034CE0F6">
      <w:start w:val="1"/>
      <w:numFmt w:val="lowerLetter"/>
      <w:lvlText w:val="%2."/>
      <w:lvlJc w:val="left"/>
      <w:pPr>
        <w:ind w:left="1080" w:hanging="360"/>
      </w:pPr>
    </w:lvl>
    <w:lvl w:ilvl="2" w:tplc="F644452E">
      <w:start w:val="1"/>
      <w:numFmt w:val="lowerRoman"/>
      <w:lvlText w:val="%3."/>
      <w:lvlJc w:val="right"/>
      <w:pPr>
        <w:ind w:left="1800" w:hanging="180"/>
      </w:pPr>
    </w:lvl>
    <w:lvl w:ilvl="3" w:tplc="54965294">
      <w:start w:val="1"/>
      <w:numFmt w:val="decimal"/>
      <w:lvlText w:val="%4."/>
      <w:lvlJc w:val="left"/>
      <w:pPr>
        <w:ind w:left="2520" w:hanging="360"/>
      </w:pPr>
    </w:lvl>
    <w:lvl w:ilvl="4" w:tplc="650050C8">
      <w:start w:val="1"/>
      <w:numFmt w:val="lowerLetter"/>
      <w:lvlText w:val="%5."/>
      <w:lvlJc w:val="left"/>
      <w:pPr>
        <w:ind w:left="3240" w:hanging="360"/>
      </w:pPr>
    </w:lvl>
    <w:lvl w:ilvl="5" w:tplc="5C6AAD6C">
      <w:start w:val="1"/>
      <w:numFmt w:val="lowerRoman"/>
      <w:lvlText w:val="%6."/>
      <w:lvlJc w:val="right"/>
      <w:pPr>
        <w:ind w:left="3960" w:hanging="180"/>
      </w:pPr>
    </w:lvl>
    <w:lvl w:ilvl="6" w:tplc="9026884A">
      <w:start w:val="1"/>
      <w:numFmt w:val="decimal"/>
      <w:lvlText w:val="%7."/>
      <w:lvlJc w:val="left"/>
      <w:pPr>
        <w:ind w:left="4680" w:hanging="360"/>
      </w:pPr>
    </w:lvl>
    <w:lvl w:ilvl="7" w:tplc="0FA21128">
      <w:start w:val="1"/>
      <w:numFmt w:val="lowerLetter"/>
      <w:lvlText w:val="%8."/>
      <w:lvlJc w:val="left"/>
      <w:pPr>
        <w:ind w:left="5400" w:hanging="360"/>
      </w:pPr>
    </w:lvl>
    <w:lvl w:ilvl="8" w:tplc="A614CDA0">
      <w:start w:val="1"/>
      <w:numFmt w:val="lowerRoman"/>
      <w:lvlText w:val="%9."/>
      <w:lvlJc w:val="right"/>
      <w:pPr>
        <w:ind w:left="6120" w:hanging="180"/>
      </w:pPr>
    </w:lvl>
  </w:abstractNum>
  <w:num w:numId="1" w16cid:durableId="1341926797">
    <w:abstractNumId w:val="42"/>
  </w:num>
  <w:num w:numId="2" w16cid:durableId="203314486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69763702">
    <w:abstractNumId w:val="0"/>
  </w:num>
  <w:num w:numId="4" w16cid:durableId="1936358755">
    <w:abstractNumId w:val="40"/>
  </w:num>
  <w:num w:numId="5" w16cid:durableId="1394695535">
    <w:abstractNumId w:val="25"/>
  </w:num>
  <w:num w:numId="6" w16cid:durableId="62799098">
    <w:abstractNumId w:val="50"/>
  </w:num>
  <w:num w:numId="7" w16cid:durableId="1006520328">
    <w:abstractNumId w:val="23"/>
  </w:num>
  <w:num w:numId="8" w16cid:durableId="284969517">
    <w:abstractNumId w:val="48"/>
  </w:num>
  <w:num w:numId="9" w16cid:durableId="1881939650">
    <w:abstractNumId w:val="30"/>
  </w:num>
  <w:num w:numId="10" w16cid:durableId="655572482">
    <w:abstractNumId w:val="34"/>
  </w:num>
  <w:num w:numId="11" w16cid:durableId="1257207302">
    <w:abstractNumId w:val="26"/>
  </w:num>
  <w:num w:numId="12" w16cid:durableId="193347131">
    <w:abstractNumId w:val="39"/>
  </w:num>
  <w:num w:numId="13" w16cid:durableId="81076782">
    <w:abstractNumId w:val="19"/>
  </w:num>
  <w:num w:numId="14" w16cid:durableId="1086268869">
    <w:abstractNumId w:val="36"/>
  </w:num>
  <w:num w:numId="15" w16cid:durableId="253823220">
    <w:abstractNumId w:val="49"/>
  </w:num>
  <w:num w:numId="16" w16cid:durableId="244802781">
    <w:abstractNumId w:val="41"/>
  </w:num>
  <w:num w:numId="17" w16cid:durableId="371156125">
    <w:abstractNumId w:val="21"/>
  </w:num>
  <w:num w:numId="18" w16cid:durableId="705064934">
    <w:abstractNumId w:val="35"/>
  </w:num>
  <w:num w:numId="19" w16cid:durableId="380710999">
    <w:abstractNumId w:val="51"/>
  </w:num>
  <w:num w:numId="20" w16cid:durableId="783502794">
    <w:abstractNumId w:val="37"/>
  </w:num>
  <w:num w:numId="21" w16cid:durableId="93325316">
    <w:abstractNumId w:val="53"/>
  </w:num>
  <w:num w:numId="22" w16cid:durableId="526140571">
    <w:abstractNumId w:val="27"/>
  </w:num>
  <w:num w:numId="23" w16cid:durableId="623274383">
    <w:abstractNumId w:val="33"/>
  </w:num>
  <w:num w:numId="24" w16cid:durableId="1924216073">
    <w:abstractNumId w:val="43"/>
  </w:num>
  <w:num w:numId="25" w16cid:durableId="622542704">
    <w:abstractNumId w:val="20"/>
  </w:num>
  <w:num w:numId="26" w16cid:durableId="1808205115">
    <w:abstractNumId w:val="47"/>
  </w:num>
  <w:num w:numId="27" w16cid:durableId="1156996924">
    <w:abstractNumId w:val="24"/>
  </w:num>
  <w:num w:numId="28" w16cid:durableId="697316352">
    <w:abstractNumId w:val="31"/>
  </w:num>
  <w:num w:numId="29" w16cid:durableId="841042486">
    <w:abstractNumId w:val="38"/>
  </w:num>
  <w:num w:numId="30" w16cid:durableId="2057199728">
    <w:abstractNumId w:val="28"/>
  </w:num>
  <w:num w:numId="31" w16cid:durableId="496190767">
    <w:abstractNumId w:val="45"/>
  </w:num>
  <w:num w:numId="32" w16cid:durableId="2105420830">
    <w:abstractNumId w:val="22"/>
  </w:num>
  <w:num w:numId="33" w16cid:durableId="975719363">
    <w:abstractNumId w:val="29"/>
  </w:num>
  <w:num w:numId="34" w16cid:durableId="1713773183">
    <w:abstractNumId w:val="46"/>
  </w:num>
  <w:num w:numId="35" w16cid:durableId="1714843923">
    <w:abstractNumId w:val="52"/>
  </w:num>
  <w:num w:numId="36" w16cid:durableId="151994374">
    <w:abstractNumId w:val="44"/>
  </w:num>
  <w:num w:numId="37" w16cid:durableId="825317592">
    <w:abstractNumId w:val="32"/>
  </w:num>
  <w:num w:numId="38" w16cid:durableId="1171481836">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91A"/>
    <w:rsid w:val="0000043C"/>
    <w:rsid w:val="00002093"/>
    <w:rsid w:val="00002C5A"/>
    <w:rsid w:val="00006832"/>
    <w:rsid w:val="0000701E"/>
    <w:rsid w:val="00007330"/>
    <w:rsid w:val="000147CC"/>
    <w:rsid w:val="000154F1"/>
    <w:rsid w:val="00017938"/>
    <w:rsid w:val="00017981"/>
    <w:rsid w:val="00021833"/>
    <w:rsid w:val="0002775F"/>
    <w:rsid w:val="0003005D"/>
    <w:rsid w:val="0003320F"/>
    <w:rsid w:val="000355D9"/>
    <w:rsid w:val="00037B44"/>
    <w:rsid w:val="000406A4"/>
    <w:rsid w:val="0004634D"/>
    <w:rsid w:val="00047DBC"/>
    <w:rsid w:val="000510C9"/>
    <w:rsid w:val="00054C4E"/>
    <w:rsid w:val="00057EA2"/>
    <w:rsid w:val="00061592"/>
    <w:rsid w:val="00062B83"/>
    <w:rsid w:val="00063101"/>
    <w:rsid w:val="00063446"/>
    <w:rsid w:val="00065433"/>
    <w:rsid w:val="00071798"/>
    <w:rsid w:val="0007332C"/>
    <w:rsid w:val="000749BC"/>
    <w:rsid w:val="000751F1"/>
    <w:rsid w:val="0008525C"/>
    <w:rsid w:val="00091E34"/>
    <w:rsid w:val="000A2C5C"/>
    <w:rsid w:val="000A4322"/>
    <w:rsid w:val="000A68C5"/>
    <w:rsid w:val="000B09C6"/>
    <w:rsid w:val="000B207C"/>
    <w:rsid w:val="000B2423"/>
    <w:rsid w:val="000B29F2"/>
    <w:rsid w:val="000C6F62"/>
    <w:rsid w:val="000C7F9A"/>
    <w:rsid w:val="000D249B"/>
    <w:rsid w:val="000D3DEE"/>
    <w:rsid w:val="000D4D3F"/>
    <w:rsid w:val="000D689C"/>
    <w:rsid w:val="000D7E27"/>
    <w:rsid w:val="000E236B"/>
    <w:rsid w:val="000E5B23"/>
    <w:rsid w:val="000E7375"/>
    <w:rsid w:val="000E73D8"/>
    <w:rsid w:val="000F019A"/>
    <w:rsid w:val="000F025C"/>
    <w:rsid w:val="000F3EC9"/>
    <w:rsid w:val="000F49E4"/>
    <w:rsid w:val="000F65EE"/>
    <w:rsid w:val="001018E3"/>
    <w:rsid w:val="001059F5"/>
    <w:rsid w:val="00105B24"/>
    <w:rsid w:val="00110480"/>
    <w:rsid w:val="00110CC6"/>
    <w:rsid w:val="00127C94"/>
    <w:rsid w:val="001303D4"/>
    <w:rsid w:val="00131D4D"/>
    <w:rsid w:val="001371C5"/>
    <w:rsid w:val="00140173"/>
    <w:rsid w:val="00141B03"/>
    <w:rsid w:val="0014296F"/>
    <w:rsid w:val="00150E9D"/>
    <w:rsid w:val="0015142D"/>
    <w:rsid w:val="00152CFF"/>
    <w:rsid w:val="0015332E"/>
    <w:rsid w:val="001541BF"/>
    <w:rsid w:val="001543C2"/>
    <w:rsid w:val="0015762B"/>
    <w:rsid w:val="0016183B"/>
    <w:rsid w:val="001760CA"/>
    <w:rsid w:val="00180581"/>
    <w:rsid w:val="00181876"/>
    <w:rsid w:val="00182CB7"/>
    <w:rsid w:val="001911E2"/>
    <w:rsid w:val="00195561"/>
    <w:rsid w:val="00195B82"/>
    <w:rsid w:val="00195DB5"/>
    <w:rsid w:val="00196D32"/>
    <w:rsid w:val="001A2163"/>
    <w:rsid w:val="001A6528"/>
    <w:rsid w:val="001A667E"/>
    <w:rsid w:val="001A6DF0"/>
    <w:rsid w:val="001B2182"/>
    <w:rsid w:val="001B41B8"/>
    <w:rsid w:val="001B447E"/>
    <w:rsid w:val="001B4CEC"/>
    <w:rsid w:val="001B597F"/>
    <w:rsid w:val="001B5BFA"/>
    <w:rsid w:val="001B6C00"/>
    <w:rsid w:val="001C018D"/>
    <w:rsid w:val="001C0EBB"/>
    <w:rsid w:val="001C6D85"/>
    <w:rsid w:val="001D02C8"/>
    <w:rsid w:val="001D1501"/>
    <w:rsid w:val="001D3EE7"/>
    <w:rsid w:val="001D7339"/>
    <w:rsid w:val="001D7C22"/>
    <w:rsid w:val="001E30F3"/>
    <w:rsid w:val="001E3F2A"/>
    <w:rsid w:val="001E4A3E"/>
    <w:rsid w:val="001F0368"/>
    <w:rsid w:val="001F0D60"/>
    <w:rsid w:val="001F4F98"/>
    <w:rsid w:val="001F68C8"/>
    <w:rsid w:val="00205DD2"/>
    <w:rsid w:val="00206068"/>
    <w:rsid w:val="00206AE1"/>
    <w:rsid w:val="002129B6"/>
    <w:rsid w:val="00214D89"/>
    <w:rsid w:val="00214F56"/>
    <w:rsid w:val="00215691"/>
    <w:rsid w:val="00217CC6"/>
    <w:rsid w:val="00220EA5"/>
    <w:rsid w:val="0022181B"/>
    <w:rsid w:val="00222E91"/>
    <w:rsid w:val="002237F6"/>
    <w:rsid w:val="002258A1"/>
    <w:rsid w:val="00231082"/>
    <w:rsid w:val="002376F7"/>
    <w:rsid w:val="002405EA"/>
    <w:rsid w:val="00243D05"/>
    <w:rsid w:val="002449BA"/>
    <w:rsid w:val="00245563"/>
    <w:rsid w:val="00246C2F"/>
    <w:rsid w:val="002472C1"/>
    <w:rsid w:val="002478BB"/>
    <w:rsid w:val="0025252D"/>
    <w:rsid w:val="002528A1"/>
    <w:rsid w:val="00252D24"/>
    <w:rsid w:val="00261984"/>
    <w:rsid w:val="00261AE2"/>
    <w:rsid w:val="00262435"/>
    <w:rsid w:val="002630AD"/>
    <w:rsid w:val="002650A4"/>
    <w:rsid w:val="00266205"/>
    <w:rsid w:val="00270089"/>
    <w:rsid w:val="00274118"/>
    <w:rsid w:val="00274520"/>
    <w:rsid w:val="00274E4E"/>
    <w:rsid w:val="00275E5A"/>
    <w:rsid w:val="002768E1"/>
    <w:rsid w:val="00277374"/>
    <w:rsid w:val="002800B6"/>
    <w:rsid w:val="002801C3"/>
    <w:rsid w:val="00280851"/>
    <w:rsid w:val="00280F71"/>
    <w:rsid w:val="002811FA"/>
    <w:rsid w:val="0028401E"/>
    <w:rsid w:val="00284E83"/>
    <w:rsid w:val="002851D7"/>
    <w:rsid w:val="00287CC4"/>
    <w:rsid w:val="00292E46"/>
    <w:rsid w:val="00293422"/>
    <w:rsid w:val="0029628C"/>
    <w:rsid w:val="002A454A"/>
    <w:rsid w:val="002A49D0"/>
    <w:rsid w:val="002A53AE"/>
    <w:rsid w:val="002B01A6"/>
    <w:rsid w:val="002B0985"/>
    <w:rsid w:val="002B3894"/>
    <w:rsid w:val="002B67DB"/>
    <w:rsid w:val="002C19C5"/>
    <w:rsid w:val="002C1F97"/>
    <w:rsid w:val="002C41FF"/>
    <w:rsid w:val="002C569B"/>
    <w:rsid w:val="002C6C08"/>
    <w:rsid w:val="002D15E6"/>
    <w:rsid w:val="002D3341"/>
    <w:rsid w:val="002D4F7A"/>
    <w:rsid w:val="002E3174"/>
    <w:rsid w:val="002F17AC"/>
    <w:rsid w:val="002F2E48"/>
    <w:rsid w:val="002F7A3B"/>
    <w:rsid w:val="003024C5"/>
    <w:rsid w:val="003027B5"/>
    <w:rsid w:val="00302F5D"/>
    <w:rsid w:val="0031171A"/>
    <w:rsid w:val="0031279B"/>
    <w:rsid w:val="00312CBE"/>
    <w:rsid w:val="0031499B"/>
    <w:rsid w:val="00315A18"/>
    <w:rsid w:val="00321434"/>
    <w:rsid w:val="003221CA"/>
    <w:rsid w:val="00325907"/>
    <w:rsid w:val="00327619"/>
    <w:rsid w:val="00327A37"/>
    <w:rsid w:val="00327FB4"/>
    <w:rsid w:val="0033792F"/>
    <w:rsid w:val="003401C8"/>
    <w:rsid w:val="00340E77"/>
    <w:rsid w:val="00340FA7"/>
    <w:rsid w:val="00341935"/>
    <w:rsid w:val="00341DC2"/>
    <w:rsid w:val="00343313"/>
    <w:rsid w:val="003472E5"/>
    <w:rsid w:val="00351259"/>
    <w:rsid w:val="0035217A"/>
    <w:rsid w:val="00354853"/>
    <w:rsid w:val="00356719"/>
    <w:rsid w:val="00360094"/>
    <w:rsid w:val="00360DCC"/>
    <w:rsid w:val="00364F46"/>
    <w:rsid w:val="0036655D"/>
    <w:rsid w:val="00367450"/>
    <w:rsid w:val="00367D9B"/>
    <w:rsid w:val="003703E5"/>
    <w:rsid w:val="00373948"/>
    <w:rsid w:val="00374894"/>
    <w:rsid w:val="003860AB"/>
    <w:rsid w:val="00386A1A"/>
    <w:rsid w:val="00386A59"/>
    <w:rsid w:val="00387BE5"/>
    <w:rsid w:val="0039021A"/>
    <w:rsid w:val="00392546"/>
    <w:rsid w:val="003968D6"/>
    <w:rsid w:val="003A2128"/>
    <w:rsid w:val="003A265C"/>
    <w:rsid w:val="003A2863"/>
    <w:rsid w:val="003A4E56"/>
    <w:rsid w:val="003B0C75"/>
    <w:rsid w:val="003B3CCC"/>
    <w:rsid w:val="003B478E"/>
    <w:rsid w:val="003B6B88"/>
    <w:rsid w:val="003B71B9"/>
    <w:rsid w:val="003C14B6"/>
    <w:rsid w:val="003C3164"/>
    <w:rsid w:val="003C3506"/>
    <w:rsid w:val="003C3EEF"/>
    <w:rsid w:val="003C5CE0"/>
    <w:rsid w:val="003D085F"/>
    <w:rsid w:val="003D24EE"/>
    <w:rsid w:val="003D3595"/>
    <w:rsid w:val="003E4A44"/>
    <w:rsid w:val="003E5946"/>
    <w:rsid w:val="003E691D"/>
    <w:rsid w:val="003F07ED"/>
    <w:rsid w:val="003F17EB"/>
    <w:rsid w:val="003F1D35"/>
    <w:rsid w:val="003F3A66"/>
    <w:rsid w:val="003F782F"/>
    <w:rsid w:val="00403B23"/>
    <w:rsid w:val="00405629"/>
    <w:rsid w:val="004060F4"/>
    <w:rsid w:val="004065EB"/>
    <w:rsid w:val="004109AA"/>
    <w:rsid w:val="00412526"/>
    <w:rsid w:val="00412D6D"/>
    <w:rsid w:val="004135F3"/>
    <w:rsid w:val="00414176"/>
    <w:rsid w:val="004167C7"/>
    <w:rsid w:val="00416B50"/>
    <w:rsid w:val="00421E3C"/>
    <w:rsid w:val="00422AD1"/>
    <w:rsid w:val="00426E5A"/>
    <w:rsid w:val="00427B76"/>
    <w:rsid w:val="0043355C"/>
    <w:rsid w:val="004344A3"/>
    <w:rsid w:val="00436066"/>
    <w:rsid w:val="00441B79"/>
    <w:rsid w:val="004453B9"/>
    <w:rsid w:val="00447634"/>
    <w:rsid w:val="0045272B"/>
    <w:rsid w:val="004529CE"/>
    <w:rsid w:val="00454901"/>
    <w:rsid w:val="0045595D"/>
    <w:rsid w:val="0045603C"/>
    <w:rsid w:val="004569F4"/>
    <w:rsid w:val="00457860"/>
    <w:rsid w:val="004643C5"/>
    <w:rsid w:val="00464679"/>
    <w:rsid w:val="00466D08"/>
    <w:rsid w:val="00466FAF"/>
    <w:rsid w:val="0047073A"/>
    <w:rsid w:val="00470D81"/>
    <w:rsid w:val="00472D96"/>
    <w:rsid w:val="0047670C"/>
    <w:rsid w:val="00477D30"/>
    <w:rsid w:val="00477D50"/>
    <w:rsid w:val="00477E8C"/>
    <w:rsid w:val="00485713"/>
    <w:rsid w:val="00486D13"/>
    <w:rsid w:val="0048728A"/>
    <w:rsid w:val="00490455"/>
    <w:rsid w:val="00492E79"/>
    <w:rsid w:val="00495396"/>
    <w:rsid w:val="0049666E"/>
    <w:rsid w:val="004A08E9"/>
    <w:rsid w:val="004A51D8"/>
    <w:rsid w:val="004A76A4"/>
    <w:rsid w:val="004A7EE9"/>
    <w:rsid w:val="004B4EE7"/>
    <w:rsid w:val="004B6329"/>
    <w:rsid w:val="004C3269"/>
    <w:rsid w:val="004C3A94"/>
    <w:rsid w:val="004C402D"/>
    <w:rsid w:val="004C5AA2"/>
    <w:rsid w:val="004C7811"/>
    <w:rsid w:val="004D2037"/>
    <w:rsid w:val="004D4FA1"/>
    <w:rsid w:val="004E4252"/>
    <w:rsid w:val="004E5F26"/>
    <w:rsid w:val="004F033D"/>
    <w:rsid w:val="004F3775"/>
    <w:rsid w:val="004F4917"/>
    <w:rsid w:val="004F7088"/>
    <w:rsid w:val="004F7464"/>
    <w:rsid w:val="004F7675"/>
    <w:rsid w:val="00500C61"/>
    <w:rsid w:val="00502569"/>
    <w:rsid w:val="00506319"/>
    <w:rsid w:val="00507090"/>
    <w:rsid w:val="00513A85"/>
    <w:rsid w:val="005233F9"/>
    <w:rsid w:val="005258B8"/>
    <w:rsid w:val="005278A4"/>
    <w:rsid w:val="00531580"/>
    <w:rsid w:val="00533FCD"/>
    <w:rsid w:val="00534631"/>
    <w:rsid w:val="00537A83"/>
    <w:rsid w:val="00540820"/>
    <w:rsid w:val="00540DDA"/>
    <w:rsid w:val="00542AD9"/>
    <w:rsid w:val="00544B7C"/>
    <w:rsid w:val="005457C2"/>
    <w:rsid w:val="0054585A"/>
    <w:rsid w:val="005467D8"/>
    <w:rsid w:val="00551389"/>
    <w:rsid w:val="005529F3"/>
    <w:rsid w:val="005551BD"/>
    <w:rsid w:val="005574E7"/>
    <w:rsid w:val="00563645"/>
    <w:rsid w:val="00565144"/>
    <w:rsid w:val="005667FA"/>
    <w:rsid w:val="00571B97"/>
    <w:rsid w:val="00572222"/>
    <w:rsid w:val="00573BDD"/>
    <w:rsid w:val="0057429D"/>
    <w:rsid w:val="005745CC"/>
    <w:rsid w:val="00574C8D"/>
    <w:rsid w:val="00582F69"/>
    <w:rsid w:val="005912DF"/>
    <w:rsid w:val="00594B33"/>
    <w:rsid w:val="00597796"/>
    <w:rsid w:val="005A2B7B"/>
    <w:rsid w:val="005B0197"/>
    <w:rsid w:val="005B0784"/>
    <w:rsid w:val="005B0C4B"/>
    <w:rsid w:val="005B60E0"/>
    <w:rsid w:val="005B75A3"/>
    <w:rsid w:val="005C4B3C"/>
    <w:rsid w:val="005C4B9F"/>
    <w:rsid w:val="005C6830"/>
    <w:rsid w:val="005D0403"/>
    <w:rsid w:val="005D330A"/>
    <w:rsid w:val="005D5A24"/>
    <w:rsid w:val="005D72F1"/>
    <w:rsid w:val="005E1B0A"/>
    <w:rsid w:val="005E3BB0"/>
    <w:rsid w:val="005E4A9C"/>
    <w:rsid w:val="005E5159"/>
    <w:rsid w:val="005E75B1"/>
    <w:rsid w:val="005F0441"/>
    <w:rsid w:val="005F0514"/>
    <w:rsid w:val="005F294F"/>
    <w:rsid w:val="00601407"/>
    <w:rsid w:val="00601C0D"/>
    <w:rsid w:val="0060251C"/>
    <w:rsid w:val="0060320D"/>
    <w:rsid w:val="00604AA0"/>
    <w:rsid w:val="00606386"/>
    <w:rsid w:val="00607181"/>
    <w:rsid w:val="00607B43"/>
    <w:rsid w:val="00611F9E"/>
    <w:rsid w:val="00614390"/>
    <w:rsid w:val="00614A7B"/>
    <w:rsid w:val="00614F21"/>
    <w:rsid w:val="006159FC"/>
    <w:rsid w:val="00615C99"/>
    <w:rsid w:val="00616E46"/>
    <w:rsid w:val="0061757F"/>
    <w:rsid w:val="00617769"/>
    <w:rsid w:val="00620D47"/>
    <w:rsid w:val="00622AA0"/>
    <w:rsid w:val="00622DD9"/>
    <w:rsid w:val="00627CD7"/>
    <w:rsid w:val="00634B4F"/>
    <w:rsid w:val="0064186B"/>
    <w:rsid w:val="006426A2"/>
    <w:rsid w:val="00646CE9"/>
    <w:rsid w:val="00651269"/>
    <w:rsid w:val="00653526"/>
    <w:rsid w:val="0065417F"/>
    <w:rsid w:val="00656AF4"/>
    <w:rsid w:val="006626F5"/>
    <w:rsid w:val="00673F2D"/>
    <w:rsid w:val="00676B9F"/>
    <w:rsid w:val="006818FE"/>
    <w:rsid w:val="0068771D"/>
    <w:rsid w:val="00687868"/>
    <w:rsid w:val="00695662"/>
    <w:rsid w:val="00696A6E"/>
    <w:rsid w:val="0069762D"/>
    <w:rsid w:val="00697F60"/>
    <w:rsid w:val="006A1ABA"/>
    <w:rsid w:val="006A3B15"/>
    <w:rsid w:val="006A5B66"/>
    <w:rsid w:val="006B02AB"/>
    <w:rsid w:val="006C0CB9"/>
    <w:rsid w:val="006C157C"/>
    <w:rsid w:val="006D2BAA"/>
    <w:rsid w:val="006D4C32"/>
    <w:rsid w:val="006D5453"/>
    <w:rsid w:val="006D75AC"/>
    <w:rsid w:val="006E003B"/>
    <w:rsid w:val="006E0B84"/>
    <w:rsid w:val="006E2381"/>
    <w:rsid w:val="006E4D8C"/>
    <w:rsid w:val="006E5DC5"/>
    <w:rsid w:val="006F135E"/>
    <w:rsid w:val="006F1C7A"/>
    <w:rsid w:val="006F2BA1"/>
    <w:rsid w:val="006F3A52"/>
    <w:rsid w:val="006F6F09"/>
    <w:rsid w:val="00705D7A"/>
    <w:rsid w:val="007060B8"/>
    <w:rsid w:val="00710B3F"/>
    <w:rsid w:val="00710F98"/>
    <w:rsid w:val="0071474F"/>
    <w:rsid w:val="0071614D"/>
    <w:rsid w:val="007203A0"/>
    <w:rsid w:val="007205E1"/>
    <w:rsid w:val="00722539"/>
    <w:rsid w:val="0072343F"/>
    <w:rsid w:val="00730088"/>
    <w:rsid w:val="007308CF"/>
    <w:rsid w:val="00731D15"/>
    <w:rsid w:val="00735ABB"/>
    <w:rsid w:val="0074127D"/>
    <w:rsid w:val="007431E3"/>
    <w:rsid w:val="00744E8F"/>
    <w:rsid w:val="00745651"/>
    <w:rsid w:val="00750026"/>
    <w:rsid w:val="00755869"/>
    <w:rsid w:val="0075794D"/>
    <w:rsid w:val="007623DB"/>
    <w:rsid w:val="007700F5"/>
    <w:rsid w:val="00771AAC"/>
    <w:rsid w:val="007722F9"/>
    <w:rsid w:val="007738EE"/>
    <w:rsid w:val="00774756"/>
    <w:rsid w:val="007760F9"/>
    <w:rsid w:val="00780443"/>
    <w:rsid w:val="00782AE0"/>
    <w:rsid w:val="007866FC"/>
    <w:rsid w:val="00791C33"/>
    <w:rsid w:val="007923EE"/>
    <w:rsid w:val="00795340"/>
    <w:rsid w:val="007955ED"/>
    <w:rsid w:val="007960DF"/>
    <w:rsid w:val="00796673"/>
    <w:rsid w:val="00797713"/>
    <w:rsid w:val="007977CE"/>
    <w:rsid w:val="007978D2"/>
    <w:rsid w:val="007A1455"/>
    <w:rsid w:val="007A3F1E"/>
    <w:rsid w:val="007A4267"/>
    <w:rsid w:val="007A6AF0"/>
    <w:rsid w:val="007B0ED1"/>
    <w:rsid w:val="007B2FF8"/>
    <w:rsid w:val="007B3A49"/>
    <w:rsid w:val="007C03ED"/>
    <w:rsid w:val="007C70C8"/>
    <w:rsid w:val="007C712A"/>
    <w:rsid w:val="007D062D"/>
    <w:rsid w:val="007D15A7"/>
    <w:rsid w:val="007D17A5"/>
    <w:rsid w:val="007D56F6"/>
    <w:rsid w:val="007E127D"/>
    <w:rsid w:val="007E17E4"/>
    <w:rsid w:val="007E339A"/>
    <w:rsid w:val="007E3C9F"/>
    <w:rsid w:val="007E560B"/>
    <w:rsid w:val="007F0E9E"/>
    <w:rsid w:val="007F3C68"/>
    <w:rsid w:val="007F50D7"/>
    <w:rsid w:val="007F79EA"/>
    <w:rsid w:val="00803739"/>
    <w:rsid w:val="00805278"/>
    <w:rsid w:val="00807AAE"/>
    <w:rsid w:val="00813A0F"/>
    <w:rsid w:val="00825631"/>
    <w:rsid w:val="00827013"/>
    <w:rsid w:val="00832ACF"/>
    <w:rsid w:val="00836B34"/>
    <w:rsid w:val="00836FAA"/>
    <w:rsid w:val="00837359"/>
    <w:rsid w:val="008378AD"/>
    <w:rsid w:val="00846BCE"/>
    <w:rsid w:val="00846E83"/>
    <w:rsid w:val="00851B3B"/>
    <w:rsid w:val="00852236"/>
    <w:rsid w:val="00852336"/>
    <w:rsid w:val="00861981"/>
    <w:rsid w:val="008631B2"/>
    <w:rsid w:val="00863D62"/>
    <w:rsid w:val="00864F65"/>
    <w:rsid w:val="00865D1C"/>
    <w:rsid w:val="00866143"/>
    <w:rsid w:val="00870D50"/>
    <w:rsid w:val="008721D5"/>
    <w:rsid w:val="0087550E"/>
    <w:rsid w:val="00875C49"/>
    <w:rsid w:val="00875C75"/>
    <w:rsid w:val="00882291"/>
    <w:rsid w:val="008824E2"/>
    <w:rsid w:val="008867AE"/>
    <w:rsid w:val="00890374"/>
    <w:rsid w:val="0089089C"/>
    <w:rsid w:val="00896CCB"/>
    <w:rsid w:val="008A4797"/>
    <w:rsid w:val="008A6191"/>
    <w:rsid w:val="008B0A4D"/>
    <w:rsid w:val="008B6767"/>
    <w:rsid w:val="008B6EB5"/>
    <w:rsid w:val="008C3033"/>
    <w:rsid w:val="008C40C5"/>
    <w:rsid w:val="008C4214"/>
    <w:rsid w:val="008C6BA0"/>
    <w:rsid w:val="008C7AAC"/>
    <w:rsid w:val="008C7E6E"/>
    <w:rsid w:val="008D6E0F"/>
    <w:rsid w:val="008D7424"/>
    <w:rsid w:val="008E3308"/>
    <w:rsid w:val="008E4E9F"/>
    <w:rsid w:val="008E6C9C"/>
    <w:rsid w:val="008F452A"/>
    <w:rsid w:val="008F55F6"/>
    <w:rsid w:val="00900638"/>
    <w:rsid w:val="00900B86"/>
    <w:rsid w:val="00904B8D"/>
    <w:rsid w:val="0090517B"/>
    <w:rsid w:val="009078FD"/>
    <w:rsid w:val="0091226D"/>
    <w:rsid w:val="00912793"/>
    <w:rsid w:val="0092091A"/>
    <w:rsid w:val="00921AA9"/>
    <w:rsid w:val="00922EC9"/>
    <w:rsid w:val="00923A16"/>
    <w:rsid w:val="009278D5"/>
    <w:rsid w:val="00932EAC"/>
    <w:rsid w:val="00933E0F"/>
    <w:rsid w:val="00933E19"/>
    <w:rsid w:val="00935600"/>
    <w:rsid w:val="00935C59"/>
    <w:rsid w:val="00936B5A"/>
    <w:rsid w:val="00937B29"/>
    <w:rsid w:val="00937D33"/>
    <w:rsid w:val="00937ED9"/>
    <w:rsid w:val="009406DC"/>
    <w:rsid w:val="00942752"/>
    <w:rsid w:val="00945214"/>
    <w:rsid w:val="00950F56"/>
    <w:rsid w:val="00953E8B"/>
    <w:rsid w:val="0095456E"/>
    <w:rsid w:val="0095485C"/>
    <w:rsid w:val="0095776A"/>
    <w:rsid w:val="0096144D"/>
    <w:rsid w:val="00961EDF"/>
    <w:rsid w:val="00962315"/>
    <w:rsid w:val="00962CFB"/>
    <w:rsid w:val="00965775"/>
    <w:rsid w:val="00975354"/>
    <w:rsid w:val="009762F6"/>
    <w:rsid w:val="00982F6F"/>
    <w:rsid w:val="00983D67"/>
    <w:rsid w:val="0098469C"/>
    <w:rsid w:val="00985305"/>
    <w:rsid w:val="00987A9D"/>
    <w:rsid w:val="009913AE"/>
    <w:rsid w:val="009924BB"/>
    <w:rsid w:val="009958A5"/>
    <w:rsid w:val="009A0552"/>
    <w:rsid w:val="009A11EC"/>
    <w:rsid w:val="009A76D2"/>
    <w:rsid w:val="009B22FE"/>
    <w:rsid w:val="009B5609"/>
    <w:rsid w:val="009B59DA"/>
    <w:rsid w:val="009B5F9D"/>
    <w:rsid w:val="009B712D"/>
    <w:rsid w:val="009D05B2"/>
    <w:rsid w:val="009D0B3A"/>
    <w:rsid w:val="009D35F0"/>
    <w:rsid w:val="009D7226"/>
    <w:rsid w:val="009D7BCE"/>
    <w:rsid w:val="009E18A3"/>
    <w:rsid w:val="009E3639"/>
    <w:rsid w:val="009E443D"/>
    <w:rsid w:val="009E44C7"/>
    <w:rsid w:val="009E5A86"/>
    <w:rsid w:val="009E6977"/>
    <w:rsid w:val="009F173D"/>
    <w:rsid w:val="009F44F9"/>
    <w:rsid w:val="00A0008D"/>
    <w:rsid w:val="00A002F8"/>
    <w:rsid w:val="00A014B8"/>
    <w:rsid w:val="00A032A7"/>
    <w:rsid w:val="00A155AC"/>
    <w:rsid w:val="00A16C55"/>
    <w:rsid w:val="00A217E3"/>
    <w:rsid w:val="00A23911"/>
    <w:rsid w:val="00A26A31"/>
    <w:rsid w:val="00A27E26"/>
    <w:rsid w:val="00A30777"/>
    <w:rsid w:val="00A31A90"/>
    <w:rsid w:val="00A37024"/>
    <w:rsid w:val="00A40F6B"/>
    <w:rsid w:val="00A416C2"/>
    <w:rsid w:val="00A4413E"/>
    <w:rsid w:val="00A46271"/>
    <w:rsid w:val="00A5788D"/>
    <w:rsid w:val="00A60C59"/>
    <w:rsid w:val="00A6521C"/>
    <w:rsid w:val="00A6787B"/>
    <w:rsid w:val="00A813FB"/>
    <w:rsid w:val="00A8183C"/>
    <w:rsid w:val="00A84D8B"/>
    <w:rsid w:val="00A96CA8"/>
    <w:rsid w:val="00AA12F5"/>
    <w:rsid w:val="00AA348D"/>
    <w:rsid w:val="00AA5E3C"/>
    <w:rsid w:val="00AA70CC"/>
    <w:rsid w:val="00AB7CCF"/>
    <w:rsid w:val="00AC45B7"/>
    <w:rsid w:val="00AC6883"/>
    <w:rsid w:val="00AD2B7F"/>
    <w:rsid w:val="00AD2EA9"/>
    <w:rsid w:val="00AD2EB2"/>
    <w:rsid w:val="00AD368E"/>
    <w:rsid w:val="00AD785E"/>
    <w:rsid w:val="00AE4316"/>
    <w:rsid w:val="00AE45F2"/>
    <w:rsid w:val="00AF37C8"/>
    <w:rsid w:val="00AF4519"/>
    <w:rsid w:val="00AF66A2"/>
    <w:rsid w:val="00B000A0"/>
    <w:rsid w:val="00B00756"/>
    <w:rsid w:val="00B06EFF"/>
    <w:rsid w:val="00B12474"/>
    <w:rsid w:val="00B2244E"/>
    <w:rsid w:val="00B301C5"/>
    <w:rsid w:val="00B31D0F"/>
    <w:rsid w:val="00B34DDB"/>
    <w:rsid w:val="00B36947"/>
    <w:rsid w:val="00B40448"/>
    <w:rsid w:val="00B411E9"/>
    <w:rsid w:val="00B42E22"/>
    <w:rsid w:val="00B44BFF"/>
    <w:rsid w:val="00B461D1"/>
    <w:rsid w:val="00B54031"/>
    <w:rsid w:val="00B5430B"/>
    <w:rsid w:val="00B63685"/>
    <w:rsid w:val="00B659AC"/>
    <w:rsid w:val="00B66D4B"/>
    <w:rsid w:val="00B717E3"/>
    <w:rsid w:val="00B727B0"/>
    <w:rsid w:val="00B834E3"/>
    <w:rsid w:val="00B83DE2"/>
    <w:rsid w:val="00B84676"/>
    <w:rsid w:val="00B84D11"/>
    <w:rsid w:val="00B859B4"/>
    <w:rsid w:val="00B910AD"/>
    <w:rsid w:val="00B91354"/>
    <w:rsid w:val="00B963EC"/>
    <w:rsid w:val="00BA1F58"/>
    <w:rsid w:val="00BA2CD0"/>
    <w:rsid w:val="00BA68E0"/>
    <w:rsid w:val="00BA6956"/>
    <w:rsid w:val="00BB31D1"/>
    <w:rsid w:val="00BB43D7"/>
    <w:rsid w:val="00BB4531"/>
    <w:rsid w:val="00BC15DF"/>
    <w:rsid w:val="00BC2136"/>
    <w:rsid w:val="00BC3490"/>
    <w:rsid w:val="00BC4874"/>
    <w:rsid w:val="00BD045E"/>
    <w:rsid w:val="00BD45EC"/>
    <w:rsid w:val="00BD5543"/>
    <w:rsid w:val="00BE3986"/>
    <w:rsid w:val="00BE3F2A"/>
    <w:rsid w:val="00BE6A64"/>
    <w:rsid w:val="00BE72B9"/>
    <w:rsid w:val="00BE7AF5"/>
    <w:rsid w:val="00BF1BE6"/>
    <w:rsid w:val="00BF3EBA"/>
    <w:rsid w:val="00BF48CB"/>
    <w:rsid w:val="00BF4D7E"/>
    <w:rsid w:val="00BF5CCF"/>
    <w:rsid w:val="00C013C0"/>
    <w:rsid w:val="00C02B29"/>
    <w:rsid w:val="00C02BBF"/>
    <w:rsid w:val="00C02EE9"/>
    <w:rsid w:val="00C04481"/>
    <w:rsid w:val="00C06000"/>
    <w:rsid w:val="00C07981"/>
    <w:rsid w:val="00C10AE7"/>
    <w:rsid w:val="00C11F56"/>
    <w:rsid w:val="00C12DEF"/>
    <w:rsid w:val="00C1450C"/>
    <w:rsid w:val="00C16873"/>
    <w:rsid w:val="00C24271"/>
    <w:rsid w:val="00C24DF3"/>
    <w:rsid w:val="00C25D69"/>
    <w:rsid w:val="00C2773A"/>
    <w:rsid w:val="00C27A9C"/>
    <w:rsid w:val="00C33DDD"/>
    <w:rsid w:val="00C34DDE"/>
    <w:rsid w:val="00C43456"/>
    <w:rsid w:val="00C4780B"/>
    <w:rsid w:val="00C516E4"/>
    <w:rsid w:val="00C52BD6"/>
    <w:rsid w:val="00C52C3E"/>
    <w:rsid w:val="00C5416E"/>
    <w:rsid w:val="00C55AFF"/>
    <w:rsid w:val="00C56318"/>
    <w:rsid w:val="00C60019"/>
    <w:rsid w:val="00C629F4"/>
    <w:rsid w:val="00C6468C"/>
    <w:rsid w:val="00C656EC"/>
    <w:rsid w:val="00C70812"/>
    <w:rsid w:val="00C715F3"/>
    <w:rsid w:val="00C73313"/>
    <w:rsid w:val="00C75135"/>
    <w:rsid w:val="00C80B28"/>
    <w:rsid w:val="00C82182"/>
    <w:rsid w:val="00C90811"/>
    <w:rsid w:val="00C93883"/>
    <w:rsid w:val="00C941CB"/>
    <w:rsid w:val="00C958B4"/>
    <w:rsid w:val="00C969D3"/>
    <w:rsid w:val="00C973F8"/>
    <w:rsid w:val="00CA0D89"/>
    <w:rsid w:val="00CA1262"/>
    <w:rsid w:val="00CA166C"/>
    <w:rsid w:val="00CA27A8"/>
    <w:rsid w:val="00CA286E"/>
    <w:rsid w:val="00CA650F"/>
    <w:rsid w:val="00CB18BB"/>
    <w:rsid w:val="00CB200B"/>
    <w:rsid w:val="00CB3F22"/>
    <w:rsid w:val="00CB62F5"/>
    <w:rsid w:val="00CC02A0"/>
    <w:rsid w:val="00CC0A9A"/>
    <w:rsid w:val="00CC3B0F"/>
    <w:rsid w:val="00CC5D66"/>
    <w:rsid w:val="00CC7484"/>
    <w:rsid w:val="00CC7507"/>
    <w:rsid w:val="00CD021B"/>
    <w:rsid w:val="00CD40B9"/>
    <w:rsid w:val="00CD5CA6"/>
    <w:rsid w:val="00CD727D"/>
    <w:rsid w:val="00CE0646"/>
    <w:rsid w:val="00CE0903"/>
    <w:rsid w:val="00CE0F1A"/>
    <w:rsid w:val="00CE15C4"/>
    <w:rsid w:val="00CE5CC2"/>
    <w:rsid w:val="00CF19D1"/>
    <w:rsid w:val="00CF34D2"/>
    <w:rsid w:val="00CF3A15"/>
    <w:rsid w:val="00CF4B56"/>
    <w:rsid w:val="00D01DEA"/>
    <w:rsid w:val="00D10425"/>
    <w:rsid w:val="00D125C0"/>
    <w:rsid w:val="00D13209"/>
    <w:rsid w:val="00D14F7B"/>
    <w:rsid w:val="00D20F60"/>
    <w:rsid w:val="00D25457"/>
    <w:rsid w:val="00D266CB"/>
    <w:rsid w:val="00D26EC2"/>
    <w:rsid w:val="00D362C5"/>
    <w:rsid w:val="00D40F18"/>
    <w:rsid w:val="00D45BBF"/>
    <w:rsid w:val="00D50DB4"/>
    <w:rsid w:val="00D529B7"/>
    <w:rsid w:val="00D5416D"/>
    <w:rsid w:val="00D61F27"/>
    <w:rsid w:val="00D70056"/>
    <w:rsid w:val="00D740A5"/>
    <w:rsid w:val="00D74BE9"/>
    <w:rsid w:val="00D76477"/>
    <w:rsid w:val="00D82A7F"/>
    <w:rsid w:val="00D96C25"/>
    <w:rsid w:val="00D9754A"/>
    <w:rsid w:val="00DA35D3"/>
    <w:rsid w:val="00DA63E0"/>
    <w:rsid w:val="00DB0AE6"/>
    <w:rsid w:val="00DB287D"/>
    <w:rsid w:val="00DB50B4"/>
    <w:rsid w:val="00DB538A"/>
    <w:rsid w:val="00DB582F"/>
    <w:rsid w:val="00DB654A"/>
    <w:rsid w:val="00DB71F1"/>
    <w:rsid w:val="00DB7466"/>
    <w:rsid w:val="00DB7578"/>
    <w:rsid w:val="00DC2293"/>
    <w:rsid w:val="00DC2406"/>
    <w:rsid w:val="00DC3141"/>
    <w:rsid w:val="00DC34AB"/>
    <w:rsid w:val="00DC4A81"/>
    <w:rsid w:val="00DC53A9"/>
    <w:rsid w:val="00DD0058"/>
    <w:rsid w:val="00DD31FA"/>
    <w:rsid w:val="00DD4880"/>
    <w:rsid w:val="00DE3351"/>
    <w:rsid w:val="00DE45C9"/>
    <w:rsid w:val="00DE5553"/>
    <w:rsid w:val="00DE5F7D"/>
    <w:rsid w:val="00DF14B0"/>
    <w:rsid w:val="00DF2311"/>
    <w:rsid w:val="00DF4043"/>
    <w:rsid w:val="00DF563E"/>
    <w:rsid w:val="00DF6DCF"/>
    <w:rsid w:val="00E000A4"/>
    <w:rsid w:val="00E01CA6"/>
    <w:rsid w:val="00E03FC6"/>
    <w:rsid w:val="00E0522F"/>
    <w:rsid w:val="00E10E5D"/>
    <w:rsid w:val="00E1436C"/>
    <w:rsid w:val="00E14448"/>
    <w:rsid w:val="00E217A7"/>
    <w:rsid w:val="00E218C0"/>
    <w:rsid w:val="00E22986"/>
    <w:rsid w:val="00E256D0"/>
    <w:rsid w:val="00E2639A"/>
    <w:rsid w:val="00E36D9F"/>
    <w:rsid w:val="00E42025"/>
    <w:rsid w:val="00E44039"/>
    <w:rsid w:val="00E45051"/>
    <w:rsid w:val="00E51E1A"/>
    <w:rsid w:val="00E53508"/>
    <w:rsid w:val="00E61C77"/>
    <w:rsid w:val="00E62891"/>
    <w:rsid w:val="00E6328E"/>
    <w:rsid w:val="00E63976"/>
    <w:rsid w:val="00E6397E"/>
    <w:rsid w:val="00E64327"/>
    <w:rsid w:val="00E72060"/>
    <w:rsid w:val="00E72ACF"/>
    <w:rsid w:val="00E73BD7"/>
    <w:rsid w:val="00E73C8C"/>
    <w:rsid w:val="00E7549E"/>
    <w:rsid w:val="00E8162C"/>
    <w:rsid w:val="00E83DE2"/>
    <w:rsid w:val="00E8702B"/>
    <w:rsid w:val="00E92346"/>
    <w:rsid w:val="00E94092"/>
    <w:rsid w:val="00E941F5"/>
    <w:rsid w:val="00E97707"/>
    <w:rsid w:val="00EA1B6B"/>
    <w:rsid w:val="00EA4BED"/>
    <w:rsid w:val="00EB010B"/>
    <w:rsid w:val="00EB1B1E"/>
    <w:rsid w:val="00EB5276"/>
    <w:rsid w:val="00EB574D"/>
    <w:rsid w:val="00EB7303"/>
    <w:rsid w:val="00EC0548"/>
    <w:rsid w:val="00EC63C2"/>
    <w:rsid w:val="00EC66D3"/>
    <w:rsid w:val="00EC6EFC"/>
    <w:rsid w:val="00EC7205"/>
    <w:rsid w:val="00ED45A0"/>
    <w:rsid w:val="00ED4867"/>
    <w:rsid w:val="00EE175B"/>
    <w:rsid w:val="00EE232C"/>
    <w:rsid w:val="00EE4661"/>
    <w:rsid w:val="00EE5E3A"/>
    <w:rsid w:val="00EE6478"/>
    <w:rsid w:val="00EE6AB6"/>
    <w:rsid w:val="00EE7F8B"/>
    <w:rsid w:val="00EF42A9"/>
    <w:rsid w:val="00EF672C"/>
    <w:rsid w:val="00F00C2A"/>
    <w:rsid w:val="00F01F03"/>
    <w:rsid w:val="00F035D7"/>
    <w:rsid w:val="00F03869"/>
    <w:rsid w:val="00F117FA"/>
    <w:rsid w:val="00F12540"/>
    <w:rsid w:val="00F13F08"/>
    <w:rsid w:val="00F1597D"/>
    <w:rsid w:val="00F17EC3"/>
    <w:rsid w:val="00F20271"/>
    <w:rsid w:val="00F233E3"/>
    <w:rsid w:val="00F24825"/>
    <w:rsid w:val="00F25715"/>
    <w:rsid w:val="00F27A8E"/>
    <w:rsid w:val="00F30474"/>
    <w:rsid w:val="00F31873"/>
    <w:rsid w:val="00F35C43"/>
    <w:rsid w:val="00F36BB7"/>
    <w:rsid w:val="00F37103"/>
    <w:rsid w:val="00F40673"/>
    <w:rsid w:val="00F42C73"/>
    <w:rsid w:val="00F455E5"/>
    <w:rsid w:val="00F51218"/>
    <w:rsid w:val="00F5159E"/>
    <w:rsid w:val="00F51790"/>
    <w:rsid w:val="00F52BCA"/>
    <w:rsid w:val="00F54002"/>
    <w:rsid w:val="00F60C49"/>
    <w:rsid w:val="00F60FB9"/>
    <w:rsid w:val="00F61606"/>
    <w:rsid w:val="00F62ABC"/>
    <w:rsid w:val="00F63A51"/>
    <w:rsid w:val="00F642F4"/>
    <w:rsid w:val="00F64CFD"/>
    <w:rsid w:val="00F72E2B"/>
    <w:rsid w:val="00F737AB"/>
    <w:rsid w:val="00F740F6"/>
    <w:rsid w:val="00F76BCC"/>
    <w:rsid w:val="00F82FB0"/>
    <w:rsid w:val="00F878A1"/>
    <w:rsid w:val="00F927B1"/>
    <w:rsid w:val="00F938F8"/>
    <w:rsid w:val="00F9454F"/>
    <w:rsid w:val="00F9494D"/>
    <w:rsid w:val="00F9642A"/>
    <w:rsid w:val="00FA031F"/>
    <w:rsid w:val="00FA4148"/>
    <w:rsid w:val="00FA54D4"/>
    <w:rsid w:val="00FA5F3C"/>
    <w:rsid w:val="00FA5FE2"/>
    <w:rsid w:val="00FB1760"/>
    <w:rsid w:val="00FB191D"/>
    <w:rsid w:val="00FB253C"/>
    <w:rsid w:val="00FB62ED"/>
    <w:rsid w:val="00FB7758"/>
    <w:rsid w:val="00FB7C72"/>
    <w:rsid w:val="00FC4094"/>
    <w:rsid w:val="00FD1A1E"/>
    <w:rsid w:val="00FD3B6A"/>
    <w:rsid w:val="00FD4172"/>
    <w:rsid w:val="00FD74D2"/>
    <w:rsid w:val="00FD7D1C"/>
    <w:rsid w:val="00FE19E5"/>
    <w:rsid w:val="00FF057B"/>
    <w:rsid w:val="00FF203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0478"/>
  <w15:chartTrackingRefBased/>
  <w15:docId w15:val="{E43EE84B-36D8-40A5-861C-CC7B144F2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66D08"/>
    <w:pPr>
      <w:keepNext/>
      <w:keepLines/>
      <w:numPr>
        <w:numId w:val="1"/>
      </w:numPr>
      <w:spacing w:before="240" w:after="0"/>
      <w:jc w:val="center"/>
      <w:outlineLvl w:val="0"/>
    </w:pPr>
    <w:rPr>
      <w:rFonts w:ascii="Arial Black" w:eastAsiaTheme="majorEastAsia" w:hAnsi="Arial Black" w:cstheme="majorBidi"/>
      <w:b/>
      <w:sz w:val="48"/>
      <w:szCs w:val="32"/>
    </w:rPr>
  </w:style>
  <w:style w:type="paragraph" w:styleId="Titre2">
    <w:name w:val="heading 2"/>
    <w:basedOn w:val="Normal"/>
    <w:next w:val="Normal"/>
    <w:link w:val="Titre2Car"/>
    <w:uiPriority w:val="9"/>
    <w:unhideWhenUsed/>
    <w:qFormat/>
    <w:rsid w:val="00CF19D1"/>
    <w:pPr>
      <w:keepNext/>
      <w:keepLines/>
      <w:numPr>
        <w:ilvl w:val="1"/>
        <w:numId w:val="1"/>
      </w:numPr>
      <w:spacing w:before="40" w:after="0"/>
      <w:outlineLvl w:val="1"/>
    </w:pPr>
    <w:rPr>
      <w:rFonts w:eastAsiaTheme="majorEastAsia" w:cstheme="majorBidi"/>
      <w:b/>
      <w:szCs w:val="26"/>
    </w:rPr>
  </w:style>
  <w:style w:type="paragraph" w:styleId="Titre3">
    <w:name w:val="heading 3"/>
    <w:basedOn w:val="Normal"/>
    <w:next w:val="Normal"/>
    <w:link w:val="Titre3Car"/>
    <w:uiPriority w:val="9"/>
    <w:unhideWhenUsed/>
    <w:qFormat/>
    <w:rsid w:val="00CF19D1"/>
    <w:pPr>
      <w:keepNext/>
      <w:keepLines/>
      <w:spacing w:before="40" w:after="0"/>
      <w:outlineLvl w:val="2"/>
    </w:pPr>
    <w:rPr>
      <w:rFonts w:eastAsiaTheme="majorEastAsia" w:cstheme="majorBidi"/>
      <w:b/>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2091A"/>
    <w:rPr>
      <w:color w:val="808080"/>
    </w:rPr>
  </w:style>
  <w:style w:type="table" w:styleId="Grilledutableau">
    <w:name w:val="Table Grid"/>
    <w:basedOn w:val="TableauNormal"/>
    <w:uiPriority w:val="39"/>
    <w:rsid w:val="00341D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760F9"/>
    <w:rPr>
      <w:color w:val="0563C1" w:themeColor="hyperlink"/>
      <w:u w:val="single"/>
    </w:rPr>
  </w:style>
  <w:style w:type="character" w:styleId="Mentionnonrsolue">
    <w:name w:val="Unresolved Mention"/>
    <w:basedOn w:val="Policepardfaut"/>
    <w:uiPriority w:val="99"/>
    <w:semiHidden/>
    <w:unhideWhenUsed/>
    <w:rsid w:val="007760F9"/>
    <w:rPr>
      <w:color w:val="605E5C"/>
      <w:shd w:val="clear" w:color="auto" w:fill="E1DFDD"/>
    </w:rPr>
  </w:style>
  <w:style w:type="table" w:styleId="Tableausimple1">
    <w:name w:val="Plain Table 1"/>
    <w:basedOn w:val="TableauNormal"/>
    <w:uiPriority w:val="41"/>
    <w:rsid w:val="007760F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
    <w:name w:val="header"/>
    <w:basedOn w:val="Normal"/>
    <w:link w:val="En-tteCar"/>
    <w:uiPriority w:val="99"/>
    <w:unhideWhenUsed/>
    <w:rsid w:val="00B34DDB"/>
    <w:pPr>
      <w:tabs>
        <w:tab w:val="center" w:pos="4536"/>
        <w:tab w:val="right" w:pos="9072"/>
      </w:tabs>
      <w:spacing w:after="0" w:line="240" w:lineRule="auto"/>
    </w:pPr>
  </w:style>
  <w:style w:type="character" w:customStyle="1" w:styleId="En-tteCar">
    <w:name w:val="En-tête Car"/>
    <w:basedOn w:val="Policepardfaut"/>
    <w:link w:val="En-tte"/>
    <w:uiPriority w:val="99"/>
    <w:rsid w:val="00B34DDB"/>
  </w:style>
  <w:style w:type="paragraph" w:styleId="Pieddepage">
    <w:name w:val="footer"/>
    <w:basedOn w:val="Normal"/>
    <w:link w:val="PieddepageCar"/>
    <w:uiPriority w:val="99"/>
    <w:unhideWhenUsed/>
    <w:rsid w:val="00B34DD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34DDB"/>
  </w:style>
  <w:style w:type="paragraph" w:styleId="Paragraphedeliste">
    <w:name w:val="List Paragraph"/>
    <w:basedOn w:val="Normal"/>
    <w:link w:val="ParagraphedelisteCar"/>
    <w:uiPriority w:val="34"/>
    <w:qFormat/>
    <w:rsid w:val="00215691"/>
    <w:pPr>
      <w:ind w:left="720"/>
      <w:contextualSpacing/>
    </w:pPr>
  </w:style>
  <w:style w:type="character" w:customStyle="1" w:styleId="Titre1Car">
    <w:name w:val="Titre 1 Car"/>
    <w:basedOn w:val="Policepardfaut"/>
    <w:link w:val="Titre1"/>
    <w:uiPriority w:val="9"/>
    <w:rsid w:val="00466D08"/>
    <w:rPr>
      <w:rFonts w:ascii="Arial Black" w:eastAsiaTheme="majorEastAsia" w:hAnsi="Arial Black" w:cstheme="majorBidi"/>
      <w:b/>
      <w:sz w:val="48"/>
      <w:szCs w:val="32"/>
    </w:rPr>
  </w:style>
  <w:style w:type="paragraph" w:styleId="En-ttedetabledesmatires">
    <w:name w:val="TOC Heading"/>
    <w:basedOn w:val="Titre1"/>
    <w:next w:val="Normal"/>
    <w:uiPriority w:val="39"/>
    <w:unhideWhenUsed/>
    <w:qFormat/>
    <w:rsid w:val="00B31D0F"/>
    <w:pPr>
      <w:outlineLvl w:val="9"/>
    </w:pPr>
    <w:rPr>
      <w:lang w:eastAsia="fr-BE"/>
    </w:rPr>
  </w:style>
  <w:style w:type="character" w:customStyle="1" w:styleId="Titre2Car">
    <w:name w:val="Titre 2 Car"/>
    <w:basedOn w:val="Policepardfaut"/>
    <w:link w:val="Titre2"/>
    <w:uiPriority w:val="9"/>
    <w:rsid w:val="00CF19D1"/>
    <w:rPr>
      <w:rFonts w:eastAsiaTheme="majorEastAsia" w:cstheme="majorBidi"/>
      <w:b/>
      <w:szCs w:val="26"/>
    </w:rPr>
  </w:style>
  <w:style w:type="character" w:customStyle="1" w:styleId="Titre3Car">
    <w:name w:val="Titre 3 Car"/>
    <w:basedOn w:val="Policepardfaut"/>
    <w:link w:val="Titre3"/>
    <w:uiPriority w:val="9"/>
    <w:rsid w:val="00CF19D1"/>
    <w:rPr>
      <w:rFonts w:ascii="Arial" w:eastAsiaTheme="majorEastAsia" w:hAnsi="Arial" w:cstheme="majorBidi"/>
      <w:b/>
      <w:sz w:val="20"/>
      <w:szCs w:val="24"/>
    </w:rPr>
  </w:style>
  <w:style w:type="paragraph" w:styleId="TM1">
    <w:name w:val="toc 1"/>
    <w:basedOn w:val="Liste"/>
    <w:next w:val="Liste"/>
    <w:autoRedefine/>
    <w:uiPriority w:val="39"/>
    <w:unhideWhenUsed/>
    <w:rsid w:val="00932EAC"/>
    <w:pPr>
      <w:tabs>
        <w:tab w:val="right" w:leader="dot" w:pos="9060"/>
      </w:tabs>
      <w:spacing w:after="240"/>
    </w:pPr>
    <w:rPr>
      <w:b/>
    </w:rPr>
  </w:style>
  <w:style w:type="paragraph" w:styleId="TM2">
    <w:name w:val="toc 2"/>
    <w:basedOn w:val="Liste"/>
    <w:next w:val="Liste"/>
    <w:autoRedefine/>
    <w:uiPriority w:val="39"/>
    <w:unhideWhenUsed/>
    <w:rsid w:val="0065417F"/>
    <w:pPr>
      <w:tabs>
        <w:tab w:val="left" w:pos="660"/>
        <w:tab w:val="right" w:leader="dot" w:pos="9060"/>
      </w:tabs>
      <w:spacing w:after="100"/>
      <w:ind w:left="709" w:right="284" w:hanging="709"/>
    </w:pPr>
  </w:style>
  <w:style w:type="paragraph" w:styleId="TM3">
    <w:name w:val="toc 3"/>
    <w:basedOn w:val="Liste"/>
    <w:next w:val="Liste"/>
    <w:autoRedefine/>
    <w:uiPriority w:val="39"/>
    <w:unhideWhenUsed/>
    <w:rsid w:val="004060F4"/>
    <w:pPr>
      <w:spacing w:after="100"/>
      <w:ind w:left="440"/>
    </w:pPr>
  </w:style>
  <w:style w:type="paragraph" w:styleId="TM4">
    <w:name w:val="toc 4"/>
    <w:basedOn w:val="Normal"/>
    <w:next w:val="Normal"/>
    <w:autoRedefine/>
    <w:uiPriority w:val="39"/>
    <w:unhideWhenUsed/>
    <w:rsid w:val="0065417F"/>
    <w:pPr>
      <w:spacing w:after="100"/>
      <w:ind w:left="660"/>
    </w:pPr>
    <w:rPr>
      <w:rFonts w:eastAsiaTheme="minorEastAsia"/>
      <w:lang w:eastAsia="fr-BE"/>
    </w:rPr>
  </w:style>
  <w:style w:type="paragraph" w:styleId="Index1">
    <w:name w:val="index 1"/>
    <w:basedOn w:val="Normal"/>
    <w:next w:val="Normal"/>
    <w:autoRedefine/>
    <w:uiPriority w:val="99"/>
    <w:semiHidden/>
    <w:unhideWhenUsed/>
    <w:rsid w:val="00687868"/>
    <w:pPr>
      <w:spacing w:after="0" w:line="240" w:lineRule="auto"/>
      <w:ind w:left="220" w:hanging="220"/>
    </w:pPr>
  </w:style>
  <w:style w:type="paragraph" w:styleId="Index2">
    <w:name w:val="index 2"/>
    <w:basedOn w:val="Normal"/>
    <w:next w:val="Normal"/>
    <w:autoRedefine/>
    <w:uiPriority w:val="99"/>
    <w:semiHidden/>
    <w:unhideWhenUsed/>
    <w:rsid w:val="00687868"/>
    <w:pPr>
      <w:spacing w:after="0" w:line="240" w:lineRule="auto"/>
      <w:ind w:left="440" w:hanging="220"/>
    </w:pPr>
  </w:style>
  <w:style w:type="paragraph" w:styleId="Index3">
    <w:name w:val="index 3"/>
    <w:basedOn w:val="Normal"/>
    <w:next w:val="Normal"/>
    <w:autoRedefine/>
    <w:uiPriority w:val="99"/>
    <w:semiHidden/>
    <w:unhideWhenUsed/>
    <w:rsid w:val="00687868"/>
    <w:pPr>
      <w:spacing w:after="0" w:line="240" w:lineRule="auto"/>
      <w:ind w:left="660" w:hanging="220"/>
    </w:pPr>
  </w:style>
  <w:style w:type="paragraph" w:styleId="Liste">
    <w:name w:val="List"/>
    <w:basedOn w:val="Normal"/>
    <w:uiPriority w:val="99"/>
    <w:semiHidden/>
    <w:unhideWhenUsed/>
    <w:rsid w:val="004060F4"/>
    <w:pPr>
      <w:ind w:left="283" w:hanging="283"/>
      <w:contextualSpacing/>
    </w:pPr>
  </w:style>
  <w:style w:type="paragraph" w:styleId="TM5">
    <w:name w:val="toc 5"/>
    <w:basedOn w:val="Normal"/>
    <w:next w:val="Normal"/>
    <w:autoRedefine/>
    <w:uiPriority w:val="39"/>
    <w:unhideWhenUsed/>
    <w:rsid w:val="0065417F"/>
    <w:pPr>
      <w:spacing w:after="100"/>
      <w:ind w:left="880"/>
    </w:pPr>
    <w:rPr>
      <w:rFonts w:eastAsiaTheme="minorEastAsia"/>
      <w:lang w:eastAsia="fr-BE"/>
    </w:rPr>
  </w:style>
  <w:style w:type="paragraph" w:styleId="TM6">
    <w:name w:val="toc 6"/>
    <w:basedOn w:val="Normal"/>
    <w:next w:val="Normal"/>
    <w:autoRedefine/>
    <w:uiPriority w:val="39"/>
    <w:unhideWhenUsed/>
    <w:rsid w:val="0065417F"/>
    <w:pPr>
      <w:spacing w:after="100"/>
      <w:ind w:left="1100"/>
    </w:pPr>
    <w:rPr>
      <w:rFonts w:eastAsiaTheme="minorEastAsia"/>
      <w:lang w:eastAsia="fr-BE"/>
    </w:rPr>
  </w:style>
  <w:style w:type="paragraph" w:styleId="TM7">
    <w:name w:val="toc 7"/>
    <w:basedOn w:val="Normal"/>
    <w:next w:val="Normal"/>
    <w:autoRedefine/>
    <w:uiPriority w:val="39"/>
    <w:unhideWhenUsed/>
    <w:rsid w:val="0065417F"/>
    <w:pPr>
      <w:spacing w:after="100"/>
      <w:ind w:left="1320"/>
    </w:pPr>
    <w:rPr>
      <w:rFonts w:eastAsiaTheme="minorEastAsia"/>
      <w:lang w:eastAsia="fr-BE"/>
    </w:rPr>
  </w:style>
  <w:style w:type="paragraph" w:styleId="TM8">
    <w:name w:val="toc 8"/>
    <w:basedOn w:val="Normal"/>
    <w:next w:val="Normal"/>
    <w:autoRedefine/>
    <w:uiPriority w:val="39"/>
    <w:unhideWhenUsed/>
    <w:rsid w:val="0065417F"/>
    <w:pPr>
      <w:spacing w:after="100"/>
      <w:ind w:left="1540"/>
    </w:pPr>
    <w:rPr>
      <w:rFonts w:eastAsiaTheme="minorEastAsia"/>
      <w:lang w:eastAsia="fr-BE"/>
    </w:rPr>
  </w:style>
  <w:style w:type="paragraph" w:styleId="TM9">
    <w:name w:val="toc 9"/>
    <w:basedOn w:val="Normal"/>
    <w:next w:val="Normal"/>
    <w:autoRedefine/>
    <w:uiPriority w:val="39"/>
    <w:unhideWhenUsed/>
    <w:rsid w:val="0065417F"/>
    <w:pPr>
      <w:spacing w:after="100"/>
      <w:ind w:left="1760"/>
    </w:pPr>
    <w:rPr>
      <w:rFonts w:eastAsiaTheme="minorEastAsia"/>
      <w:lang w:eastAsia="fr-BE"/>
    </w:rPr>
  </w:style>
  <w:style w:type="paragraph" w:customStyle="1" w:styleId="Contenudetableau">
    <w:name w:val="Contenu de tableau"/>
    <w:basedOn w:val="Normal"/>
    <w:link w:val="ContenudetableauCar"/>
    <w:rsid w:val="008D6E0F"/>
    <w:pPr>
      <w:widowControl w:val="0"/>
      <w:suppressLineNumbers/>
      <w:suppressAutoHyphens/>
      <w:spacing w:after="0" w:line="240" w:lineRule="auto"/>
      <w:jc w:val="both"/>
    </w:pPr>
    <w:rPr>
      <w:rFonts w:eastAsia="SimSun" w:cs="Mangal"/>
      <w:kern w:val="1"/>
      <w:szCs w:val="24"/>
      <w:lang w:val="en-US" w:eastAsia="zh-CN" w:bidi="hi-IN"/>
    </w:rPr>
  </w:style>
  <w:style w:type="paragraph" w:customStyle="1" w:styleId="Answersbulleted">
    <w:name w:val="Answers (bulleted)"/>
    <w:basedOn w:val="Normal"/>
    <w:rsid w:val="008D6E0F"/>
    <w:pPr>
      <w:widowControl w:val="0"/>
      <w:numPr>
        <w:numId w:val="3"/>
      </w:numPr>
      <w:tabs>
        <w:tab w:val="right" w:leader="dot" w:pos="9071"/>
      </w:tabs>
      <w:suppressAutoHyphens/>
      <w:spacing w:after="0" w:line="288" w:lineRule="auto"/>
      <w:jc w:val="both"/>
    </w:pPr>
    <w:rPr>
      <w:rFonts w:eastAsia="SimSun" w:cs="Arial"/>
      <w:color w:val="000000"/>
      <w:kern w:val="1"/>
      <w:szCs w:val="24"/>
      <w:lang w:val="en-US" w:eastAsia="zh-CN" w:bidi="hi-IN"/>
    </w:rPr>
  </w:style>
  <w:style w:type="character" w:customStyle="1" w:styleId="ContenudetableauCar">
    <w:name w:val="Contenu de tableau Car"/>
    <w:basedOn w:val="Policepardfaut"/>
    <w:link w:val="Contenudetableau"/>
    <w:rsid w:val="008D6E0F"/>
    <w:rPr>
      <w:rFonts w:ascii="Arial" w:eastAsia="SimSun" w:hAnsi="Arial" w:cs="Mangal"/>
      <w:kern w:val="1"/>
      <w:sz w:val="20"/>
      <w:szCs w:val="24"/>
      <w:lang w:val="en-US" w:eastAsia="zh-CN" w:bidi="hi-IN"/>
    </w:rPr>
  </w:style>
  <w:style w:type="table" w:customStyle="1" w:styleId="Grilledutableau1">
    <w:name w:val="Grille du tableau1"/>
    <w:basedOn w:val="TableauNormal"/>
    <w:next w:val="Grilledutableau"/>
    <w:uiPriority w:val="39"/>
    <w:rsid w:val="008D6E0F"/>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s">
    <w:name w:val="Answers"/>
    <w:basedOn w:val="Normal"/>
    <w:rsid w:val="008D6E0F"/>
    <w:pPr>
      <w:widowControl w:val="0"/>
      <w:tabs>
        <w:tab w:val="left" w:pos="624"/>
        <w:tab w:val="right" w:leader="dot" w:pos="9071"/>
      </w:tabs>
      <w:suppressAutoHyphens/>
      <w:spacing w:after="0" w:line="288" w:lineRule="auto"/>
      <w:ind w:left="605"/>
      <w:jc w:val="both"/>
    </w:pPr>
    <w:rPr>
      <w:rFonts w:eastAsia="SimSun" w:cs="Arial"/>
      <w:color w:val="000000"/>
      <w:kern w:val="1"/>
      <w:szCs w:val="24"/>
      <w:lang w:val="en-US" w:eastAsia="zh-CN" w:bidi="hi-IN"/>
    </w:rPr>
  </w:style>
  <w:style w:type="table" w:customStyle="1" w:styleId="Grilledutableau2">
    <w:name w:val="Grille du tableau2"/>
    <w:basedOn w:val="TableauNormal"/>
    <w:next w:val="Grilledutableau"/>
    <w:uiPriority w:val="39"/>
    <w:rsid w:val="000A68C5"/>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bulleted">
    <w:name w:val="Text body (bulleted)"/>
    <w:basedOn w:val="Corpsdetexte"/>
    <w:rsid w:val="000A68C5"/>
    <w:pPr>
      <w:widowControl w:val="0"/>
      <w:tabs>
        <w:tab w:val="left" w:pos="623"/>
      </w:tabs>
      <w:suppressAutoHyphens/>
      <w:spacing w:after="0" w:line="288" w:lineRule="auto"/>
      <w:ind w:left="623" w:hanging="283"/>
      <w:jc w:val="both"/>
    </w:pPr>
    <w:rPr>
      <w:rFonts w:eastAsia="SimSun" w:cs="Mangal"/>
      <w:kern w:val="1"/>
      <w:szCs w:val="24"/>
      <w:lang w:val="en-US" w:eastAsia="zh-CN" w:bidi="hi-IN"/>
    </w:rPr>
  </w:style>
  <w:style w:type="paragraph" w:styleId="Corpsdetexte">
    <w:name w:val="Body Text"/>
    <w:basedOn w:val="Normal"/>
    <w:link w:val="CorpsdetexteCar"/>
    <w:uiPriority w:val="99"/>
    <w:unhideWhenUsed/>
    <w:rsid w:val="000A68C5"/>
    <w:pPr>
      <w:spacing w:after="120"/>
    </w:pPr>
  </w:style>
  <w:style w:type="character" w:customStyle="1" w:styleId="CorpsdetexteCar">
    <w:name w:val="Corps de texte Car"/>
    <w:basedOn w:val="Policepardfaut"/>
    <w:link w:val="Corpsdetexte"/>
    <w:uiPriority w:val="99"/>
    <w:rsid w:val="000A68C5"/>
  </w:style>
  <w:style w:type="character" w:styleId="Appelnotedebasdep">
    <w:name w:val="footnote reference"/>
    <w:basedOn w:val="Policepardfaut"/>
    <w:uiPriority w:val="99"/>
    <w:unhideWhenUsed/>
    <w:rsid w:val="00B91354"/>
    <w:rPr>
      <w:vertAlign w:val="superscript"/>
    </w:rPr>
  </w:style>
  <w:style w:type="paragraph" w:styleId="Corpsdetexte2">
    <w:name w:val="Body Text 2"/>
    <w:basedOn w:val="Normal"/>
    <w:link w:val="Corpsdetexte2Car"/>
    <w:uiPriority w:val="99"/>
    <w:unhideWhenUsed/>
    <w:rsid w:val="008E4E9F"/>
    <w:pPr>
      <w:widowControl w:val="0"/>
      <w:suppressAutoHyphens/>
      <w:spacing w:after="120" w:line="480" w:lineRule="auto"/>
      <w:jc w:val="both"/>
    </w:pPr>
    <w:rPr>
      <w:rFonts w:eastAsia="SimSun" w:cs="Mangal"/>
      <w:kern w:val="1"/>
      <w:szCs w:val="24"/>
      <w:lang w:val="en-US" w:eastAsia="zh-CN" w:bidi="hi-IN"/>
    </w:rPr>
  </w:style>
  <w:style w:type="character" w:customStyle="1" w:styleId="Corpsdetexte2Car">
    <w:name w:val="Corps de texte 2 Car"/>
    <w:basedOn w:val="Policepardfaut"/>
    <w:link w:val="Corpsdetexte2"/>
    <w:uiPriority w:val="99"/>
    <w:rsid w:val="008E4E9F"/>
    <w:rPr>
      <w:rFonts w:eastAsia="SimSun" w:cs="Mangal"/>
      <w:kern w:val="1"/>
      <w:szCs w:val="24"/>
      <w:lang w:val="en-US" w:eastAsia="zh-CN" w:bidi="hi-IN"/>
    </w:rPr>
  </w:style>
  <w:style w:type="paragraph" w:customStyle="1" w:styleId="StyleJustifi">
    <w:name w:val="Style Justifié"/>
    <w:basedOn w:val="Normal"/>
    <w:rsid w:val="008E4E9F"/>
    <w:pPr>
      <w:spacing w:after="180" w:line="240" w:lineRule="auto"/>
      <w:jc w:val="both"/>
    </w:pPr>
    <w:rPr>
      <w:rFonts w:ascii="Calibri" w:hAnsi="Calibri" w:cs="Times New Roman"/>
      <w:sz w:val="24"/>
      <w:szCs w:val="24"/>
      <w:lang w:eastAsia="zh-CN"/>
    </w:rPr>
  </w:style>
  <w:style w:type="paragraph" w:customStyle="1" w:styleId="Standard">
    <w:name w:val="Standard"/>
    <w:rsid w:val="000F025C"/>
    <w:pPr>
      <w:suppressAutoHyphens/>
      <w:autoSpaceDN w:val="0"/>
      <w:spacing w:after="0" w:line="240" w:lineRule="auto"/>
      <w:textAlignment w:val="baseline"/>
    </w:pPr>
    <w:rPr>
      <w:rFonts w:eastAsia="Times New Roman" w:cs="Times New Roman"/>
      <w:color w:val="000000"/>
      <w:kern w:val="3"/>
      <w:sz w:val="22"/>
      <w:szCs w:val="20"/>
      <w:lang w:val="fr-FR" w:eastAsia="fr-BE"/>
    </w:rPr>
  </w:style>
  <w:style w:type="paragraph" w:customStyle="1" w:styleId="docdata">
    <w:name w:val="docdata"/>
    <w:aliases w:val="docy,v5,2408,bqiaagaaeyqcaaagiaiaaaorbqaabbkfaaaaaaaaaaaaaaaaaaaaaaaaaaaaaaaaaaaaaaaaaaaaaaaaaaaaaaaaaaaaaaaaaaaaaaaaaaaaaaaaaaaaaaaaaaaaaaaaaaaaaaaaaaaaaaaaaaaaaaaaaaaaaaaaaaaaaaaaaaaaaaaaaaaaaaaaaaaaaaaaaaaaaaaaaaaaaaaaaaaaaaaaaaaaaaaaaaaaaaaa"/>
    <w:basedOn w:val="Normal"/>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rmalWeb">
    <w:name w:val="Normal (Web)"/>
    <w:basedOn w:val="Normal"/>
    <w:uiPriority w:val="99"/>
    <w:semiHidden/>
    <w:unhideWhenUsed/>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WW8Num3z1">
    <w:name w:val="WW8Num3z1"/>
    <w:rsid w:val="00B411E9"/>
    <w:rPr>
      <w:rFonts w:ascii="OpenSymbol" w:hAnsi="OpenSymbol" w:cs="OpenSymbol"/>
    </w:rPr>
  </w:style>
  <w:style w:type="paragraph" w:styleId="Notedebasdepage">
    <w:name w:val="footnote text"/>
    <w:basedOn w:val="Normal"/>
    <w:link w:val="NotedebasdepageCar"/>
    <w:uiPriority w:val="99"/>
    <w:unhideWhenUsed/>
    <w:rsid w:val="00975354"/>
    <w:pPr>
      <w:widowControl w:val="0"/>
      <w:suppressAutoHyphens/>
      <w:spacing w:after="0" w:line="240" w:lineRule="auto"/>
      <w:jc w:val="both"/>
    </w:pPr>
    <w:rPr>
      <w:rFonts w:eastAsia="SimSun" w:cs="Mangal"/>
      <w:kern w:val="1"/>
      <w:szCs w:val="18"/>
      <w:lang w:val="en-US" w:eastAsia="zh-CN" w:bidi="hi-IN"/>
    </w:rPr>
  </w:style>
  <w:style w:type="character" w:customStyle="1" w:styleId="NotedebasdepageCar">
    <w:name w:val="Note de bas de page Car"/>
    <w:basedOn w:val="Policepardfaut"/>
    <w:link w:val="Notedebasdepage"/>
    <w:uiPriority w:val="99"/>
    <w:rsid w:val="00975354"/>
    <w:rPr>
      <w:rFonts w:eastAsia="SimSun" w:cs="Mangal"/>
      <w:kern w:val="1"/>
      <w:szCs w:val="18"/>
      <w:lang w:val="en-US" w:eastAsia="zh-CN" w:bidi="hi-IN"/>
    </w:rPr>
  </w:style>
  <w:style w:type="table" w:customStyle="1" w:styleId="Tabelraster1">
    <w:name w:val="Tabelraster1"/>
    <w:basedOn w:val="TableauNormal"/>
    <w:next w:val="Grilledutableau"/>
    <w:uiPriority w:val="59"/>
    <w:rsid w:val="00FD3B6A"/>
    <w:pPr>
      <w:spacing w:after="0" w:line="240" w:lineRule="auto"/>
    </w:pPr>
    <w:rPr>
      <w:rFonts w:ascii="Calibri" w:eastAsia="Times New Roman" w:hAnsi="Calibri" w:cs="Times New Roman"/>
      <w:sz w:val="22"/>
      <w:lang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houdtabel">
    <w:name w:val="Inhoud tabel"/>
    <w:basedOn w:val="Normal"/>
    <w:rsid w:val="00422AD1"/>
    <w:pPr>
      <w:widowControl w:val="0"/>
      <w:suppressLineNumbers/>
      <w:suppressAutoHyphens/>
      <w:spacing w:before="68" w:after="62" w:line="227" w:lineRule="atLeast"/>
    </w:pPr>
    <w:rPr>
      <w:rFonts w:eastAsia="Arial Unicode MS" w:cs="Calibri"/>
      <w:color w:val="000000"/>
      <w:kern w:val="1"/>
      <w:lang w:val="en-GB" w:eastAsia="zh-CN" w:bidi="en-US"/>
    </w:rPr>
  </w:style>
  <w:style w:type="paragraph" w:customStyle="1" w:styleId="Explications">
    <w:name w:val="Explications"/>
    <w:link w:val="ExplicationsCar"/>
    <w:qFormat/>
    <w:rsid w:val="00360DCC"/>
    <w:pPr>
      <w:spacing w:after="0" w:line="240" w:lineRule="auto"/>
    </w:pPr>
    <w:rPr>
      <w:rFonts w:eastAsia="SimSun" w:cs="Mangal"/>
      <w:color w:val="0000FF"/>
      <w:kern w:val="1"/>
      <w:szCs w:val="24"/>
      <w:lang w:val="fr-FR" w:eastAsia="zh-CN" w:bidi="hi-IN"/>
    </w:rPr>
  </w:style>
  <w:style w:type="character" w:customStyle="1" w:styleId="ExplicationsCar">
    <w:name w:val="Explications Car"/>
    <w:basedOn w:val="ContenudetableauCar"/>
    <w:link w:val="Explications"/>
    <w:rsid w:val="00360DCC"/>
    <w:rPr>
      <w:rFonts w:ascii="Arial" w:eastAsia="SimSun" w:hAnsi="Arial" w:cs="Mangal"/>
      <w:color w:val="0000FF"/>
      <w:kern w:val="1"/>
      <w:sz w:val="20"/>
      <w:szCs w:val="24"/>
      <w:lang w:val="fr-FR" w:eastAsia="zh-CN" w:bidi="hi-IN"/>
    </w:rPr>
  </w:style>
  <w:style w:type="character" w:customStyle="1" w:styleId="WW8Num15z0">
    <w:name w:val="WW8Num15z0"/>
    <w:rsid w:val="0061757F"/>
    <w:rPr>
      <w:rFonts w:ascii="Symbol" w:hAnsi="Symbol" w:cs="OpenSymbol"/>
      <w:color w:val="0000FF"/>
      <w:lang w:val="fr-BE"/>
    </w:rPr>
  </w:style>
  <w:style w:type="character" w:customStyle="1" w:styleId="WW8Num13z0">
    <w:name w:val="WW8Num13z0"/>
    <w:rsid w:val="005278A4"/>
    <w:rPr>
      <w:rFonts w:ascii="Symbol" w:hAnsi="Symbol" w:cs="OpenSymbol"/>
      <w:color w:val="0000FF"/>
      <w:lang w:val="fr-FR"/>
    </w:rPr>
  </w:style>
  <w:style w:type="character" w:customStyle="1" w:styleId="ParagraphedelisteCar">
    <w:name w:val="Paragraphe de liste Car"/>
    <w:link w:val="Paragraphedeliste"/>
    <w:uiPriority w:val="34"/>
    <w:qFormat/>
    <w:rsid w:val="002C1F97"/>
  </w:style>
  <w:style w:type="character" w:customStyle="1" w:styleId="Style1">
    <w:name w:val="Style1"/>
    <w:basedOn w:val="Policepardfaut"/>
    <w:uiPriority w:val="1"/>
    <w:rsid w:val="00E73C8C"/>
    <w:rPr>
      <w:rFonts w:ascii="Arial" w:hAnsi="Arial"/>
      <w:sz w:val="24"/>
    </w:rPr>
  </w:style>
  <w:style w:type="character" w:styleId="Lienhypertextesuivivisit">
    <w:name w:val="FollowedHyperlink"/>
    <w:basedOn w:val="Policepardfaut"/>
    <w:uiPriority w:val="99"/>
    <w:semiHidden/>
    <w:unhideWhenUsed/>
    <w:rsid w:val="00D26EC2"/>
    <w:rPr>
      <w:color w:val="954F72" w:themeColor="followedHyperlink"/>
      <w:u w:val="single"/>
    </w:rPr>
  </w:style>
  <w:style w:type="paragraph" w:styleId="Citation">
    <w:name w:val="Quote"/>
    <w:basedOn w:val="Normal"/>
    <w:next w:val="Normal"/>
    <w:link w:val="CitationCar"/>
    <w:uiPriority w:val="29"/>
    <w:qFormat/>
    <w:rsid w:val="00280851"/>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left="720" w:right="720"/>
      <w:jc w:val="both"/>
    </w:pPr>
    <w:rPr>
      <w:rFonts w:eastAsia="SimSun" w:cs="Mangal"/>
      <w:i/>
      <w:szCs w:val="24"/>
      <w:lang w:val="en-US" w:eastAsia="zh-CN" w:bidi="hi-IN"/>
    </w:rPr>
  </w:style>
  <w:style w:type="character" w:customStyle="1" w:styleId="CitationCar">
    <w:name w:val="Citation Car"/>
    <w:basedOn w:val="Policepardfaut"/>
    <w:link w:val="Citation"/>
    <w:uiPriority w:val="29"/>
    <w:rsid w:val="00280851"/>
    <w:rPr>
      <w:rFonts w:eastAsia="SimSun" w:cs="Mangal"/>
      <w:i/>
      <w:szCs w:val="24"/>
      <w:lang w:val="en-US" w:eastAsia="zh-CN" w:bidi="hi-IN"/>
    </w:rPr>
  </w:style>
  <w:style w:type="character" w:styleId="Marquedecommentaire">
    <w:name w:val="annotation reference"/>
    <w:basedOn w:val="Policepardfaut"/>
    <w:uiPriority w:val="99"/>
    <w:semiHidden/>
    <w:unhideWhenUsed/>
    <w:rsid w:val="00274118"/>
    <w:rPr>
      <w:sz w:val="16"/>
      <w:szCs w:val="16"/>
    </w:rPr>
  </w:style>
  <w:style w:type="paragraph" w:styleId="Commentaire">
    <w:name w:val="annotation text"/>
    <w:basedOn w:val="Normal"/>
    <w:link w:val="CommentaireCar"/>
    <w:uiPriority w:val="99"/>
    <w:unhideWhenUsed/>
    <w:rsid w:val="00274118"/>
    <w:pPr>
      <w:spacing w:line="240" w:lineRule="auto"/>
    </w:pPr>
    <w:rPr>
      <w:szCs w:val="20"/>
    </w:rPr>
  </w:style>
  <w:style w:type="character" w:customStyle="1" w:styleId="CommentaireCar">
    <w:name w:val="Commentaire Car"/>
    <w:basedOn w:val="Policepardfaut"/>
    <w:link w:val="Commentaire"/>
    <w:uiPriority w:val="99"/>
    <w:rsid w:val="00274118"/>
    <w:rPr>
      <w:szCs w:val="20"/>
    </w:rPr>
  </w:style>
  <w:style w:type="paragraph" w:styleId="Objetducommentaire">
    <w:name w:val="annotation subject"/>
    <w:basedOn w:val="Commentaire"/>
    <w:next w:val="Commentaire"/>
    <w:link w:val="ObjetducommentaireCar"/>
    <w:uiPriority w:val="99"/>
    <w:semiHidden/>
    <w:unhideWhenUsed/>
    <w:rsid w:val="00274118"/>
    <w:rPr>
      <w:b/>
      <w:bCs/>
    </w:rPr>
  </w:style>
  <w:style w:type="character" w:customStyle="1" w:styleId="ObjetducommentaireCar">
    <w:name w:val="Objet du commentaire Car"/>
    <w:basedOn w:val="CommentaireCar"/>
    <w:link w:val="Objetducommentaire"/>
    <w:uiPriority w:val="99"/>
    <w:semiHidden/>
    <w:rsid w:val="00274118"/>
    <w:rPr>
      <w:b/>
      <w:bCs/>
      <w:szCs w:val="20"/>
    </w:rPr>
  </w:style>
  <w:style w:type="paragraph" w:styleId="Rvision">
    <w:name w:val="Revision"/>
    <w:hidden/>
    <w:uiPriority w:val="99"/>
    <w:semiHidden/>
    <w:rsid w:val="00C02BBF"/>
    <w:pPr>
      <w:spacing w:after="0" w:line="240" w:lineRule="auto"/>
    </w:pPr>
  </w:style>
  <w:style w:type="paragraph" w:customStyle="1" w:styleId="Default">
    <w:name w:val="Default"/>
    <w:rsid w:val="00CB18BB"/>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eastAsia="Times New Roman" w:cs="Arial"/>
      <w:color w:val="000000"/>
      <w:sz w:val="24"/>
      <w:szCs w:val="24"/>
      <w:lang w:eastAsia="fr-BE"/>
    </w:rPr>
  </w:style>
  <w:style w:type="paragraph" w:customStyle="1" w:styleId="Pa8">
    <w:name w:val="Pa8"/>
    <w:basedOn w:val="Default"/>
    <w:next w:val="Default"/>
    <w:uiPriority w:val="99"/>
    <w:rsid w:val="00CB18BB"/>
    <w:pPr>
      <w:pBdr>
        <w:top w:val="none" w:sz="0" w:space="0" w:color="auto"/>
        <w:left w:val="none" w:sz="0" w:space="0" w:color="auto"/>
        <w:bottom w:val="none" w:sz="0" w:space="0" w:color="auto"/>
        <w:right w:val="none" w:sz="0" w:space="0" w:color="auto"/>
        <w:between w:val="none" w:sz="0" w:space="0" w:color="auto"/>
      </w:pBdr>
      <w:spacing w:line="191" w:lineRule="atLeast"/>
    </w:pPr>
    <w:rPr>
      <w:rFonts w:ascii="gotham" w:eastAsia="Calibri" w:hAnsi="gotham" w:cs="Calibri"/>
      <w:color w:val="auto"/>
      <w:lang w:eastAsia="en-US"/>
    </w:rPr>
  </w:style>
  <w:style w:type="character" w:customStyle="1" w:styleId="cf01">
    <w:name w:val="cf01"/>
    <w:basedOn w:val="Policepardfaut"/>
    <w:rsid w:val="00BC2136"/>
    <w:rPr>
      <w:rFonts w:ascii="Segoe UI" w:hAnsi="Segoe UI" w:cs="Segoe UI" w:hint="default"/>
      <w:b/>
      <w:bCs/>
      <w:sz w:val="18"/>
      <w:szCs w:val="18"/>
    </w:rPr>
  </w:style>
  <w:style w:type="character" w:customStyle="1" w:styleId="ui-provider">
    <w:name w:val="ui-provider"/>
    <w:basedOn w:val="Policepardfaut"/>
    <w:rsid w:val="00B543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4402957">
      <w:bodyDiv w:val="1"/>
      <w:marLeft w:val="0"/>
      <w:marRight w:val="0"/>
      <w:marTop w:val="0"/>
      <w:marBottom w:val="0"/>
      <w:divBdr>
        <w:top w:val="none" w:sz="0" w:space="0" w:color="auto"/>
        <w:left w:val="none" w:sz="0" w:space="0" w:color="auto"/>
        <w:bottom w:val="none" w:sz="0" w:space="0" w:color="auto"/>
        <w:right w:val="none" w:sz="0" w:space="0" w:color="auto"/>
      </w:divBdr>
    </w:div>
    <w:div w:id="560990243">
      <w:bodyDiv w:val="1"/>
      <w:marLeft w:val="0"/>
      <w:marRight w:val="0"/>
      <w:marTop w:val="0"/>
      <w:marBottom w:val="0"/>
      <w:divBdr>
        <w:top w:val="none" w:sz="0" w:space="0" w:color="auto"/>
        <w:left w:val="none" w:sz="0" w:space="0" w:color="auto"/>
        <w:bottom w:val="none" w:sz="0" w:space="0" w:color="auto"/>
        <w:right w:val="none" w:sz="0" w:space="0" w:color="auto"/>
      </w:divBdr>
    </w:div>
    <w:div w:id="658120146">
      <w:bodyDiv w:val="1"/>
      <w:marLeft w:val="0"/>
      <w:marRight w:val="0"/>
      <w:marTop w:val="0"/>
      <w:marBottom w:val="0"/>
      <w:divBdr>
        <w:top w:val="none" w:sz="0" w:space="0" w:color="auto"/>
        <w:left w:val="none" w:sz="0" w:space="0" w:color="auto"/>
        <w:bottom w:val="none" w:sz="0" w:space="0" w:color="auto"/>
        <w:right w:val="none" w:sz="0" w:space="0" w:color="auto"/>
      </w:divBdr>
    </w:div>
    <w:div w:id="713966873">
      <w:bodyDiv w:val="1"/>
      <w:marLeft w:val="0"/>
      <w:marRight w:val="0"/>
      <w:marTop w:val="0"/>
      <w:marBottom w:val="0"/>
      <w:divBdr>
        <w:top w:val="none" w:sz="0" w:space="0" w:color="auto"/>
        <w:left w:val="none" w:sz="0" w:space="0" w:color="auto"/>
        <w:bottom w:val="none" w:sz="0" w:space="0" w:color="auto"/>
        <w:right w:val="none" w:sz="0" w:space="0" w:color="auto"/>
      </w:divBdr>
    </w:div>
    <w:div w:id="718625451">
      <w:bodyDiv w:val="1"/>
      <w:marLeft w:val="0"/>
      <w:marRight w:val="0"/>
      <w:marTop w:val="0"/>
      <w:marBottom w:val="0"/>
      <w:divBdr>
        <w:top w:val="none" w:sz="0" w:space="0" w:color="auto"/>
        <w:left w:val="none" w:sz="0" w:space="0" w:color="auto"/>
        <w:bottom w:val="none" w:sz="0" w:space="0" w:color="auto"/>
        <w:right w:val="none" w:sz="0" w:space="0" w:color="auto"/>
      </w:divBdr>
    </w:div>
    <w:div w:id="1020399996">
      <w:bodyDiv w:val="1"/>
      <w:marLeft w:val="0"/>
      <w:marRight w:val="0"/>
      <w:marTop w:val="0"/>
      <w:marBottom w:val="0"/>
      <w:divBdr>
        <w:top w:val="none" w:sz="0" w:space="0" w:color="auto"/>
        <w:left w:val="none" w:sz="0" w:space="0" w:color="auto"/>
        <w:bottom w:val="none" w:sz="0" w:space="0" w:color="auto"/>
        <w:right w:val="none" w:sz="0" w:space="0" w:color="auto"/>
      </w:divBdr>
    </w:div>
    <w:div w:id="1178160165">
      <w:bodyDiv w:val="1"/>
      <w:marLeft w:val="0"/>
      <w:marRight w:val="0"/>
      <w:marTop w:val="0"/>
      <w:marBottom w:val="0"/>
      <w:divBdr>
        <w:top w:val="none" w:sz="0" w:space="0" w:color="auto"/>
        <w:left w:val="none" w:sz="0" w:space="0" w:color="auto"/>
        <w:bottom w:val="none" w:sz="0" w:space="0" w:color="auto"/>
        <w:right w:val="none" w:sz="0" w:space="0" w:color="auto"/>
      </w:divBdr>
    </w:div>
    <w:div w:id="1310789314">
      <w:bodyDiv w:val="1"/>
      <w:marLeft w:val="0"/>
      <w:marRight w:val="0"/>
      <w:marTop w:val="0"/>
      <w:marBottom w:val="0"/>
      <w:divBdr>
        <w:top w:val="none" w:sz="0" w:space="0" w:color="auto"/>
        <w:left w:val="none" w:sz="0" w:space="0" w:color="auto"/>
        <w:bottom w:val="none" w:sz="0" w:space="0" w:color="auto"/>
        <w:right w:val="none" w:sz="0" w:space="0" w:color="auto"/>
      </w:divBdr>
    </w:div>
    <w:div w:id="1330405807">
      <w:bodyDiv w:val="1"/>
      <w:marLeft w:val="0"/>
      <w:marRight w:val="0"/>
      <w:marTop w:val="0"/>
      <w:marBottom w:val="0"/>
      <w:divBdr>
        <w:top w:val="none" w:sz="0" w:space="0" w:color="auto"/>
        <w:left w:val="none" w:sz="0" w:space="0" w:color="auto"/>
        <w:bottom w:val="none" w:sz="0" w:space="0" w:color="auto"/>
        <w:right w:val="none" w:sz="0" w:space="0" w:color="auto"/>
      </w:divBdr>
    </w:div>
    <w:div w:id="1392464632">
      <w:bodyDiv w:val="1"/>
      <w:marLeft w:val="0"/>
      <w:marRight w:val="0"/>
      <w:marTop w:val="0"/>
      <w:marBottom w:val="0"/>
      <w:divBdr>
        <w:top w:val="none" w:sz="0" w:space="0" w:color="auto"/>
        <w:left w:val="none" w:sz="0" w:space="0" w:color="auto"/>
        <w:bottom w:val="none" w:sz="0" w:space="0" w:color="auto"/>
        <w:right w:val="none" w:sz="0" w:space="0" w:color="auto"/>
      </w:divBdr>
    </w:div>
    <w:div w:id="1533346051">
      <w:bodyDiv w:val="1"/>
      <w:marLeft w:val="0"/>
      <w:marRight w:val="0"/>
      <w:marTop w:val="0"/>
      <w:marBottom w:val="0"/>
      <w:divBdr>
        <w:top w:val="none" w:sz="0" w:space="0" w:color="auto"/>
        <w:left w:val="none" w:sz="0" w:space="0" w:color="auto"/>
        <w:bottom w:val="none" w:sz="0" w:space="0" w:color="auto"/>
        <w:right w:val="none" w:sz="0" w:space="0" w:color="auto"/>
      </w:divBdr>
    </w:div>
    <w:div w:id="1674452338">
      <w:bodyDiv w:val="1"/>
      <w:marLeft w:val="0"/>
      <w:marRight w:val="0"/>
      <w:marTop w:val="0"/>
      <w:marBottom w:val="0"/>
      <w:divBdr>
        <w:top w:val="none" w:sz="0" w:space="0" w:color="auto"/>
        <w:left w:val="none" w:sz="0" w:space="0" w:color="auto"/>
        <w:bottom w:val="none" w:sz="0" w:space="0" w:color="auto"/>
        <w:right w:val="none" w:sz="0" w:space="0" w:color="auto"/>
      </w:divBdr>
    </w:div>
    <w:div w:id="1905530156">
      <w:bodyDiv w:val="1"/>
      <w:marLeft w:val="0"/>
      <w:marRight w:val="0"/>
      <w:marTop w:val="0"/>
      <w:marBottom w:val="0"/>
      <w:divBdr>
        <w:top w:val="none" w:sz="0" w:space="0" w:color="auto"/>
        <w:left w:val="none" w:sz="0" w:space="0" w:color="auto"/>
        <w:bottom w:val="none" w:sz="0" w:space="0" w:color="auto"/>
        <w:right w:val="none" w:sz="0" w:space="0" w:color="auto"/>
      </w:divBdr>
    </w:div>
    <w:div w:id="1989549215">
      <w:bodyDiv w:val="1"/>
      <w:marLeft w:val="0"/>
      <w:marRight w:val="0"/>
      <w:marTop w:val="0"/>
      <w:marBottom w:val="0"/>
      <w:divBdr>
        <w:top w:val="none" w:sz="0" w:space="0" w:color="auto"/>
        <w:left w:val="none" w:sz="0" w:space="0" w:color="auto"/>
        <w:bottom w:val="none" w:sz="0" w:space="0" w:color="auto"/>
        <w:right w:val="none" w:sz="0" w:space="0" w:color="auto"/>
      </w:divBdr>
    </w:div>
    <w:div w:id="209847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vautrin@innoviris.brussels" TargetMode="External"/><Relationship Id="rId5" Type="http://schemas.openxmlformats.org/officeDocument/2006/relationships/settings" Target="settings.xml"/><Relationship Id="rId15" Type="http://schemas.openxmlformats.org/officeDocument/2006/relationships/hyperlink" Target="http://test.equal.brussels/" TargetMode="External"/><Relationship Id="rId10" Type="http://schemas.openxmlformats.org/officeDocument/2006/relationships/hyperlink" Target="mailto:mstokart@innoviris.brussels" TargetMode="External"/><Relationship Id="rId4" Type="http://schemas.openxmlformats.org/officeDocument/2006/relationships/styles" Target="styles.xml"/><Relationship Id="rId9" Type="http://schemas.openxmlformats.org/officeDocument/2006/relationships/hyperlink" Target="mailto:funding-request@innoviris.brussels" TargetMode="External"/><Relationship Id="rId14" Type="http://schemas.openxmlformats.org/officeDocument/2006/relationships/image" Target="media/image2.emf"/></Relationships>
</file>

<file path=word/_rels/footnotes.xml.rels><?xml version="1.0" encoding="UTF-8" standalone="yes"?>
<Relationships xmlns="http://schemas.openxmlformats.org/package/2006/relationships"><Relationship Id="rId1" Type="http://schemas.openxmlformats.org/officeDocument/2006/relationships/hyperlink" Target="https://ec.europa.eu/research/participants/data/ref/h2020/grants_manual/hi/ethics/h2020_hi_ethics-self-assess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4E7CC233AA146A7A0CC74229F19D9F9"/>
        <w:category>
          <w:name w:val="Général"/>
          <w:gallery w:val="placeholder"/>
        </w:category>
        <w:types>
          <w:type w:val="bbPlcHdr"/>
        </w:types>
        <w:behaviors>
          <w:behavior w:val="content"/>
        </w:behaviors>
        <w:guid w:val="{D0527A88-EE3F-4BF6-804A-F6B765FB2047}"/>
      </w:docPartPr>
      <w:docPartBody>
        <w:p w:rsidR="00447735" w:rsidRDefault="00EF69CF">
          <w:r w:rsidRPr="009F3413">
            <w:rPr>
              <w:rStyle w:val="Textedelespacerserv"/>
            </w:rPr>
            <w:t>[Titre ]</w:t>
          </w:r>
        </w:p>
      </w:docPartBody>
    </w:docPart>
    <w:docPart>
      <w:docPartPr>
        <w:name w:val="7F775B39385C488DB58189C57E97B191"/>
        <w:category>
          <w:name w:val="Général"/>
          <w:gallery w:val="placeholder"/>
        </w:category>
        <w:types>
          <w:type w:val="bbPlcHdr"/>
        </w:types>
        <w:behaviors>
          <w:behavior w:val="content"/>
        </w:behaviors>
        <w:guid w:val="{60FDCCFD-01E5-458D-BB92-86CFF6457185}"/>
      </w:docPartPr>
      <w:docPartBody>
        <w:p w:rsidR="00447735" w:rsidRDefault="00EF69CF">
          <w:r w:rsidRPr="009F3413">
            <w:rPr>
              <w:rStyle w:val="Textedelespacerserv"/>
            </w:rPr>
            <w:t>[Société]</w:t>
          </w:r>
        </w:p>
      </w:docPartBody>
    </w:docPart>
    <w:docPart>
      <w:docPartPr>
        <w:name w:val="076E1A3FD8BA48CC89A4025B49BAF6E5"/>
        <w:category>
          <w:name w:val="Général"/>
          <w:gallery w:val="placeholder"/>
        </w:category>
        <w:types>
          <w:type w:val="bbPlcHdr"/>
        </w:types>
        <w:behaviors>
          <w:behavior w:val="content"/>
        </w:behaviors>
        <w:guid w:val="{1EFDFB52-054B-45F3-83FD-FCF012EAB7FE}"/>
      </w:docPartPr>
      <w:docPartBody>
        <w:p w:rsidR="00447735" w:rsidRDefault="00EF69CF">
          <w:r w:rsidRPr="009F3413">
            <w:rPr>
              <w:rStyle w:val="Textedelespacerserv"/>
            </w:rPr>
            <w:t>[Résumé]</w:t>
          </w:r>
        </w:p>
      </w:docPartBody>
    </w:docPart>
    <w:docPart>
      <w:docPartPr>
        <w:name w:val="E67BAFFED29A40C2A909ABFCFB778F69"/>
        <w:category>
          <w:name w:val="Général"/>
          <w:gallery w:val="placeholder"/>
        </w:category>
        <w:types>
          <w:type w:val="bbPlcHdr"/>
        </w:types>
        <w:behaviors>
          <w:behavior w:val="content"/>
        </w:behaviors>
        <w:guid w:val="{C86FFDA0-69F3-46FE-8256-6D8F8293DB72}"/>
      </w:docPartPr>
      <w:docPartBody>
        <w:p w:rsidR="00447735" w:rsidRDefault="00EF69CF">
          <w:r w:rsidRPr="009F3413">
            <w:rPr>
              <w:rStyle w:val="Textedelespacerserv"/>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charset w:val="00"/>
    <w:family w:val="auto"/>
    <w:pitch w:val="default"/>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auto"/>
    <w:pitch w:val="default"/>
  </w:font>
  <w:font w:name="gotham">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newromanpsmt">
    <w:charset w:val="00"/>
    <w:family w:val="auto"/>
    <w:pitch w:val="default"/>
  </w:font>
  <w:font w:name="gotham xnarrow medium">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rial;arial">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9CF"/>
    <w:rsid w:val="00017C34"/>
    <w:rsid w:val="00055757"/>
    <w:rsid w:val="00064869"/>
    <w:rsid w:val="000F49E4"/>
    <w:rsid w:val="001005E5"/>
    <w:rsid w:val="001A7FE2"/>
    <w:rsid w:val="001C671F"/>
    <w:rsid w:val="001E0A9D"/>
    <w:rsid w:val="00275289"/>
    <w:rsid w:val="003668CD"/>
    <w:rsid w:val="00377C82"/>
    <w:rsid w:val="00383A16"/>
    <w:rsid w:val="00394F35"/>
    <w:rsid w:val="003D0CC6"/>
    <w:rsid w:val="004009F8"/>
    <w:rsid w:val="00447735"/>
    <w:rsid w:val="00463E75"/>
    <w:rsid w:val="0047073A"/>
    <w:rsid w:val="004C6203"/>
    <w:rsid w:val="0055409D"/>
    <w:rsid w:val="00572B1A"/>
    <w:rsid w:val="00634212"/>
    <w:rsid w:val="0066723D"/>
    <w:rsid w:val="00704133"/>
    <w:rsid w:val="00705606"/>
    <w:rsid w:val="007515A6"/>
    <w:rsid w:val="00782AE0"/>
    <w:rsid w:val="007A34F3"/>
    <w:rsid w:val="007F1B96"/>
    <w:rsid w:val="008B01DF"/>
    <w:rsid w:val="008B530C"/>
    <w:rsid w:val="008D4399"/>
    <w:rsid w:val="0091209C"/>
    <w:rsid w:val="009222EB"/>
    <w:rsid w:val="00932B62"/>
    <w:rsid w:val="00977090"/>
    <w:rsid w:val="009D4C45"/>
    <w:rsid w:val="00A5698F"/>
    <w:rsid w:val="00A65B21"/>
    <w:rsid w:val="00B31439"/>
    <w:rsid w:val="00B60452"/>
    <w:rsid w:val="00B925A1"/>
    <w:rsid w:val="00C51907"/>
    <w:rsid w:val="00C83B98"/>
    <w:rsid w:val="00CB65EF"/>
    <w:rsid w:val="00CC35FC"/>
    <w:rsid w:val="00D301B3"/>
    <w:rsid w:val="00EB5BFE"/>
    <w:rsid w:val="00EF69CF"/>
    <w:rsid w:val="00F23D1E"/>
    <w:rsid w:val="00FC79A5"/>
    <w:rsid w:val="00FD383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3143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Titre du projet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3AB4B9-6A86-452B-B94A-3084A8B16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35</Pages>
  <Words>8287</Words>
  <Characters>45582</Characters>
  <Application>Microsoft Office Word</Application>
  <DocSecurity>0</DocSecurity>
  <Lines>379</Lines>
  <Paragraphs>107</Paragraphs>
  <ScaleCrop>false</ScaleCrop>
  <HeadingPairs>
    <vt:vector size="2" baseType="variant">
      <vt:variant>
        <vt:lpstr>Titre</vt:lpstr>
      </vt:variant>
      <vt:variant>
        <vt:i4>1</vt:i4>
      </vt:variant>
    </vt:vector>
  </HeadingPairs>
  <TitlesOfParts>
    <vt:vector size="1" baseType="lpstr">
      <vt:lpstr>Prove Your Social Innovation</vt:lpstr>
    </vt:vector>
  </TitlesOfParts>
  <Company>Nom de l’entreprise</Company>
  <LinksUpToDate>false</LinksUpToDate>
  <CharactersWithSpaces>53762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Prove Your Social Innovation</dc:title>
  <dc:subject/>
  <dc:creator>Gilles Ysebaert</dc:creator>
  <cp:keywords/>
  <dc:description/>
  <cp:lastModifiedBy>Mathilde Stokart</cp:lastModifiedBy>
  <cp:revision>24</cp:revision>
  <dcterms:created xsi:type="dcterms:W3CDTF">2023-08-28T06:43:00Z</dcterms:created>
  <dcterms:modified xsi:type="dcterms:W3CDTF">2024-09-26T11:46:00Z</dcterms:modified>
</cp:coreProperties>
</file>